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86782" w14:textId="4CCA3A0A" w:rsidR="004B407E" w:rsidRPr="00623B9F" w:rsidRDefault="009C3737" w:rsidP="00C929D6">
      <w:pPr>
        <w:spacing w:before="130" w:after="360"/>
      </w:pPr>
      <w:r w:rsidRPr="00623B9F">
        <w:tab/>
      </w:r>
      <w:r w:rsidRPr="00623B9F">
        <w:tab/>
      </w:r>
    </w:p>
    <w:p w14:paraId="1A57BCB2" w14:textId="77777777" w:rsidR="009842DA" w:rsidRPr="00623B9F" w:rsidRDefault="009842DA" w:rsidP="004B407E">
      <w:pPr>
        <w:spacing w:before="130" w:after="360"/>
        <w:jc w:val="center"/>
        <w:rPr>
          <w:b/>
          <w:sz w:val="36"/>
        </w:rPr>
      </w:pPr>
    </w:p>
    <w:p w14:paraId="32EEC3AB" w14:textId="77777777" w:rsidR="00D05CA7" w:rsidRPr="00623B9F" w:rsidRDefault="00D05CA7" w:rsidP="00603958">
      <w:pPr>
        <w:spacing w:before="130" w:after="360"/>
        <w:jc w:val="center"/>
        <w:rPr>
          <w:rFonts w:cs="Arial Narrow"/>
          <w:b/>
          <w:bCs/>
          <w:sz w:val="36"/>
        </w:rPr>
      </w:pPr>
      <w:r w:rsidRPr="00623B9F">
        <w:rPr>
          <w:rFonts w:cs="Arial Narrow"/>
          <w:b/>
          <w:bCs/>
          <w:sz w:val="36"/>
        </w:rPr>
        <w:t>Ministerstvo investícií, regionálneho rozvoja a informatizácie Slovenskej republiky</w:t>
      </w:r>
    </w:p>
    <w:p w14:paraId="0CD54A25" w14:textId="77777777" w:rsidR="002D527F" w:rsidRPr="00623B9F" w:rsidRDefault="003F65F6" w:rsidP="000B1D8C">
      <w:pPr>
        <w:spacing w:before="130" w:after="360"/>
        <w:ind w:hanging="567"/>
        <w:jc w:val="center"/>
        <w:rPr>
          <w:rFonts w:cs="Arial Narrow"/>
          <w:sz w:val="24"/>
          <w:szCs w:val="24"/>
        </w:rPr>
      </w:pPr>
      <w:r w:rsidRPr="00623B9F">
        <w:rPr>
          <w:rFonts w:cs="Arial Narrow"/>
          <w:sz w:val="24"/>
          <w:szCs w:val="24"/>
        </w:rPr>
        <w:t>ako S</w:t>
      </w:r>
      <w:r w:rsidR="004B407E" w:rsidRPr="00623B9F">
        <w:rPr>
          <w:rFonts w:cs="Arial Narrow"/>
          <w:sz w:val="24"/>
          <w:szCs w:val="24"/>
        </w:rPr>
        <w:t>prostredkovateľský orgán pre Operačný program</w:t>
      </w:r>
      <w:r w:rsidR="001F488C" w:rsidRPr="00623B9F">
        <w:rPr>
          <w:rFonts w:cs="Arial Narrow"/>
          <w:sz w:val="24"/>
          <w:szCs w:val="24"/>
        </w:rPr>
        <w:t xml:space="preserve"> </w:t>
      </w:r>
      <w:r w:rsidR="004B407E" w:rsidRPr="00623B9F">
        <w:rPr>
          <w:rFonts w:cs="Arial Narrow"/>
          <w:sz w:val="24"/>
          <w:szCs w:val="24"/>
        </w:rPr>
        <w:t xml:space="preserve">Integrovaná infraštruktúra 2014 </w:t>
      </w:r>
      <w:r w:rsidR="002D527F" w:rsidRPr="00623B9F">
        <w:rPr>
          <w:rFonts w:cs="Arial Narrow"/>
          <w:sz w:val="24"/>
          <w:szCs w:val="24"/>
        </w:rPr>
        <w:t>–</w:t>
      </w:r>
      <w:r w:rsidR="004B407E" w:rsidRPr="00623B9F">
        <w:rPr>
          <w:rFonts w:cs="Arial Narrow"/>
          <w:sz w:val="24"/>
          <w:szCs w:val="24"/>
        </w:rPr>
        <w:t xml:space="preserve"> 2020</w:t>
      </w:r>
    </w:p>
    <w:p w14:paraId="6D8A2ACE" w14:textId="77777777" w:rsidR="002D527F" w:rsidRPr="00623B9F" w:rsidRDefault="002D527F" w:rsidP="00603958">
      <w:pPr>
        <w:spacing w:before="130" w:after="360"/>
        <w:jc w:val="center"/>
        <w:rPr>
          <w:rFonts w:cs="Arial Narrow"/>
          <w:sz w:val="24"/>
          <w:szCs w:val="24"/>
        </w:rPr>
      </w:pPr>
      <w:r w:rsidRPr="00623B9F">
        <w:rPr>
          <w:rFonts w:cs="Arial Narrow"/>
          <w:sz w:val="24"/>
          <w:szCs w:val="24"/>
        </w:rPr>
        <w:t>v zastúpení Ministerstva dopravy</w:t>
      </w:r>
      <w:r w:rsidR="006D7201" w:rsidRPr="00623B9F">
        <w:rPr>
          <w:rFonts w:cs="Arial Narrow"/>
          <w:sz w:val="24"/>
          <w:szCs w:val="24"/>
        </w:rPr>
        <w:t xml:space="preserve"> a</w:t>
      </w:r>
      <w:r w:rsidR="00E9392C" w:rsidRPr="00623B9F">
        <w:rPr>
          <w:rFonts w:cs="Arial Narrow"/>
          <w:sz w:val="24"/>
          <w:szCs w:val="24"/>
        </w:rPr>
        <w:t xml:space="preserve"> výstavby</w:t>
      </w:r>
      <w:r w:rsidRPr="00623B9F">
        <w:rPr>
          <w:rFonts w:cs="Arial Narrow"/>
          <w:sz w:val="24"/>
          <w:szCs w:val="24"/>
        </w:rPr>
        <w:t xml:space="preserve"> Slovenskej republiky ako </w:t>
      </w:r>
      <w:r w:rsidR="00E9392C" w:rsidRPr="00623B9F">
        <w:rPr>
          <w:rFonts w:cs="Arial Narrow"/>
          <w:sz w:val="24"/>
          <w:szCs w:val="24"/>
        </w:rPr>
        <w:t>R</w:t>
      </w:r>
      <w:r w:rsidRPr="00623B9F">
        <w:rPr>
          <w:rFonts w:cs="Arial Narrow"/>
          <w:sz w:val="24"/>
          <w:szCs w:val="24"/>
        </w:rPr>
        <w:t>iadiaceho orgánu pre Operačný program Integrovaná infraštruktúra 2014 – 2020</w:t>
      </w:r>
    </w:p>
    <w:p w14:paraId="689917F8" w14:textId="77777777" w:rsidR="004B407E" w:rsidRPr="00623B9F" w:rsidRDefault="004B407E" w:rsidP="00603958">
      <w:pPr>
        <w:spacing w:before="130" w:after="360"/>
        <w:jc w:val="center"/>
        <w:rPr>
          <w:rFonts w:cs="Arial Narrow"/>
          <w:sz w:val="24"/>
          <w:szCs w:val="24"/>
        </w:rPr>
      </w:pPr>
      <w:r w:rsidRPr="00623B9F">
        <w:rPr>
          <w:rFonts w:cs="Arial Narrow"/>
          <w:sz w:val="24"/>
          <w:szCs w:val="24"/>
        </w:rPr>
        <w:t>vy</w:t>
      </w:r>
      <w:r w:rsidR="00D25CD3" w:rsidRPr="00623B9F">
        <w:rPr>
          <w:rFonts w:cs="Arial Narrow"/>
          <w:sz w:val="24"/>
          <w:szCs w:val="24"/>
        </w:rPr>
        <w:t>hlasuje</w:t>
      </w:r>
    </w:p>
    <w:p w14:paraId="54397E1A" w14:textId="0AA819FE" w:rsidR="00CF3A45" w:rsidRPr="00623B9F" w:rsidRDefault="004B407E" w:rsidP="00603958">
      <w:pPr>
        <w:spacing w:before="130" w:after="360"/>
        <w:jc w:val="center"/>
        <w:rPr>
          <w:rFonts w:cs="Arial Narrow"/>
          <w:b/>
          <w:bCs/>
          <w:sz w:val="12"/>
          <w:szCs w:val="12"/>
        </w:rPr>
      </w:pPr>
      <w:r w:rsidRPr="00623B9F">
        <w:rPr>
          <w:rFonts w:cs="Arial Narrow"/>
          <w:b/>
          <w:bCs/>
          <w:sz w:val="36"/>
          <w:szCs w:val="28"/>
        </w:rPr>
        <w:t>v</w:t>
      </w:r>
      <w:r w:rsidR="00A8516A" w:rsidRPr="00623B9F">
        <w:rPr>
          <w:rFonts w:cs="Arial Narrow"/>
          <w:b/>
          <w:bCs/>
          <w:sz w:val="36"/>
          <w:szCs w:val="28"/>
        </w:rPr>
        <w:t>ýzvu</w:t>
      </w:r>
      <w:r w:rsidRPr="00623B9F">
        <w:rPr>
          <w:rFonts w:cs="Arial Narrow"/>
          <w:b/>
          <w:bCs/>
          <w:sz w:val="36"/>
          <w:szCs w:val="28"/>
        </w:rPr>
        <w:t xml:space="preserve"> </w:t>
      </w:r>
      <w:r w:rsidR="00115825" w:rsidRPr="00623B9F">
        <w:rPr>
          <w:rFonts w:cs="Arial Narrow"/>
          <w:b/>
          <w:bCs/>
          <w:sz w:val="36"/>
          <w:szCs w:val="28"/>
        </w:rPr>
        <w:t xml:space="preserve">č. </w:t>
      </w:r>
      <w:r w:rsidR="008060DA" w:rsidRPr="00623B9F">
        <w:rPr>
          <w:rFonts w:cs="Arial Narrow"/>
          <w:b/>
          <w:bCs/>
          <w:sz w:val="36"/>
          <w:szCs w:val="28"/>
        </w:rPr>
        <w:t>OPII-2021/7/1</w:t>
      </w:r>
      <w:r w:rsidR="00DE0FA7">
        <w:rPr>
          <w:rFonts w:cs="Arial Narrow"/>
          <w:b/>
          <w:bCs/>
          <w:sz w:val="36"/>
          <w:szCs w:val="28"/>
        </w:rPr>
        <w:t>4</w:t>
      </w:r>
      <w:r w:rsidR="008060DA" w:rsidRPr="00623B9F">
        <w:rPr>
          <w:rFonts w:cs="Arial Narrow"/>
          <w:b/>
          <w:bCs/>
          <w:sz w:val="36"/>
          <w:szCs w:val="28"/>
        </w:rPr>
        <w:t>-DOP</w:t>
      </w:r>
    </w:p>
    <w:p w14:paraId="3CA792B2" w14:textId="77777777" w:rsidR="007E2EBD" w:rsidRPr="00623B9F" w:rsidRDefault="0048034B" w:rsidP="00603958">
      <w:pPr>
        <w:shd w:val="clear" w:color="auto" w:fill="FFFFFF" w:themeFill="background1"/>
        <w:spacing w:before="150"/>
        <w:jc w:val="center"/>
        <w:rPr>
          <w:rFonts w:cs="Arial Narrow"/>
        </w:rPr>
      </w:pPr>
      <w:r w:rsidRPr="00623B9F">
        <w:rPr>
          <w:rFonts w:cs="Arial Narrow"/>
          <w:sz w:val="24"/>
          <w:szCs w:val="24"/>
        </w:rPr>
        <w:t>na predkladanie</w:t>
      </w:r>
      <w:r w:rsidR="007E2EBD" w:rsidRPr="00623B9F">
        <w:rPr>
          <w:rFonts w:cs="Arial Narrow"/>
          <w:sz w:val="24"/>
          <w:szCs w:val="24"/>
        </w:rPr>
        <w:t xml:space="preserve"> </w:t>
      </w:r>
      <w:r w:rsidRPr="00623B9F">
        <w:rPr>
          <w:rFonts w:cs="Arial Narrow"/>
          <w:sz w:val="24"/>
          <w:szCs w:val="24"/>
        </w:rPr>
        <w:t>Žiadostí o poskytnutie nenávratného finančného príspevku so zameraním na</w:t>
      </w:r>
      <w:r w:rsidRPr="00623B9F">
        <w:rPr>
          <w:rFonts w:cs="Arial Narrow"/>
        </w:rPr>
        <w:t xml:space="preserve"> </w:t>
      </w:r>
    </w:p>
    <w:p w14:paraId="03B39C0C" w14:textId="77777777" w:rsidR="0048034B" w:rsidRPr="00623B9F" w:rsidRDefault="0048034B">
      <w:pPr>
        <w:jc w:val="center"/>
        <w:rPr>
          <w:sz w:val="44"/>
          <w:szCs w:val="44"/>
        </w:rPr>
      </w:pPr>
    </w:p>
    <w:p w14:paraId="1C76229F" w14:textId="77777777" w:rsidR="00D60B3D" w:rsidRPr="00623B9F" w:rsidRDefault="00D60B3D" w:rsidP="00D60B3D">
      <w:pPr>
        <w:spacing w:before="6" w:line="200" w:lineRule="exact"/>
        <w:ind w:right="-2"/>
        <w:jc w:val="center"/>
      </w:pPr>
    </w:p>
    <w:p w14:paraId="7B1AF251" w14:textId="77777777" w:rsidR="00D60B3D" w:rsidRPr="00623B9F" w:rsidRDefault="00D60B3D" w:rsidP="00D60B3D">
      <w:pPr>
        <w:spacing w:before="6" w:line="200" w:lineRule="exact"/>
        <w:ind w:right="-2"/>
        <w:jc w:val="center"/>
      </w:pPr>
    </w:p>
    <w:p w14:paraId="53CF1558" w14:textId="67EFC1E7" w:rsidR="00344CF6" w:rsidRPr="00623B9F" w:rsidRDefault="00344CF6" w:rsidP="00344CF6">
      <w:pPr>
        <w:jc w:val="center"/>
        <w:rPr>
          <w:rFonts w:cs="Arial Narrow"/>
          <w:b/>
          <w:sz w:val="44"/>
          <w:szCs w:val="44"/>
        </w:rPr>
      </w:pPr>
      <w:r w:rsidRPr="00623B9F">
        <w:rPr>
          <w:rFonts w:cs="Arial Narrow"/>
          <w:b/>
          <w:sz w:val="44"/>
          <w:szCs w:val="44"/>
        </w:rPr>
        <w:t>„</w:t>
      </w:r>
      <w:r w:rsidR="00451563">
        <w:rPr>
          <w:rFonts w:cs="Arial Narrow"/>
          <w:b/>
          <w:sz w:val="44"/>
          <w:szCs w:val="44"/>
        </w:rPr>
        <w:t>Malé zlepšenia eGov služieb</w:t>
      </w:r>
      <w:r w:rsidRPr="00623B9F">
        <w:rPr>
          <w:rFonts w:cs="Arial Narrow"/>
          <w:b/>
          <w:sz w:val="44"/>
          <w:szCs w:val="44"/>
        </w:rPr>
        <w:t>“</w:t>
      </w:r>
    </w:p>
    <w:p w14:paraId="4A72BDFD" w14:textId="77777777" w:rsidR="00D60B3D" w:rsidRPr="00623B9F" w:rsidRDefault="00D60B3D" w:rsidP="00D60B3D">
      <w:pPr>
        <w:spacing w:before="3" w:line="180" w:lineRule="exact"/>
        <w:ind w:right="-2"/>
        <w:jc w:val="center"/>
        <w:rPr>
          <w:b/>
          <w:bCs/>
          <w:sz w:val="19"/>
          <w:szCs w:val="19"/>
        </w:rPr>
      </w:pPr>
    </w:p>
    <w:p w14:paraId="2EEF77C4" w14:textId="77777777" w:rsidR="004B407E" w:rsidRPr="00623B9F" w:rsidRDefault="004B407E" w:rsidP="004B407E">
      <w:pPr>
        <w:jc w:val="center"/>
        <w:rPr>
          <w:b/>
          <w:u w:val="single"/>
        </w:rPr>
      </w:pPr>
      <w:r w:rsidRPr="00623B9F">
        <w:rPr>
          <w:b/>
          <w:u w:val="single"/>
        </w:rPr>
        <w:t xml:space="preserve"> </w:t>
      </w:r>
    </w:p>
    <w:p w14:paraId="33D26069" w14:textId="77777777" w:rsidR="004B407E" w:rsidRPr="00623B9F" w:rsidRDefault="004B407E" w:rsidP="007C6934">
      <w:pPr>
        <w:tabs>
          <w:tab w:val="center" w:pos="4252"/>
          <w:tab w:val="left" w:pos="7410"/>
        </w:tabs>
        <w:spacing w:before="130" w:after="360"/>
      </w:pPr>
      <w:r w:rsidRPr="00623B9F">
        <w:t xml:space="preserve"> </w:t>
      </w:r>
    </w:p>
    <w:p w14:paraId="28C97D8E" w14:textId="77777777" w:rsidR="004B407E" w:rsidRPr="00623B9F" w:rsidRDefault="004B407E" w:rsidP="00603958">
      <w:pPr>
        <w:spacing w:before="130" w:after="360"/>
        <w:jc w:val="center"/>
        <w:rPr>
          <w:rFonts w:cs="Arial Narrow"/>
          <w:sz w:val="24"/>
          <w:szCs w:val="24"/>
        </w:rPr>
      </w:pPr>
      <w:r w:rsidRPr="00623B9F">
        <w:rPr>
          <w:rFonts w:cs="Arial Narrow"/>
          <w:sz w:val="24"/>
          <w:szCs w:val="24"/>
        </w:rPr>
        <w:t xml:space="preserve">Operačný program Integrovaná infraštruktúra 2014 </w:t>
      </w:r>
      <w:r w:rsidR="007C6934" w:rsidRPr="00623B9F">
        <w:rPr>
          <w:rFonts w:cs="Arial Narrow"/>
          <w:sz w:val="24"/>
          <w:szCs w:val="24"/>
        </w:rPr>
        <w:t>–</w:t>
      </w:r>
      <w:r w:rsidRPr="00623B9F">
        <w:rPr>
          <w:rFonts w:cs="Arial Narrow"/>
          <w:sz w:val="24"/>
          <w:szCs w:val="24"/>
        </w:rPr>
        <w:t xml:space="preserve"> 2020</w:t>
      </w:r>
    </w:p>
    <w:p w14:paraId="54E26928" w14:textId="77777777" w:rsidR="00500992" w:rsidRPr="00623B9F" w:rsidRDefault="00500992" w:rsidP="00500992">
      <w:pPr>
        <w:pStyle w:val="Zkladntext"/>
        <w:rPr>
          <w:rFonts w:ascii="Arial Narrow" w:hAnsi="Arial Narrow"/>
        </w:rPr>
      </w:pPr>
    </w:p>
    <w:p w14:paraId="0CE902B2" w14:textId="77777777" w:rsidR="00A16280" w:rsidRPr="00623B9F" w:rsidRDefault="00A16280" w:rsidP="00500992">
      <w:pPr>
        <w:pStyle w:val="Zkladntext"/>
        <w:rPr>
          <w:rFonts w:ascii="Arial Narrow" w:hAnsi="Arial Narrow"/>
        </w:rPr>
      </w:pPr>
    </w:p>
    <w:p w14:paraId="62190E00" w14:textId="77777777" w:rsidR="00A16280" w:rsidRPr="00623B9F" w:rsidRDefault="00A16280" w:rsidP="00500992">
      <w:pPr>
        <w:pStyle w:val="Zkladntext"/>
        <w:rPr>
          <w:rFonts w:ascii="Arial Narrow" w:hAnsi="Arial Narrow"/>
        </w:rPr>
      </w:pPr>
    </w:p>
    <w:p w14:paraId="763AFDB3" w14:textId="77777777" w:rsidR="00A16280" w:rsidRPr="00623B9F" w:rsidRDefault="00A16280" w:rsidP="00500992">
      <w:pPr>
        <w:pStyle w:val="Zkladntext"/>
        <w:rPr>
          <w:rFonts w:ascii="Arial Narrow" w:hAnsi="Arial Narrow"/>
        </w:rPr>
      </w:pPr>
    </w:p>
    <w:p w14:paraId="5023A4DA" w14:textId="77777777" w:rsidR="001A1347" w:rsidRPr="00623B9F" w:rsidRDefault="001A1347" w:rsidP="00500992">
      <w:pPr>
        <w:pStyle w:val="Zkladntext"/>
        <w:rPr>
          <w:rFonts w:ascii="Arial Narrow" w:hAnsi="Arial Narrow"/>
        </w:rPr>
      </w:pPr>
    </w:p>
    <w:p w14:paraId="02781D89" w14:textId="77777777" w:rsidR="001A1347" w:rsidRPr="00623B9F" w:rsidRDefault="001A1347" w:rsidP="00500992">
      <w:pPr>
        <w:pStyle w:val="Zkladntext"/>
        <w:rPr>
          <w:rFonts w:ascii="Arial Narrow" w:hAnsi="Arial Narrow"/>
        </w:rPr>
      </w:pPr>
    </w:p>
    <w:p w14:paraId="5511B82E" w14:textId="77777777" w:rsidR="001A1347" w:rsidRPr="00623B9F" w:rsidRDefault="001A1347" w:rsidP="00500992">
      <w:pPr>
        <w:pStyle w:val="Zkladntext"/>
        <w:rPr>
          <w:rFonts w:ascii="Arial Narrow" w:hAnsi="Arial Narrow"/>
        </w:rPr>
      </w:pPr>
    </w:p>
    <w:p w14:paraId="23D3AB62" w14:textId="77777777" w:rsidR="001A1347" w:rsidRPr="00623B9F" w:rsidRDefault="001A1347" w:rsidP="00500992">
      <w:pPr>
        <w:pStyle w:val="Zkladntext"/>
        <w:rPr>
          <w:rFonts w:ascii="Arial Narrow" w:hAnsi="Arial Narrow"/>
        </w:rPr>
      </w:pPr>
    </w:p>
    <w:p w14:paraId="0A62A3F3" w14:textId="77777777" w:rsidR="008B02C3" w:rsidRPr="00623B9F" w:rsidRDefault="008B02C3" w:rsidP="00500992">
      <w:pPr>
        <w:pStyle w:val="Zkladntext"/>
        <w:rPr>
          <w:rFonts w:ascii="Arial Narrow" w:hAnsi="Arial Narrow"/>
        </w:rPr>
      </w:pPr>
    </w:p>
    <w:p w14:paraId="0538507C" w14:textId="77777777" w:rsidR="008B02C3" w:rsidRPr="00623B9F" w:rsidRDefault="008B02C3" w:rsidP="00500992">
      <w:pPr>
        <w:pStyle w:val="Zkladntext"/>
        <w:rPr>
          <w:rFonts w:ascii="Arial Narrow" w:hAnsi="Arial Narrow"/>
        </w:rPr>
      </w:pPr>
    </w:p>
    <w:p w14:paraId="5C746928" w14:textId="77777777" w:rsidR="009622F9" w:rsidRPr="00623B9F" w:rsidRDefault="009622F9" w:rsidP="00500992">
      <w:pPr>
        <w:pStyle w:val="Zkladntext"/>
        <w:rPr>
          <w:rFonts w:ascii="Arial Narrow" w:hAnsi="Arial Narrow"/>
        </w:rPr>
      </w:pPr>
    </w:p>
    <w:p w14:paraId="78F301A3" w14:textId="77777777" w:rsidR="009622F9" w:rsidRPr="00623B9F" w:rsidRDefault="009622F9" w:rsidP="00500992">
      <w:pPr>
        <w:pStyle w:val="Zkladntext"/>
        <w:rPr>
          <w:rFonts w:ascii="Arial Narrow" w:hAnsi="Arial Narrow"/>
        </w:rPr>
      </w:pPr>
    </w:p>
    <w:p w14:paraId="1D92CFD0" w14:textId="77777777" w:rsidR="001A1347" w:rsidRPr="00623B9F" w:rsidRDefault="001A1347" w:rsidP="00500992">
      <w:pPr>
        <w:pStyle w:val="Zkladntext"/>
        <w:rPr>
          <w:rFonts w:ascii="Arial Narrow" w:hAnsi="Arial Narrow"/>
        </w:rPr>
      </w:pPr>
    </w:p>
    <w:p w14:paraId="243B334F" w14:textId="77777777" w:rsidR="008305EE" w:rsidRPr="00623B9F" w:rsidRDefault="008305EE" w:rsidP="00500992">
      <w:pPr>
        <w:pStyle w:val="Zkladntext"/>
        <w:rPr>
          <w:rFonts w:ascii="Arial Narrow" w:hAnsi="Arial Narrow"/>
        </w:rPr>
      </w:pPr>
    </w:p>
    <w:p w14:paraId="6E1792C6" w14:textId="77777777" w:rsidR="00DE0FA7" w:rsidRPr="00623B9F" w:rsidRDefault="00DE0FA7" w:rsidP="00DE0FA7">
      <w:pPr>
        <w:spacing w:line="264" w:lineRule="auto"/>
        <w:jc w:val="center"/>
        <w:rPr>
          <w:rFonts w:cs="Arial Narrow"/>
        </w:rPr>
      </w:pPr>
      <w:r w:rsidRPr="00623B9F">
        <w:rPr>
          <w:rFonts w:cs="Arial Narrow"/>
          <w:b/>
          <w:bCs/>
          <w:sz w:val="28"/>
          <w:szCs w:val="28"/>
          <w:lang w:eastAsia="sk-SK"/>
        </w:rPr>
        <w:lastRenderedPageBreak/>
        <w:t>Sprievodné slovo o výzve pre žiadateľov</w:t>
      </w:r>
      <w:r w:rsidRPr="00623B9F">
        <w:rPr>
          <w:rFonts w:cs="Arial Narrow"/>
        </w:rPr>
        <w:t xml:space="preserve"> </w:t>
      </w:r>
    </w:p>
    <w:p w14:paraId="1966AE91" w14:textId="6E6429DB" w:rsidR="00DE0FA7" w:rsidRPr="00623B9F" w:rsidRDefault="00DE0FA7" w:rsidP="00DE0FA7">
      <w:pPr>
        <w:spacing w:before="120" w:after="120" w:line="264" w:lineRule="auto"/>
        <w:rPr>
          <w:szCs w:val="22"/>
        </w:rPr>
      </w:pPr>
      <w:r w:rsidRPr="00623B9F">
        <w:rPr>
          <w:szCs w:val="22"/>
        </w:rPr>
        <w:t xml:space="preserve">Výzva </w:t>
      </w:r>
      <w:r w:rsidRPr="00623B9F">
        <w:rPr>
          <w:b/>
          <w:szCs w:val="22"/>
        </w:rPr>
        <w:t>„</w:t>
      </w:r>
      <w:r w:rsidRPr="00623B9F">
        <w:rPr>
          <w:b/>
          <w:iCs/>
          <w:szCs w:val="22"/>
        </w:rPr>
        <w:t>Malé zlepšenia eGOV služieb</w:t>
      </w:r>
      <w:r w:rsidRPr="00623B9F">
        <w:rPr>
          <w:b/>
          <w:szCs w:val="22"/>
        </w:rPr>
        <w:t>“ (ďalej ako „výzva“)</w:t>
      </w:r>
      <w:r w:rsidRPr="00623B9F">
        <w:rPr>
          <w:szCs w:val="22"/>
        </w:rPr>
        <w:t xml:space="preserve"> je intervenciou v rámci Operačného programu Integrovaná infraštruktúra</w:t>
      </w:r>
      <w:r w:rsidR="000C7816">
        <w:rPr>
          <w:szCs w:val="22"/>
        </w:rPr>
        <w:t>,</w:t>
      </w:r>
      <w:r w:rsidRPr="00623B9F">
        <w:rPr>
          <w:szCs w:val="22"/>
        </w:rPr>
        <w:t xml:space="preserve"> Prioritná os 7 Informačná spoločnosť. Má poslúžiť inštitúciám verejnej správy na modernizáciu svojich služieb, webových portálov, agendových informačných systémov a zlepšenie využívania dát pre podporu rozhodovania.</w:t>
      </w:r>
    </w:p>
    <w:p w14:paraId="1343B53D" w14:textId="2BEB2AE9" w:rsidR="00DE0FA7" w:rsidRPr="00623B9F" w:rsidRDefault="00DE0FA7" w:rsidP="00DE0FA7">
      <w:pPr>
        <w:spacing w:before="120" w:after="120" w:line="264" w:lineRule="auto"/>
        <w:rPr>
          <w:b/>
          <w:bCs/>
          <w:szCs w:val="22"/>
        </w:rPr>
      </w:pPr>
      <w:r w:rsidRPr="00623B9F">
        <w:rPr>
          <w:b/>
          <w:bCs/>
          <w:szCs w:val="22"/>
        </w:rPr>
        <w:t xml:space="preserve">Účelom </w:t>
      </w:r>
      <w:r w:rsidRPr="00586D99">
        <w:rPr>
          <w:bCs/>
          <w:szCs w:val="22"/>
        </w:rPr>
        <w:t xml:space="preserve">výzvy je zrýchliť a skvalitniť digitalizáciu podporením tvorby a zavádzania inovatívnych riešení, ktoré radikálne znížia námahu občanov a podnikateľov na uplatnenie si práv alebo splnenie si povinností pri kontakte so štátom. Prívetivejšie a jednoduchšie weby a elektronické služby štátu sú predpokladom zvyšovania spokojnosti občanov a podnikateľov </w:t>
      </w:r>
      <w:r w:rsidRPr="006D1258">
        <w:rPr>
          <w:bCs/>
          <w:szCs w:val="22"/>
        </w:rPr>
        <w:t>s riešením ich životných situácií, ako aj predpokladom</w:t>
      </w:r>
      <w:r w:rsidRPr="00586D99">
        <w:rPr>
          <w:bCs/>
          <w:szCs w:val="22"/>
        </w:rPr>
        <w:t xml:space="preserve"> zvýšenia miery vybavovania pohľadávok digitálnymi kanálmi</w:t>
      </w:r>
      <w:r w:rsidRPr="00623B9F">
        <w:rPr>
          <w:b/>
          <w:bCs/>
          <w:szCs w:val="22"/>
        </w:rPr>
        <w:t xml:space="preserve">. </w:t>
      </w:r>
    </w:p>
    <w:p w14:paraId="278CA05B" w14:textId="77777777" w:rsidR="00DE0FA7" w:rsidRPr="00623B9F" w:rsidRDefault="00DE0FA7" w:rsidP="00DE0FA7">
      <w:pPr>
        <w:spacing w:before="120" w:after="120" w:line="264" w:lineRule="auto"/>
        <w:rPr>
          <w:b/>
          <w:bCs/>
          <w:szCs w:val="22"/>
        </w:rPr>
      </w:pPr>
      <w:r w:rsidRPr="000C7816">
        <w:rPr>
          <w:bCs/>
          <w:szCs w:val="22"/>
        </w:rPr>
        <w:t>Aby sa kontakt občanov a podnikateľov so štátom v konečnom dôsledku výrazne uľahčil</w:t>
      </w:r>
      <w:r w:rsidRPr="00623B9F">
        <w:rPr>
          <w:b/>
          <w:bCs/>
          <w:szCs w:val="22"/>
        </w:rPr>
        <w:t xml:space="preserve">, táto výzva podporí </w:t>
      </w:r>
      <w:r w:rsidRPr="00586D99">
        <w:rPr>
          <w:b/>
          <w:bCs/>
          <w:szCs w:val="22"/>
          <w:u w:val="single"/>
        </w:rPr>
        <w:t>vytváranie ľudských zdrojov</w:t>
      </w:r>
      <w:r w:rsidRPr="00623B9F">
        <w:rPr>
          <w:b/>
          <w:bCs/>
          <w:szCs w:val="22"/>
        </w:rPr>
        <w:t xml:space="preserve"> pre agilné riešenie vznikajúcich problémov. Podporí zároveň aj </w:t>
      </w:r>
      <w:r w:rsidRPr="00586D99">
        <w:rPr>
          <w:b/>
          <w:bCs/>
          <w:szCs w:val="22"/>
          <w:u w:val="single"/>
        </w:rPr>
        <w:t>inovatívne, technologické riešenia</w:t>
      </w:r>
      <w:r w:rsidRPr="00623B9F">
        <w:rPr>
          <w:b/>
          <w:bCs/>
          <w:szCs w:val="22"/>
        </w:rPr>
        <w:t xml:space="preserve"> (“malé zlepšenia”), </w:t>
      </w:r>
      <w:r w:rsidRPr="000C7816">
        <w:rPr>
          <w:bCs/>
          <w:szCs w:val="22"/>
        </w:rPr>
        <w:t>ktoré budú mať dopad na používateľskú kvalitu, použiteľnosť a jednoduchosť koncových elektronických služieb a webových sídel štátu</w:t>
      </w:r>
      <w:r w:rsidRPr="00623B9F">
        <w:rPr>
          <w:b/>
          <w:bCs/>
          <w:szCs w:val="22"/>
        </w:rPr>
        <w:t>.</w:t>
      </w:r>
    </w:p>
    <w:p w14:paraId="58F08991" w14:textId="77777777" w:rsidR="00DE0FA7" w:rsidRPr="00623B9F" w:rsidRDefault="00DE0FA7" w:rsidP="00DE0FA7">
      <w:pPr>
        <w:spacing w:before="120" w:after="120" w:line="264" w:lineRule="auto"/>
        <w:rPr>
          <w:b/>
          <w:bCs/>
          <w:szCs w:val="22"/>
        </w:rPr>
      </w:pPr>
      <w:r w:rsidRPr="00623B9F">
        <w:rPr>
          <w:b/>
          <w:bCs/>
          <w:szCs w:val="22"/>
        </w:rPr>
        <w:t>Výsledkom realizácie projektu musí byť dosiahnutie nasledovných požadovaných efektov:</w:t>
      </w:r>
    </w:p>
    <w:p w14:paraId="1EDA5698" w14:textId="55E6B868" w:rsidR="00DE0FA7" w:rsidRPr="00623B9F" w:rsidRDefault="00DE0FA7" w:rsidP="00D865F7">
      <w:pPr>
        <w:numPr>
          <w:ilvl w:val="0"/>
          <w:numId w:val="45"/>
        </w:numPr>
        <w:spacing w:before="120" w:after="120" w:line="264" w:lineRule="auto"/>
        <w:rPr>
          <w:szCs w:val="22"/>
        </w:rPr>
      </w:pPr>
      <w:r w:rsidRPr="00623B9F">
        <w:rPr>
          <w:szCs w:val="22"/>
        </w:rPr>
        <w:t>Zjednodušenie životných situácií</w:t>
      </w:r>
      <w:r w:rsidRPr="00623B9F">
        <w:rPr>
          <w:szCs w:val="22"/>
          <w:vertAlign w:val="superscript"/>
        </w:rPr>
        <w:footnoteReference w:id="1"/>
      </w:r>
      <w:r w:rsidRPr="00623B9F">
        <w:rPr>
          <w:szCs w:val="22"/>
        </w:rPr>
        <w:t xml:space="preserve"> pre </w:t>
      </w:r>
      <w:r w:rsidR="0028258C">
        <w:rPr>
          <w:szCs w:val="22"/>
        </w:rPr>
        <w:t xml:space="preserve">koncových </w:t>
      </w:r>
      <w:r w:rsidR="00790801">
        <w:rPr>
          <w:szCs w:val="22"/>
        </w:rPr>
        <w:t>používateľov elektronických služieb</w:t>
      </w:r>
      <w:r w:rsidRPr="00623B9F">
        <w:rPr>
          <w:szCs w:val="22"/>
        </w:rPr>
        <w:t xml:space="preserve"> (len projekty zlepšujúce služby)</w:t>
      </w:r>
      <w:r w:rsidR="006D1258">
        <w:rPr>
          <w:szCs w:val="22"/>
        </w:rPr>
        <w:t>,</w:t>
      </w:r>
    </w:p>
    <w:p w14:paraId="3938D3AB" w14:textId="77777777" w:rsidR="00DE0FA7" w:rsidRPr="00623B9F" w:rsidRDefault="00DE0FA7" w:rsidP="00D865F7">
      <w:pPr>
        <w:numPr>
          <w:ilvl w:val="0"/>
          <w:numId w:val="45"/>
        </w:numPr>
        <w:spacing w:before="120" w:after="120" w:line="264" w:lineRule="auto"/>
        <w:rPr>
          <w:szCs w:val="22"/>
        </w:rPr>
      </w:pPr>
      <w:r w:rsidRPr="00623B9F">
        <w:rPr>
          <w:szCs w:val="22"/>
        </w:rPr>
        <w:t>Zvýšenie využívania</w:t>
      </w:r>
      <w:r w:rsidRPr="00623B9F">
        <w:rPr>
          <w:szCs w:val="22"/>
          <w:vertAlign w:val="superscript"/>
        </w:rPr>
        <w:footnoteReference w:id="2"/>
      </w:r>
      <w:r w:rsidRPr="00623B9F">
        <w:rPr>
          <w:szCs w:val="22"/>
          <w:vertAlign w:val="superscript"/>
        </w:rPr>
        <w:t xml:space="preserve"> </w:t>
      </w:r>
      <w:r w:rsidRPr="00623B9F">
        <w:rPr>
          <w:szCs w:val="22"/>
        </w:rPr>
        <w:t xml:space="preserve">elektronických služieb (len projekty zlepšujúce služby), </w:t>
      </w:r>
    </w:p>
    <w:p w14:paraId="541D27C7" w14:textId="77777777" w:rsidR="00DE0FA7" w:rsidRPr="00623B9F" w:rsidRDefault="00DE0FA7" w:rsidP="00D865F7">
      <w:pPr>
        <w:numPr>
          <w:ilvl w:val="0"/>
          <w:numId w:val="45"/>
        </w:numPr>
        <w:spacing w:before="120" w:after="120" w:line="264" w:lineRule="auto"/>
        <w:rPr>
          <w:szCs w:val="22"/>
        </w:rPr>
      </w:pPr>
      <w:r w:rsidRPr="00623B9F">
        <w:rPr>
          <w:szCs w:val="22"/>
        </w:rPr>
        <w:t>Zvýšenie používateľskej prívetivosti</w:t>
      </w:r>
      <w:r w:rsidRPr="00623B9F">
        <w:rPr>
          <w:szCs w:val="22"/>
          <w:vertAlign w:val="superscript"/>
        </w:rPr>
        <w:footnoteReference w:id="3"/>
      </w:r>
      <w:r w:rsidRPr="00623B9F">
        <w:rPr>
          <w:szCs w:val="22"/>
        </w:rPr>
        <w:t xml:space="preserve"> koncových služieb a webov za pomoci ID-SK,</w:t>
      </w:r>
    </w:p>
    <w:p w14:paraId="7D8BE344" w14:textId="77777777" w:rsidR="00DE0FA7" w:rsidRPr="00623B9F" w:rsidRDefault="00DE0FA7" w:rsidP="00D865F7">
      <w:pPr>
        <w:numPr>
          <w:ilvl w:val="0"/>
          <w:numId w:val="45"/>
        </w:numPr>
        <w:spacing w:before="120" w:after="120" w:line="264" w:lineRule="auto"/>
        <w:rPr>
          <w:szCs w:val="22"/>
        </w:rPr>
      </w:pPr>
      <w:r w:rsidRPr="00623B9F">
        <w:rPr>
          <w:szCs w:val="22"/>
        </w:rPr>
        <w:t>Zvýšenie spokojnosti</w:t>
      </w:r>
      <w:r w:rsidRPr="00623B9F">
        <w:rPr>
          <w:szCs w:val="22"/>
          <w:vertAlign w:val="superscript"/>
        </w:rPr>
        <w:footnoteReference w:id="4"/>
      </w:r>
      <w:r w:rsidRPr="00623B9F">
        <w:rPr>
          <w:szCs w:val="22"/>
          <w:vertAlign w:val="superscript"/>
        </w:rPr>
        <w:t xml:space="preserve"> </w:t>
      </w:r>
      <w:r w:rsidRPr="00623B9F">
        <w:rPr>
          <w:szCs w:val="22"/>
        </w:rPr>
        <w:t>s riešením potrieb v rámci životnej situácie,</w:t>
      </w:r>
    </w:p>
    <w:p w14:paraId="7A9AB012" w14:textId="65BDF1A1" w:rsidR="00DE0FA7" w:rsidRPr="00623B9F" w:rsidRDefault="00DE0FA7" w:rsidP="00D865F7">
      <w:pPr>
        <w:numPr>
          <w:ilvl w:val="0"/>
          <w:numId w:val="45"/>
        </w:numPr>
        <w:spacing w:before="120" w:after="120" w:line="264" w:lineRule="auto"/>
        <w:rPr>
          <w:szCs w:val="22"/>
        </w:rPr>
      </w:pPr>
      <w:r w:rsidRPr="00623B9F">
        <w:rPr>
          <w:szCs w:val="22"/>
        </w:rPr>
        <w:t xml:space="preserve">Zavedenie manažmentu spokojnosti a sledovanie spätnej väzby od </w:t>
      </w:r>
      <w:r w:rsidR="0028258C">
        <w:rPr>
          <w:szCs w:val="22"/>
        </w:rPr>
        <w:t xml:space="preserve">koncových </w:t>
      </w:r>
      <w:r w:rsidR="00790801">
        <w:rPr>
          <w:szCs w:val="22"/>
        </w:rPr>
        <w:t>používateľov</w:t>
      </w:r>
      <w:r w:rsidRPr="00623B9F">
        <w:rPr>
          <w:szCs w:val="22"/>
        </w:rPr>
        <w:t xml:space="preserve"> elektronický</w:t>
      </w:r>
      <w:r w:rsidR="00790801">
        <w:rPr>
          <w:szCs w:val="22"/>
        </w:rPr>
        <w:t>ch</w:t>
      </w:r>
      <w:r w:rsidRPr="00623B9F">
        <w:rPr>
          <w:szCs w:val="22"/>
        </w:rPr>
        <w:t xml:space="preserve"> služ</w:t>
      </w:r>
      <w:r w:rsidR="00790801">
        <w:rPr>
          <w:szCs w:val="22"/>
        </w:rPr>
        <w:t>ieb</w:t>
      </w:r>
      <w:r w:rsidRPr="00623B9F">
        <w:rPr>
          <w:szCs w:val="22"/>
          <w:vertAlign w:val="superscript"/>
        </w:rPr>
        <w:footnoteReference w:id="5"/>
      </w:r>
      <w:r w:rsidRPr="00623B9F">
        <w:rPr>
          <w:szCs w:val="22"/>
        </w:rPr>
        <w:t>,</w:t>
      </w:r>
    </w:p>
    <w:p w14:paraId="1B6192DC" w14:textId="6FECEC31" w:rsidR="00DE0FA7" w:rsidRPr="00623B9F" w:rsidRDefault="00DE0FA7" w:rsidP="00D865F7">
      <w:pPr>
        <w:numPr>
          <w:ilvl w:val="0"/>
          <w:numId w:val="45"/>
        </w:numPr>
        <w:spacing w:before="120" w:after="120" w:line="264" w:lineRule="auto"/>
        <w:rPr>
          <w:szCs w:val="22"/>
        </w:rPr>
      </w:pPr>
      <w:r w:rsidRPr="00623B9F">
        <w:rPr>
          <w:szCs w:val="22"/>
        </w:rPr>
        <w:t>Vytvorenie kompetencie a kapacít agilne a flexibilne riešiť implementáciu, vylepšovanie/zjednodušovanie, nasadenie a správu elektronických služieb v rámci rezortných ISVS</w:t>
      </w:r>
      <w:r w:rsidR="00E87581">
        <w:rPr>
          <w:szCs w:val="22"/>
        </w:rPr>
        <w:t>.</w:t>
      </w:r>
    </w:p>
    <w:p w14:paraId="7C96DD63" w14:textId="77777777" w:rsidR="00D743FA" w:rsidRDefault="00D743FA" w:rsidP="00586D99">
      <w:pPr>
        <w:spacing w:before="120" w:after="120" w:line="264" w:lineRule="auto"/>
        <w:rPr>
          <w:b/>
          <w:bCs/>
          <w:szCs w:val="22"/>
        </w:rPr>
      </w:pPr>
    </w:p>
    <w:p w14:paraId="43E4D17F" w14:textId="77777777" w:rsidR="00D743FA" w:rsidRDefault="00D743FA" w:rsidP="00586D99">
      <w:pPr>
        <w:spacing w:before="120" w:after="120" w:line="264" w:lineRule="auto"/>
        <w:rPr>
          <w:b/>
          <w:bCs/>
          <w:szCs w:val="22"/>
        </w:rPr>
      </w:pPr>
    </w:p>
    <w:p w14:paraId="3A18C91B" w14:textId="17F8EE90" w:rsidR="00DE0FA7" w:rsidRPr="00623B9F" w:rsidRDefault="00DE0FA7" w:rsidP="00586D99">
      <w:pPr>
        <w:spacing w:before="120" w:after="120" w:line="264" w:lineRule="auto"/>
        <w:rPr>
          <w:szCs w:val="22"/>
        </w:rPr>
      </w:pPr>
      <w:r w:rsidRPr="00623B9F">
        <w:rPr>
          <w:b/>
          <w:bCs/>
          <w:szCs w:val="22"/>
        </w:rPr>
        <w:lastRenderedPageBreak/>
        <w:t xml:space="preserve">Podmienkou pre získanie nenávratného finančného príspevku je </w:t>
      </w:r>
      <w:r w:rsidR="005D3463">
        <w:rPr>
          <w:b/>
          <w:bCs/>
          <w:szCs w:val="22"/>
        </w:rPr>
        <w:t xml:space="preserve">priebežné </w:t>
      </w:r>
      <w:r w:rsidR="005D3463">
        <w:rPr>
          <w:szCs w:val="22"/>
        </w:rPr>
        <w:t>d</w:t>
      </w:r>
      <w:r w:rsidRPr="00623B9F">
        <w:rPr>
          <w:szCs w:val="22"/>
        </w:rPr>
        <w:t>oruč</w:t>
      </w:r>
      <w:r w:rsidR="00E140EB">
        <w:rPr>
          <w:szCs w:val="22"/>
        </w:rPr>
        <w:t>ovanie</w:t>
      </w:r>
      <w:r w:rsidRPr="00623B9F">
        <w:rPr>
          <w:szCs w:val="22"/>
        </w:rPr>
        <w:t xml:space="preserve"> zmien v informačných systémoch organizácie </w:t>
      </w:r>
      <w:r w:rsidR="00E140EB">
        <w:rPr>
          <w:szCs w:val="22"/>
        </w:rPr>
        <w:t xml:space="preserve">prostredníctvom metaIS </w:t>
      </w:r>
      <w:r w:rsidR="005D3463">
        <w:rPr>
          <w:szCs w:val="22"/>
        </w:rPr>
        <w:t>a </w:t>
      </w:r>
      <w:r w:rsidR="005D3463" w:rsidRPr="00586D99">
        <w:rPr>
          <w:b/>
          <w:szCs w:val="22"/>
        </w:rPr>
        <w:t>dodržanie princípov užitočnosti, otvorenosti, API-first a channel-fit</w:t>
      </w:r>
      <w:r w:rsidR="00E140EB">
        <w:rPr>
          <w:rStyle w:val="Odkaznapoznmkupodiarou"/>
          <w:b/>
          <w:szCs w:val="22"/>
        </w:rPr>
        <w:footnoteReference w:id="6"/>
      </w:r>
      <w:r w:rsidR="005D3463">
        <w:rPr>
          <w:szCs w:val="22"/>
        </w:rPr>
        <w:t>.</w:t>
      </w:r>
    </w:p>
    <w:p w14:paraId="3BF1CDC7" w14:textId="77777777" w:rsidR="00DE0FA7" w:rsidRPr="00623B9F" w:rsidRDefault="00DE0FA7" w:rsidP="00DE0FA7">
      <w:pPr>
        <w:spacing w:before="120" w:after="120" w:line="264" w:lineRule="auto"/>
        <w:rPr>
          <w:szCs w:val="22"/>
        </w:rPr>
      </w:pPr>
      <w:r w:rsidRPr="00623B9F">
        <w:rPr>
          <w:szCs w:val="22"/>
        </w:rPr>
        <w:t>Poskytovanie kvalitných služieb nie je len o optimalizácii používateľských rozhraní a zlepšovaní technológií, ale aj o optimalizácii procesov uplatňovania si práv a povinností, lepšej orchestrácii práce na strane organizácie a aj o spôsobe komunikácie (tone-of-voice) so zákazníkom na základe ich spätnej väzby. Rozvoj a zlepšovanie poskytovania služieb musí byť kontinuálny. Verejná správa sa preto musí naučiť zbierať spätnú väzbu od používateľov, zhromažďovať a vyhodnocovať relevantné dáta, na základe ktorých bude schopná účinnejšie zlepšovať technológie a inovať procesy tak, aby to pocítili aj jej zákazníci. Legislatíva v tomto prípade nemôže byť bariérou, práve naopak, musí byť priebežne prispôsobovaná digitálnym možnostiam a konkrétnej predstave zjednodušeného vybavovania tak, ako sú na to občania a podnikatelia zvyknutí pri kontakte s bankami, operátormi a inými, súkromnými spoločnosťami. Keďže pre verejnú správu ešte takýto zákaznícky orientovaný prístup nie je vždy prirodzený, je potrebné ho podporiť.</w:t>
      </w:r>
    </w:p>
    <w:p w14:paraId="46700C55" w14:textId="6FA92FEA" w:rsidR="00DE0FA7" w:rsidRPr="00623B9F" w:rsidRDefault="00DE0FA7" w:rsidP="00DE0FA7">
      <w:pPr>
        <w:spacing w:before="120" w:after="120" w:line="264" w:lineRule="auto"/>
        <w:rPr>
          <w:szCs w:val="22"/>
        </w:rPr>
      </w:pPr>
      <w:r w:rsidRPr="00623B9F">
        <w:rPr>
          <w:b/>
          <w:bCs/>
          <w:szCs w:val="22"/>
        </w:rPr>
        <w:t>Táto výzva preto podporí vytváranie tímu manažérov elektronických služieb, IT a UX analytikov, IT vývojárov a ďalších expertov v rámci organizácie žiadateľa.</w:t>
      </w:r>
      <w:r w:rsidRPr="00623B9F">
        <w:rPr>
          <w:szCs w:val="22"/>
        </w:rPr>
        <w:t xml:space="preserve"> Tento tím </w:t>
      </w:r>
      <w:r w:rsidR="00002663">
        <w:rPr>
          <w:szCs w:val="22"/>
        </w:rPr>
        <w:t xml:space="preserve">bude zložení </w:t>
      </w:r>
      <w:r w:rsidR="00002663" w:rsidRPr="00586D99">
        <w:rPr>
          <w:b/>
          <w:szCs w:val="22"/>
        </w:rPr>
        <w:t>minimálne z 2 a maximálne z 6 ľudí</w:t>
      </w:r>
      <w:r w:rsidR="00E850BB">
        <w:rPr>
          <w:rStyle w:val="Odkaznapoznmkupodiarou"/>
          <w:szCs w:val="22"/>
        </w:rPr>
        <w:footnoteReference w:id="7"/>
      </w:r>
      <w:r w:rsidR="00002663">
        <w:rPr>
          <w:szCs w:val="22"/>
        </w:rPr>
        <w:t xml:space="preserve"> a </w:t>
      </w:r>
      <w:r w:rsidRPr="00623B9F">
        <w:rPr>
          <w:szCs w:val="22"/>
        </w:rPr>
        <w:t xml:space="preserve">bude zodpovedný za splnenie povinností v súvislosti s riadením a organizáciou informačných technológií verejnej správy na základe používateľskej skúsenosti, ktoré nastoľuje </w:t>
      </w:r>
      <w:hyperlink w:anchor="prilohy" w:history="1">
        <w:r w:rsidR="00464FCD">
          <w:rPr>
            <w:rStyle w:val="Hypertextovprepojenie"/>
            <w:szCs w:val="22"/>
          </w:rPr>
          <w:t>P</w:t>
        </w:r>
        <w:r w:rsidR="004513B2" w:rsidRPr="00586D99">
          <w:rPr>
            <w:rStyle w:val="Hypertextovprepojenie"/>
            <w:szCs w:val="22"/>
          </w:rPr>
          <w:t>ríloha č.1</w:t>
        </w:r>
        <w:r w:rsidR="00D66EDB" w:rsidRPr="00586D99">
          <w:rPr>
            <w:rStyle w:val="Hypertextovprepojenie"/>
            <w:szCs w:val="22"/>
          </w:rPr>
          <w:t>2</w:t>
        </w:r>
        <w:r w:rsidR="002875BD" w:rsidRPr="002875BD">
          <w:rPr>
            <w:rStyle w:val="Hypertextovprepojenie"/>
            <w:szCs w:val="22"/>
          </w:rPr>
          <w:t xml:space="preserve"> výzvy</w:t>
        </w:r>
      </w:hyperlink>
      <w:r w:rsidR="00D150BB" w:rsidRPr="00586D99">
        <w:rPr>
          <w:szCs w:val="22"/>
        </w:rPr>
        <w:t>.</w:t>
      </w:r>
    </w:p>
    <w:p w14:paraId="5395E5D4" w14:textId="77777777" w:rsidR="00DE0FA7" w:rsidRPr="00623B9F" w:rsidRDefault="00DE0FA7" w:rsidP="00DE0FA7">
      <w:pPr>
        <w:spacing w:before="120" w:after="120" w:line="264" w:lineRule="auto"/>
        <w:rPr>
          <w:szCs w:val="22"/>
        </w:rPr>
      </w:pPr>
      <w:r w:rsidRPr="00623B9F">
        <w:rPr>
          <w:szCs w:val="22"/>
        </w:rPr>
        <w:t>Tento expertný tím (ďalej aj „CX tím“) bude v rámci organizácie napríklad zodpovedný za zavedenie systematického zberu spätnej väzby od koncových používateľov a za zosystematizovanie využívania týchto údajov v procese zlepšovania elektronických služieb. V praxi to napríklad znamená, že CX tímy budú:</w:t>
      </w:r>
    </w:p>
    <w:p w14:paraId="389EE4C3" w14:textId="77777777" w:rsidR="00DE0FA7" w:rsidRPr="00623B9F" w:rsidRDefault="00DE0FA7" w:rsidP="00D865F7">
      <w:pPr>
        <w:numPr>
          <w:ilvl w:val="0"/>
          <w:numId w:val="44"/>
        </w:numPr>
        <w:spacing w:before="120" w:after="120" w:line="264" w:lineRule="auto"/>
        <w:rPr>
          <w:szCs w:val="22"/>
        </w:rPr>
      </w:pPr>
      <w:r w:rsidRPr="00623B9F">
        <w:rPr>
          <w:szCs w:val="22"/>
        </w:rPr>
        <w:t>Zachytávať a prekladať potreby používateľov do projektových výstupov. Monitorovať a vyhodnocovať využívanie služby a spätnú väzbu od užívateľov (pravidelný zákaznícky prieskum). Riešiť dizajn elektronických služieb - interakciu a navigáciu v službách v súlade s jednotným design manuálom elektronických služieb verejnej správy.</w:t>
      </w:r>
    </w:p>
    <w:p w14:paraId="42BAD226" w14:textId="77777777" w:rsidR="00DE0FA7" w:rsidRPr="00623B9F" w:rsidRDefault="00DE0FA7" w:rsidP="00D865F7">
      <w:pPr>
        <w:numPr>
          <w:ilvl w:val="0"/>
          <w:numId w:val="44"/>
        </w:numPr>
        <w:spacing w:before="120" w:after="120" w:line="264" w:lineRule="auto"/>
        <w:rPr>
          <w:szCs w:val="22"/>
        </w:rPr>
      </w:pPr>
      <w:r w:rsidRPr="00623B9F">
        <w:rPr>
          <w:szCs w:val="22"/>
        </w:rPr>
        <w:t>Analyzovať a dizajnovať riešenia (alebo ich prototypy) pre zvolené životné situácie a elektronické služby (vrátane analýzy a dizajnu využitia spoločných modulov a centrálne spravovaných referenčných, mojich a otvorených dát).</w:t>
      </w:r>
    </w:p>
    <w:p w14:paraId="141CD652" w14:textId="77777777" w:rsidR="00DE0FA7" w:rsidRPr="00623B9F" w:rsidRDefault="00DE0FA7" w:rsidP="00D865F7">
      <w:pPr>
        <w:numPr>
          <w:ilvl w:val="0"/>
          <w:numId w:val="44"/>
        </w:numPr>
        <w:spacing w:before="120" w:after="120" w:line="264" w:lineRule="auto"/>
        <w:rPr>
          <w:szCs w:val="22"/>
        </w:rPr>
      </w:pPr>
      <w:r w:rsidRPr="00623B9F" w:rsidDel="0C1F39D2">
        <w:rPr>
          <w:szCs w:val="22"/>
        </w:rPr>
        <w:t>Vyvíjať, testovať a nasadzovať zmeny v IT systémoch (implementácia, testovanie a nasadenie riešenia pre zvolené životné situácie a elektronické služby)</w:t>
      </w:r>
      <w:r w:rsidRPr="00623B9F">
        <w:rPr>
          <w:szCs w:val="22"/>
        </w:rPr>
        <w:t>.</w:t>
      </w:r>
    </w:p>
    <w:p w14:paraId="3156CB73" w14:textId="77777777" w:rsidR="00DE0FA7" w:rsidRPr="00623B9F" w:rsidRDefault="00DE0FA7" w:rsidP="00DE0FA7">
      <w:pPr>
        <w:spacing w:before="120" w:after="120" w:line="264" w:lineRule="auto"/>
        <w:rPr>
          <w:szCs w:val="22"/>
        </w:rPr>
      </w:pPr>
      <w:r w:rsidRPr="00623B9F">
        <w:rPr>
          <w:szCs w:val="22"/>
        </w:rPr>
        <w:t>Interná analytická a vývojová kapacita v kombinácii s dodávkou externých služieb a zavedením agilného prístupu zásadne zvýši flexibilitu jednotlivých organizácií realizovať zjednodušovanie životných situácií cez vylepšovanie/zjednodušovanie relevantných elektronických služieb v správe danej organizácie. Pri riešení elektronických služieb bude dôraz kladený aj na súlad s GDPR (ochrana osobných údajov) a využitie nástrojov pre manažment osobných údajov (služba Moje dáta).</w:t>
      </w:r>
    </w:p>
    <w:p w14:paraId="69C7D570" w14:textId="743C71EA" w:rsidR="00DE0FA7" w:rsidRPr="00623B9F" w:rsidRDefault="002875BD" w:rsidP="00DE0FA7">
      <w:pPr>
        <w:spacing w:before="120" w:after="120" w:line="264" w:lineRule="auto"/>
        <w:rPr>
          <w:szCs w:val="22"/>
          <w:lang w:val="en-US"/>
        </w:rPr>
      </w:pPr>
      <w:r>
        <w:rPr>
          <w:b/>
          <w:bCs/>
          <w:szCs w:val="22"/>
        </w:rPr>
        <w:t>V</w:t>
      </w:r>
      <w:r w:rsidR="00DE0FA7" w:rsidRPr="00623B9F">
        <w:rPr>
          <w:b/>
          <w:bCs/>
          <w:szCs w:val="22"/>
        </w:rPr>
        <w:t xml:space="preserve">ýzva podporí taktiež technologické a netechnologické riešenia tak na front-ende </w:t>
      </w:r>
      <w:r w:rsidR="00DE0FA7" w:rsidRPr="00623B9F">
        <w:rPr>
          <w:szCs w:val="22"/>
        </w:rPr>
        <w:t>(prezentačná vrstva služieb/grafické používateľské rozhranie</w:t>
      </w:r>
      <w:r w:rsidR="00DE0FA7" w:rsidRPr="00623B9F">
        <w:rPr>
          <w:szCs w:val="22"/>
          <w:vertAlign w:val="superscript"/>
        </w:rPr>
        <w:footnoteReference w:id="8"/>
      </w:r>
      <w:r w:rsidR="00DE0FA7" w:rsidRPr="00623B9F">
        <w:rPr>
          <w:szCs w:val="22"/>
        </w:rPr>
        <w:t xml:space="preserve">), </w:t>
      </w:r>
      <w:r w:rsidR="00DE0FA7" w:rsidRPr="00623B9F">
        <w:rPr>
          <w:b/>
          <w:bCs/>
          <w:szCs w:val="22"/>
        </w:rPr>
        <w:t xml:space="preserve">ako aj na back-ende </w:t>
      </w:r>
      <w:r w:rsidR="00DE0FA7" w:rsidRPr="00623B9F">
        <w:rPr>
          <w:szCs w:val="22"/>
        </w:rPr>
        <w:t>(dátové a procesné integrácie, otvorené aplikačné rozhrania, aplikačné služby pre proaktívne funkcionality), ktoré v elektronických službách štátu rozvinú ich skutočne digitálny potenciál</w:t>
      </w:r>
      <w:r w:rsidR="00DE0FA7" w:rsidRPr="00623B9F">
        <w:rPr>
          <w:szCs w:val="22"/>
          <w:vertAlign w:val="superscript"/>
        </w:rPr>
        <w:footnoteReference w:id="9"/>
      </w:r>
      <w:r w:rsidR="00DE0FA7" w:rsidRPr="00623B9F">
        <w:rPr>
          <w:szCs w:val="22"/>
        </w:rPr>
        <w:t xml:space="preserve">. </w:t>
      </w:r>
    </w:p>
    <w:p w14:paraId="325421A6" w14:textId="77777777" w:rsidR="00DE0FA7" w:rsidRPr="00623B9F" w:rsidRDefault="00DE0FA7" w:rsidP="00DE0FA7">
      <w:pPr>
        <w:spacing w:before="120" w:after="120" w:line="264" w:lineRule="auto"/>
        <w:rPr>
          <w:szCs w:val="22"/>
        </w:rPr>
      </w:pPr>
      <w:r w:rsidRPr="00623B9F">
        <w:rPr>
          <w:szCs w:val="22"/>
        </w:rPr>
        <w:t xml:space="preserve">Skutočne digitálne služby sú prehľadné a praktické. Majú intuitívny dizajn, sú zrozumiteľné, ľahko vyhľadateľné a ľahko použiteľné. Minimalizujú počet krokov potrebných k dosiahnutiu cieľa. Nepýtajú si údaje, ktoré už štát niekedy získal. Minimalizujú manuálne zapisovanie údajov, potrebné údaje automaticky pred vypĺňajú a v opodstatnených prípadoch si len vyžiadajú potvrdenie správnosti. Umožňujú plynulo prechádzať službami s minimálnym počtom krokov bez ohľadu na to, aké ministerstvo službu poskytuje. </w:t>
      </w:r>
    </w:p>
    <w:p w14:paraId="609BAFB9" w14:textId="77777777" w:rsidR="00DE0FA7" w:rsidRPr="00623B9F" w:rsidRDefault="00DE0FA7" w:rsidP="00DE0FA7">
      <w:pPr>
        <w:spacing w:before="120" w:after="120" w:line="264" w:lineRule="auto"/>
        <w:rPr>
          <w:szCs w:val="22"/>
        </w:rPr>
      </w:pPr>
      <w:r w:rsidRPr="00623B9F">
        <w:rPr>
          <w:szCs w:val="22"/>
        </w:rPr>
        <w:t xml:space="preserve">Kvalitný dizajn sprevádza zrozumiteľná navigácia, ktorá používateľom šetrí čas a námahu. Je napísaná ľudskou rečou a z perspektívy používateľa. Je vecná, stručná a je z nej jasné, komu je určená. Navigáciu však tvoria aj grafické alebo </w:t>
      </w:r>
      <w:r w:rsidRPr="00623B9F">
        <w:rPr>
          <w:szCs w:val="22"/>
        </w:rPr>
        <w:lastRenderedPageBreak/>
        <w:t>audiovizuálne prvky. Intuitívne usmerňujú používateľov medzi jednotlivými krokmi. Keď je to vhodné, upozorní na ďalšie súvisiace informácie, ktoré by sa mali používateľovi hodiť. Nečaká, než ju používateľ nájde. Skutočne digitálne služby na seba upriamujú pozornosť v správny čas na správnom mieste.</w:t>
      </w:r>
    </w:p>
    <w:p w14:paraId="4FB144EA" w14:textId="77777777" w:rsidR="00DE0FA7" w:rsidRPr="00623B9F" w:rsidRDefault="00DE0FA7" w:rsidP="00DE0FA7">
      <w:pPr>
        <w:spacing w:before="120" w:after="120" w:line="264" w:lineRule="auto"/>
        <w:rPr>
          <w:szCs w:val="22"/>
        </w:rPr>
      </w:pPr>
      <w:r w:rsidRPr="00623B9F">
        <w:rPr>
          <w:szCs w:val="22"/>
        </w:rPr>
        <w:t>Sú navyše plné užitočných funkcionalít. Umožňujú priebežne sledovať stav vybavenia, nechať sa notifikovať alebo požiadať o poskytnutie personalizovanej podpory prostredníctvom digitálneho úradníka. Ak to používateľ ocení, sú dostupné cez viaceré zariadenia, ale stále s jednotným rozhraním a ponukou služieb.</w:t>
      </w:r>
    </w:p>
    <w:p w14:paraId="5EADB6BF" w14:textId="77777777" w:rsidR="00DE0FA7" w:rsidRPr="00623B9F" w:rsidRDefault="00DE0FA7" w:rsidP="00DE0FA7">
      <w:pPr>
        <w:spacing w:before="120" w:after="120" w:line="264" w:lineRule="auto"/>
        <w:rPr>
          <w:szCs w:val="22"/>
        </w:rPr>
      </w:pPr>
      <w:r w:rsidRPr="00623B9F">
        <w:rPr>
          <w:szCs w:val="22"/>
        </w:rPr>
        <w:t xml:space="preserve">Skutočne digitálne služby nerobia rozdiely podľa národnosti. Sú plnohodnotne dostupné občanom a podnikateľom ostatných krajín EÚ, ako aj znevýhodneným osobám. Za skutočné digitálne služby zaplatíme rovnako jednoducho, ako sme na to zvyknutí pri nakupovaní v e-shopoch. Štát zabezpečuje najmä bezpečnosť a nákladovú efektívnosť použitých platobných metód. </w:t>
      </w:r>
    </w:p>
    <w:p w14:paraId="4948B340" w14:textId="77777777" w:rsidR="00DE0FA7" w:rsidRPr="00623B9F" w:rsidRDefault="00DE0FA7" w:rsidP="00DE0FA7">
      <w:pPr>
        <w:spacing w:before="120" w:after="120" w:line="264" w:lineRule="auto"/>
        <w:rPr>
          <w:szCs w:val="22"/>
        </w:rPr>
      </w:pPr>
      <w:r w:rsidRPr="00623B9F">
        <w:rPr>
          <w:szCs w:val="22"/>
        </w:rPr>
        <w:t xml:space="preserve">Používateľ môže nahlásiť problém alebo dať komentár kedykoľvek v procese vybavovania. A rovnako aj zisťovanie spokojnosti s jej využitím a nápadov na zlepšovanie týchto služieb. </w:t>
      </w:r>
    </w:p>
    <w:p w14:paraId="05116D61" w14:textId="77777777" w:rsidR="00DE0FA7" w:rsidRPr="00623B9F" w:rsidRDefault="00DE0FA7" w:rsidP="00DE0FA7">
      <w:pPr>
        <w:spacing w:before="120" w:after="120" w:line="264" w:lineRule="auto"/>
        <w:rPr>
          <w:szCs w:val="22"/>
        </w:rPr>
      </w:pPr>
      <w:r w:rsidRPr="00623B9F">
        <w:rPr>
          <w:szCs w:val="22"/>
        </w:rPr>
        <w:t>Skutočne digitálne sú na jednom mieste logicky prepojené. So súvisiacimi služby majú spoločný návod, v rámci ktorého sú logicky zoradené. Sú však prepojené aj s relevantnými agendovými informačnými systémami a referenčnými registrami.</w:t>
      </w:r>
    </w:p>
    <w:p w14:paraId="089DCE86" w14:textId="77777777" w:rsidR="00DE0FA7" w:rsidRPr="00623B9F" w:rsidRDefault="00DE0FA7" w:rsidP="00DE0FA7">
      <w:pPr>
        <w:spacing w:before="120" w:after="120" w:line="264" w:lineRule="auto"/>
        <w:rPr>
          <w:szCs w:val="22"/>
        </w:rPr>
      </w:pPr>
      <w:r w:rsidRPr="000C7816">
        <w:rPr>
          <w:b/>
          <w:szCs w:val="22"/>
        </w:rPr>
        <w:t>Malé technologické zlepšenia na back-ende</w:t>
      </w:r>
      <w:r w:rsidRPr="00623B9F">
        <w:rPr>
          <w:szCs w:val="22"/>
        </w:rPr>
        <w:t xml:space="preserve"> môžu v praxi znamenať napríklad: </w:t>
      </w:r>
    </w:p>
    <w:p w14:paraId="2908AB92" w14:textId="77777777" w:rsidR="00DE0FA7" w:rsidRPr="00623B9F" w:rsidRDefault="00DE0FA7" w:rsidP="00D865F7">
      <w:pPr>
        <w:numPr>
          <w:ilvl w:val="0"/>
          <w:numId w:val="42"/>
        </w:numPr>
        <w:spacing w:before="120" w:after="120" w:line="264" w:lineRule="auto"/>
        <w:rPr>
          <w:szCs w:val="22"/>
        </w:rPr>
      </w:pPr>
      <w:r w:rsidRPr="00623B9F">
        <w:rPr>
          <w:szCs w:val="22"/>
        </w:rPr>
        <w:t>Sprístupnenie otvorených aplikačných rozhraní pri najpočetnejších koncových službách</w:t>
      </w:r>
      <w:r w:rsidRPr="00623B9F">
        <w:rPr>
          <w:szCs w:val="22"/>
          <w:vertAlign w:val="superscript"/>
        </w:rPr>
        <w:footnoteReference w:id="10"/>
      </w:r>
      <w:r w:rsidRPr="00623B9F">
        <w:rPr>
          <w:szCs w:val="22"/>
        </w:rPr>
        <w:t>, vrátane počítadla volaní a dokončení služby;</w:t>
      </w:r>
    </w:p>
    <w:p w14:paraId="4CAABF0E" w14:textId="77777777" w:rsidR="00DE0FA7" w:rsidRPr="00623B9F" w:rsidRDefault="00DE0FA7" w:rsidP="00D865F7">
      <w:pPr>
        <w:numPr>
          <w:ilvl w:val="0"/>
          <w:numId w:val="42"/>
        </w:numPr>
        <w:spacing w:before="120" w:after="120" w:line="264" w:lineRule="auto"/>
        <w:rPr>
          <w:szCs w:val="22"/>
        </w:rPr>
      </w:pPr>
      <w:r w:rsidRPr="00623B9F">
        <w:rPr>
          <w:szCs w:val="22"/>
        </w:rPr>
        <w:t xml:space="preserve">Sfunkčnenie interoperability koncových služieb a aplikačných služieb s databázami referenčných údajov a registrov cez IS CSRÚ pre zrealizovanie princípu </w:t>
      </w:r>
      <w:r w:rsidRPr="00586D99">
        <w:rPr>
          <w:iCs/>
          <w:szCs w:val="22"/>
        </w:rPr>
        <w:t>1x a dosť</w:t>
      </w:r>
      <w:r w:rsidRPr="00623B9F">
        <w:rPr>
          <w:szCs w:val="22"/>
          <w:vertAlign w:val="superscript"/>
        </w:rPr>
        <w:footnoteReference w:id="11"/>
      </w:r>
      <w:r w:rsidRPr="00623B9F">
        <w:rPr>
          <w:szCs w:val="22"/>
        </w:rPr>
        <w:t>;</w:t>
      </w:r>
    </w:p>
    <w:p w14:paraId="4D704CB5" w14:textId="77777777" w:rsidR="00DE0FA7" w:rsidRPr="00623B9F" w:rsidRDefault="00DE0FA7" w:rsidP="00D865F7">
      <w:pPr>
        <w:numPr>
          <w:ilvl w:val="0"/>
          <w:numId w:val="41"/>
        </w:numPr>
        <w:spacing w:before="120" w:after="120" w:line="264" w:lineRule="auto"/>
        <w:rPr>
          <w:szCs w:val="22"/>
        </w:rPr>
      </w:pPr>
      <w:r w:rsidRPr="00623B9F">
        <w:rPr>
          <w:szCs w:val="22"/>
        </w:rPr>
        <w:t>Integrácia na modul mobilnej autentifikácie (mID) alebo na iné centrálne moduly (eDizajnér, govCMS, Slovensko v mobile...);</w:t>
      </w:r>
    </w:p>
    <w:p w14:paraId="683BA6AD" w14:textId="77777777" w:rsidR="00DE0FA7" w:rsidRPr="00623B9F" w:rsidRDefault="00DE0FA7" w:rsidP="00D865F7">
      <w:pPr>
        <w:numPr>
          <w:ilvl w:val="0"/>
          <w:numId w:val="41"/>
        </w:numPr>
        <w:spacing w:before="120" w:after="120" w:line="264" w:lineRule="auto"/>
        <w:rPr>
          <w:szCs w:val="22"/>
        </w:rPr>
      </w:pPr>
      <w:r w:rsidRPr="00623B9F">
        <w:rPr>
          <w:szCs w:val="22"/>
        </w:rPr>
        <w:t>sfunkčnenie proaktívnych funkcionalít ako automatické notifikácie, sledovanie stavu a pod..</w:t>
      </w:r>
    </w:p>
    <w:p w14:paraId="53761C67" w14:textId="77777777" w:rsidR="00DE0FA7" w:rsidRPr="00623B9F" w:rsidRDefault="00DE0FA7" w:rsidP="00DE0FA7">
      <w:pPr>
        <w:spacing w:before="120" w:after="120" w:line="264" w:lineRule="auto"/>
        <w:rPr>
          <w:szCs w:val="22"/>
        </w:rPr>
      </w:pPr>
      <w:r w:rsidRPr="000C7816">
        <w:rPr>
          <w:b/>
          <w:szCs w:val="22"/>
        </w:rPr>
        <w:t>Malé technologické zlepšenia na front-ende</w:t>
      </w:r>
      <w:r w:rsidRPr="00623B9F">
        <w:rPr>
          <w:szCs w:val="22"/>
        </w:rPr>
        <w:t xml:space="preserve"> môžu v praxi znamenať napríklad: </w:t>
      </w:r>
    </w:p>
    <w:p w14:paraId="752C8849" w14:textId="77777777" w:rsidR="00DE0FA7" w:rsidRPr="00623B9F" w:rsidRDefault="00DE0FA7" w:rsidP="00D865F7">
      <w:pPr>
        <w:numPr>
          <w:ilvl w:val="0"/>
          <w:numId w:val="42"/>
        </w:numPr>
        <w:spacing w:before="120" w:after="120" w:line="264" w:lineRule="auto"/>
        <w:rPr>
          <w:szCs w:val="22"/>
        </w:rPr>
      </w:pPr>
      <w:r w:rsidRPr="00623B9F">
        <w:rPr>
          <w:szCs w:val="22"/>
        </w:rPr>
        <w:t xml:space="preserve">Vytvorenie nového, zjednodušeného grafického používateľského rozhrania (v súlade s ID-SK) pre službu alebo služby v rámci optimalizácie používateľskej skúsenosti, napríklad v rámci implementácie princípu </w:t>
      </w:r>
      <w:r w:rsidRPr="00623B9F">
        <w:rPr>
          <w:i/>
          <w:iCs/>
          <w:szCs w:val="22"/>
        </w:rPr>
        <w:t>1x a dosť!</w:t>
      </w:r>
      <w:r w:rsidRPr="00623B9F">
        <w:rPr>
          <w:szCs w:val="22"/>
        </w:rPr>
        <w:t>;</w:t>
      </w:r>
    </w:p>
    <w:p w14:paraId="487555CD" w14:textId="77777777" w:rsidR="00DE0FA7" w:rsidRPr="00623B9F" w:rsidRDefault="00DE0FA7" w:rsidP="00D865F7">
      <w:pPr>
        <w:numPr>
          <w:ilvl w:val="0"/>
          <w:numId w:val="42"/>
        </w:numPr>
        <w:spacing w:before="120" w:after="120" w:line="264" w:lineRule="auto"/>
        <w:rPr>
          <w:szCs w:val="22"/>
        </w:rPr>
      </w:pPr>
      <w:r w:rsidRPr="00623B9F">
        <w:rPr>
          <w:szCs w:val="22"/>
        </w:rPr>
        <w:t>Zresponzívnenie GUI pri službách a weboch, pri ktorých to používatelia požadujú;</w:t>
      </w:r>
    </w:p>
    <w:p w14:paraId="586967EC" w14:textId="77777777" w:rsidR="00DE0FA7" w:rsidRPr="00623B9F" w:rsidRDefault="00DE0FA7" w:rsidP="00D865F7">
      <w:pPr>
        <w:numPr>
          <w:ilvl w:val="0"/>
          <w:numId w:val="42"/>
        </w:numPr>
        <w:spacing w:before="120" w:after="120" w:line="264" w:lineRule="auto"/>
        <w:rPr>
          <w:szCs w:val="22"/>
        </w:rPr>
      </w:pPr>
      <w:r w:rsidRPr="00623B9F">
        <w:rPr>
          <w:szCs w:val="22"/>
        </w:rPr>
        <w:t>Zmena informačnej architektúry spôsobom, ktorý zvýši prívetivosť.</w:t>
      </w:r>
    </w:p>
    <w:p w14:paraId="4FD21155" w14:textId="77777777" w:rsidR="00927ECB" w:rsidRPr="00927ECB" w:rsidRDefault="00927ECB" w:rsidP="00927ECB">
      <w:pPr>
        <w:spacing w:before="120" w:after="120" w:line="264" w:lineRule="auto"/>
        <w:rPr>
          <w:b/>
          <w:szCs w:val="22"/>
        </w:rPr>
      </w:pPr>
      <w:r w:rsidRPr="00927ECB">
        <w:rPr>
          <w:b/>
          <w:szCs w:val="22"/>
        </w:rPr>
        <w:t>Časová oprávnenosť realizácie aktivít projektu:</w:t>
      </w:r>
    </w:p>
    <w:p w14:paraId="48EFC837" w14:textId="36BAC487" w:rsidR="00927ECB" w:rsidRPr="00927ECB" w:rsidRDefault="00927ECB" w:rsidP="00927ECB">
      <w:pPr>
        <w:numPr>
          <w:ilvl w:val="0"/>
          <w:numId w:val="37"/>
        </w:numPr>
        <w:spacing w:before="120" w:after="120" w:line="264" w:lineRule="auto"/>
        <w:rPr>
          <w:b/>
          <w:szCs w:val="22"/>
        </w:rPr>
      </w:pPr>
      <w:r w:rsidRPr="00927ECB">
        <w:rPr>
          <w:b/>
          <w:szCs w:val="22"/>
        </w:rPr>
        <w:t xml:space="preserve">začiatok realizácie </w:t>
      </w:r>
      <w:r w:rsidRPr="000C7816">
        <w:rPr>
          <w:szCs w:val="22"/>
        </w:rPr>
        <w:t xml:space="preserve">aktivít projektu nesmie nastať </w:t>
      </w:r>
      <w:r w:rsidRPr="000C7816">
        <w:rPr>
          <w:b/>
          <w:szCs w:val="22"/>
        </w:rPr>
        <w:t>pred 01.01.2014</w:t>
      </w:r>
      <w:r w:rsidRPr="000C7816">
        <w:rPr>
          <w:szCs w:val="22"/>
        </w:rPr>
        <w:t xml:space="preserve"> pričom </w:t>
      </w:r>
      <w:r w:rsidRPr="000C7816">
        <w:rPr>
          <w:b/>
          <w:szCs w:val="22"/>
        </w:rPr>
        <w:t>aktivity projektu musia byť ukončené</w:t>
      </w:r>
      <w:r w:rsidRPr="000C7816">
        <w:rPr>
          <w:szCs w:val="22"/>
        </w:rPr>
        <w:t xml:space="preserve"> najneskôr </w:t>
      </w:r>
      <w:r w:rsidRPr="000C7816">
        <w:rPr>
          <w:b/>
          <w:szCs w:val="22"/>
        </w:rPr>
        <w:t>k 31.12.2023</w:t>
      </w:r>
      <w:r w:rsidRPr="000C7816">
        <w:rPr>
          <w:szCs w:val="22"/>
        </w:rPr>
        <w:t xml:space="preserve">. Odporúča sa žiadateľom ukončiť fyzickú realizáciu aktivít projektu najneskôr </w:t>
      </w:r>
      <w:r w:rsidRPr="000C7816">
        <w:rPr>
          <w:b/>
          <w:szCs w:val="22"/>
        </w:rPr>
        <w:t>3 mesiace pred 31.12.2023</w:t>
      </w:r>
      <w:r w:rsidRPr="000C7816">
        <w:rPr>
          <w:szCs w:val="22"/>
        </w:rPr>
        <w:t>, za účelom plynulého finančného vysporiadania projektu, t.</w:t>
      </w:r>
      <w:r w:rsidR="007C1286" w:rsidRPr="000C7816">
        <w:rPr>
          <w:szCs w:val="22"/>
        </w:rPr>
        <w:t xml:space="preserve"> </w:t>
      </w:r>
      <w:r w:rsidRPr="000C7816">
        <w:rPr>
          <w:szCs w:val="22"/>
        </w:rPr>
        <w:t>j. do 31.12.2023</w:t>
      </w:r>
      <w:r w:rsidRPr="00927ECB">
        <w:rPr>
          <w:b/>
          <w:szCs w:val="22"/>
        </w:rPr>
        <w:t>.</w:t>
      </w:r>
    </w:p>
    <w:p w14:paraId="31E0B3C2" w14:textId="77777777" w:rsidR="00927ECB" w:rsidRPr="00927ECB" w:rsidRDefault="00927ECB" w:rsidP="00927ECB">
      <w:pPr>
        <w:spacing w:before="120" w:after="120" w:line="264" w:lineRule="auto"/>
        <w:rPr>
          <w:b/>
          <w:szCs w:val="22"/>
        </w:rPr>
      </w:pPr>
      <w:r w:rsidRPr="00927ECB">
        <w:rPr>
          <w:b/>
          <w:szCs w:val="22"/>
        </w:rPr>
        <w:t>Maximálna a minimálna výška:</w:t>
      </w:r>
    </w:p>
    <w:p w14:paraId="145CE1C9" w14:textId="5135ED8D" w:rsidR="00927ECB" w:rsidRPr="00927ECB" w:rsidRDefault="00927ECB" w:rsidP="00927ECB">
      <w:pPr>
        <w:numPr>
          <w:ilvl w:val="0"/>
          <w:numId w:val="37"/>
        </w:numPr>
        <w:spacing w:line="264" w:lineRule="auto"/>
        <w:ind w:left="714" w:hanging="357"/>
        <w:rPr>
          <w:b/>
          <w:szCs w:val="22"/>
        </w:rPr>
      </w:pPr>
      <w:r w:rsidRPr="00927ECB">
        <w:rPr>
          <w:b/>
          <w:szCs w:val="22"/>
        </w:rPr>
        <w:t xml:space="preserve">minimálna výška </w:t>
      </w:r>
      <w:r w:rsidRPr="000C7816">
        <w:rPr>
          <w:szCs w:val="22"/>
        </w:rPr>
        <w:t xml:space="preserve">nenávratného finančného príspevku na projekt sa stanovuje </w:t>
      </w:r>
      <w:r w:rsidRPr="00F61669">
        <w:rPr>
          <w:b/>
          <w:szCs w:val="22"/>
        </w:rPr>
        <w:t>na</w:t>
      </w:r>
      <w:r w:rsidRPr="00927ECB">
        <w:rPr>
          <w:b/>
          <w:szCs w:val="22"/>
        </w:rPr>
        <w:t xml:space="preserve"> </w:t>
      </w:r>
      <w:del w:id="0" w:author="SO OPII" w:date="2022-01-19T07:44:00Z">
        <w:r w:rsidR="008A55E8" w:rsidDel="008374D4">
          <w:rPr>
            <w:b/>
            <w:szCs w:val="22"/>
          </w:rPr>
          <w:delText>4</w:delText>
        </w:r>
      </w:del>
      <w:ins w:id="1" w:author="SO OPII" w:date="2022-01-19T07:44:00Z">
        <w:r w:rsidR="008374D4">
          <w:rPr>
            <w:b/>
            <w:szCs w:val="22"/>
          </w:rPr>
          <w:t>1</w:t>
        </w:r>
      </w:ins>
      <w:r w:rsidR="008A55E8">
        <w:rPr>
          <w:b/>
          <w:szCs w:val="22"/>
        </w:rPr>
        <w:t>0</w:t>
      </w:r>
      <w:r w:rsidR="008A55E8" w:rsidRPr="00927ECB">
        <w:rPr>
          <w:b/>
          <w:szCs w:val="22"/>
        </w:rPr>
        <w:t>0 </w:t>
      </w:r>
      <w:r w:rsidRPr="00927ECB">
        <w:rPr>
          <w:b/>
          <w:szCs w:val="22"/>
        </w:rPr>
        <w:t>00</w:t>
      </w:r>
      <w:del w:id="2" w:author="SO OPII" w:date="2022-01-19T07:44:00Z">
        <w:r w:rsidRPr="00927ECB" w:rsidDel="008374D4">
          <w:rPr>
            <w:b/>
            <w:szCs w:val="22"/>
          </w:rPr>
          <w:delText>0</w:delText>
        </w:r>
      </w:del>
      <w:ins w:id="3" w:author="SO OPII" w:date="2022-01-19T07:44:00Z">
        <w:r w:rsidR="008374D4">
          <w:rPr>
            <w:b/>
            <w:szCs w:val="22"/>
          </w:rPr>
          <w:t>1</w:t>
        </w:r>
      </w:ins>
      <w:r w:rsidRPr="00927ECB">
        <w:rPr>
          <w:b/>
          <w:szCs w:val="22"/>
        </w:rPr>
        <w:t xml:space="preserve"> EUR. </w:t>
      </w:r>
    </w:p>
    <w:p w14:paraId="4A4E9A5C" w14:textId="514922A8" w:rsidR="00927ECB" w:rsidRPr="00927ECB" w:rsidRDefault="00927ECB" w:rsidP="00927ECB">
      <w:pPr>
        <w:numPr>
          <w:ilvl w:val="0"/>
          <w:numId w:val="37"/>
        </w:numPr>
        <w:spacing w:line="264" w:lineRule="auto"/>
        <w:ind w:left="714" w:hanging="357"/>
        <w:rPr>
          <w:b/>
          <w:szCs w:val="22"/>
        </w:rPr>
      </w:pPr>
      <w:r w:rsidRPr="00927ECB">
        <w:rPr>
          <w:b/>
          <w:szCs w:val="22"/>
        </w:rPr>
        <w:t xml:space="preserve">maximálna výška </w:t>
      </w:r>
      <w:r w:rsidRPr="000C7816">
        <w:rPr>
          <w:szCs w:val="22"/>
        </w:rPr>
        <w:t>nenávratného finančného príspevku na projekt sa stanovuje</w:t>
      </w:r>
      <w:r w:rsidRPr="00927ECB">
        <w:rPr>
          <w:b/>
          <w:szCs w:val="22"/>
        </w:rPr>
        <w:t xml:space="preserve"> na </w:t>
      </w:r>
      <w:r w:rsidR="008A55E8">
        <w:rPr>
          <w:b/>
          <w:szCs w:val="22"/>
        </w:rPr>
        <w:t>1 5</w:t>
      </w:r>
      <w:r w:rsidR="008A55E8" w:rsidRPr="00927ECB">
        <w:rPr>
          <w:b/>
          <w:szCs w:val="22"/>
        </w:rPr>
        <w:t xml:space="preserve">00 </w:t>
      </w:r>
      <w:r w:rsidRPr="00927ECB">
        <w:rPr>
          <w:b/>
          <w:szCs w:val="22"/>
        </w:rPr>
        <w:t>000 EUR.</w:t>
      </w:r>
    </w:p>
    <w:p w14:paraId="41B7AE7B" w14:textId="48F20DC8" w:rsidR="00927ECB" w:rsidRDefault="00927ECB" w:rsidP="00927ECB">
      <w:pPr>
        <w:spacing w:before="120" w:after="120" w:line="264" w:lineRule="auto"/>
        <w:rPr>
          <w:b/>
          <w:bCs/>
          <w:szCs w:val="22"/>
        </w:rPr>
      </w:pPr>
      <w:r w:rsidRPr="00927ECB">
        <w:rPr>
          <w:b/>
          <w:szCs w:val="22"/>
        </w:rPr>
        <w:t>Oprávnení žiadatelia:</w:t>
      </w:r>
      <w:r>
        <w:rPr>
          <w:b/>
          <w:szCs w:val="22"/>
        </w:rPr>
        <w:t xml:space="preserve"> </w:t>
      </w:r>
      <w:r w:rsidRPr="00927ECB">
        <w:rPr>
          <w:szCs w:val="22"/>
        </w:rPr>
        <w:t>oprávnenými žiadateľmi sú subjekty definované v rámci podmienky poskytnutia príspevku č. 1</w:t>
      </w:r>
      <w:r w:rsidRPr="00927ECB">
        <w:rPr>
          <w:b/>
          <w:szCs w:val="22"/>
        </w:rPr>
        <w:t xml:space="preserve"> „</w:t>
      </w:r>
      <w:hyperlink w:anchor="opravneostziadatela" w:history="1">
        <w:r w:rsidRPr="00927ECB">
          <w:rPr>
            <w:b/>
            <w:bCs/>
            <w:color w:val="0000FF"/>
            <w:szCs w:val="22"/>
            <w:u w:val="single"/>
          </w:rPr>
          <w:t>Oprávnenosť žiadateľa</w:t>
        </w:r>
      </w:hyperlink>
      <w:r w:rsidRPr="00927ECB">
        <w:rPr>
          <w:b/>
          <w:bCs/>
          <w:szCs w:val="22"/>
        </w:rPr>
        <w:t>“.</w:t>
      </w:r>
    </w:p>
    <w:p w14:paraId="0907843B" w14:textId="432C34E7" w:rsidR="002875BD" w:rsidRDefault="002875BD" w:rsidP="00927ECB">
      <w:pPr>
        <w:spacing w:before="120" w:after="120" w:line="264" w:lineRule="auto"/>
        <w:rPr>
          <w:b/>
          <w:bCs/>
          <w:szCs w:val="22"/>
        </w:rPr>
      </w:pPr>
    </w:p>
    <w:p w14:paraId="11F6577D" w14:textId="22B057F7" w:rsidR="002875BD" w:rsidRDefault="002875BD" w:rsidP="00927ECB">
      <w:pPr>
        <w:spacing w:before="120" w:after="120" w:line="264" w:lineRule="auto"/>
        <w:rPr>
          <w:b/>
          <w:bCs/>
          <w:szCs w:val="22"/>
        </w:rPr>
      </w:pPr>
    </w:p>
    <w:p w14:paraId="622B65FC" w14:textId="5976EEBA" w:rsidR="002875BD" w:rsidRDefault="002875BD" w:rsidP="00927ECB">
      <w:pPr>
        <w:spacing w:before="120" w:after="120" w:line="264" w:lineRule="auto"/>
        <w:rPr>
          <w:b/>
          <w:bCs/>
          <w:szCs w:val="22"/>
        </w:rPr>
      </w:pPr>
    </w:p>
    <w:p w14:paraId="42B1369A" w14:textId="77777777" w:rsidR="002875BD" w:rsidRPr="00927ECB" w:rsidRDefault="002875BD" w:rsidP="00927ECB">
      <w:pPr>
        <w:spacing w:before="120" w:after="120" w:line="264" w:lineRule="auto"/>
        <w:rPr>
          <w:b/>
          <w:szCs w:val="22"/>
        </w:rPr>
      </w:pPr>
    </w:p>
    <w:tbl>
      <w:tblPr>
        <w:tblStyle w:val="Mriekatabuky"/>
        <w:tblW w:w="9828" w:type="dxa"/>
        <w:jc w:val="center"/>
        <w:tblLook w:val="04A0" w:firstRow="1" w:lastRow="0" w:firstColumn="1" w:lastColumn="0" w:noHBand="0" w:noVBand="1"/>
      </w:tblPr>
      <w:tblGrid>
        <w:gridCol w:w="3544"/>
        <w:gridCol w:w="6284"/>
      </w:tblGrid>
      <w:tr w:rsidR="00756C50" w:rsidRPr="00623B9F" w14:paraId="27D4C1D6" w14:textId="77777777" w:rsidTr="004B6DC9">
        <w:trPr>
          <w:trHeight w:hRule="exact" w:val="567"/>
          <w:jc w:val="center"/>
        </w:trPr>
        <w:tc>
          <w:tcPr>
            <w:tcW w:w="9828" w:type="dxa"/>
            <w:gridSpan w:val="2"/>
            <w:shd w:val="clear" w:color="auto" w:fill="FABF8F" w:themeFill="accent6" w:themeFillTint="99"/>
          </w:tcPr>
          <w:p w14:paraId="72725932" w14:textId="77777777" w:rsidR="00756C50" w:rsidRPr="00623B9F" w:rsidRDefault="00756C50" w:rsidP="001871EF">
            <w:pPr>
              <w:pStyle w:val="Odsekzoznamu"/>
              <w:numPr>
                <w:ilvl w:val="0"/>
                <w:numId w:val="32"/>
              </w:numPr>
              <w:spacing w:before="120" w:after="120"/>
              <w:ind w:left="714" w:hanging="357"/>
              <w:contextualSpacing w:val="0"/>
              <w:rPr>
                <w:rFonts w:ascii="Arial Narrow" w:hAnsi="Arial Narrow" w:cs="Arial Narrow"/>
                <w:b/>
                <w:bCs/>
                <w:sz w:val="28"/>
                <w:szCs w:val="28"/>
              </w:rPr>
            </w:pPr>
            <w:r w:rsidRPr="00623B9F">
              <w:rPr>
                <w:rFonts w:ascii="Arial Narrow" w:hAnsi="Arial Narrow" w:cs="Arial Narrow"/>
                <w:b/>
                <w:bCs/>
                <w:sz w:val="28"/>
                <w:szCs w:val="28"/>
              </w:rPr>
              <w:lastRenderedPageBreak/>
              <w:t>FORMÁLNE NÁLEŽITOSTI</w:t>
            </w:r>
          </w:p>
        </w:tc>
      </w:tr>
      <w:tr w:rsidR="00004C36" w:rsidRPr="00623B9F" w14:paraId="6B75E6E1" w14:textId="77777777" w:rsidTr="004B6DC9">
        <w:trPr>
          <w:trHeight w:hRule="exact" w:val="541"/>
          <w:jc w:val="center"/>
        </w:trPr>
        <w:tc>
          <w:tcPr>
            <w:tcW w:w="3544" w:type="dxa"/>
            <w:shd w:val="clear" w:color="auto" w:fill="FDE9D9" w:themeFill="accent6" w:themeFillTint="33"/>
          </w:tcPr>
          <w:p w14:paraId="281CED29" w14:textId="77777777" w:rsidR="00004C36" w:rsidRPr="00623B9F" w:rsidRDefault="00004C36" w:rsidP="00603958">
            <w:pPr>
              <w:spacing w:before="130" w:after="360"/>
              <w:rPr>
                <w:rFonts w:ascii="Arial Narrow" w:hAnsi="Arial Narrow" w:cs="Arial Narrow"/>
                <w:b/>
                <w:bCs/>
              </w:rPr>
            </w:pPr>
            <w:r w:rsidRPr="00623B9F">
              <w:rPr>
                <w:rFonts w:ascii="Arial Narrow" w:hAnsi="Arial Narrow" w:cs="Arial Narrow"/>
                <w:b/>
                <w:bCs/>
              </w:rPr>
              <w:t>Operačný program</w:t>
            </w:r>
          </w:p>
        </w:tc>
        <w:tc>
          <w:tcPr>
            <w:tcW w:w="6284" w:type="dxa"/>
          </w:tcPr>
          <w:p w14:paraId="78C2FD22" w14:textId="77777777" w:rsidR="00004C36" w:rsidRPr="00623B9F" w:rsidRDefault="00004C36" w:rsidP="00603958">
            <w:pPr>
              <w:spacing w:before="120" w:after="360"/>
              <w:rPr>
                <w:rFonts w:ascii="Arial Narrow" w:hAnsi="Arial Narrow" w:cs="Arial Narrow"/>
              </w:rPr>
            </w:pPr>
            <w:r w:rsidRPr="00623B9F">
              <w:rPr>
                <w:rFonts w:ascii="Arial Narrow" w:hAnsi="Arial Narrow" w:cs="Arial Narrow"/>
              </w:rPr>
              <w:t xml:space="preserve">Integrovaná infraštruktúra 2014 </w:t>
            </w:r>
            <w:r w:rsidR="00906091" w:rsidRPr="00623B9F">
              <w:rPr>
                <w:rFonts w:ascii="Arial Narrow" w:hAnsi="Arial Narrow" w:cs="Arial Narrow"/>
              </w:rPr>
              <w:t>–</w:t>
            </w:r>
            <w:r w:rsidRPr="00623B9F">
              <w:rPr>
                <w:rFonts w:ascii="Arial Narrow" w:hAnsi="Arial Narrow" w:cs="Arial Narrow"/>
              </w:rPr>
              <w:t xml:space="preserve"> 2020</w:t>
            </w:r>
            <w:r w:rsidR="00906091" w:rsidRPr="00623B9F">
              <w:rPr>
                <w:rFonts w:ascii="Arial Narrow" w:hAnsi="Arial Narrow" w:cs="Arial Narrow"/>
              </w:rPr>
              <w:t xml:space="preserve"> (ďalej len „OPII“)</w:t>
            </w:r>
          </w:p>
        </w:tc>
      </w:tr>
      <w:tr w:rsidR="00004C36" w:rsidRPr="00623B9F" w14:paraId="68E5F4F3" w14:textId="77777777" w:rsidTr="004B6DC9">
        <w:trPr>
          <w:trHeight w:hRule="exact" w:val="429"/>
          <w:jc w:val="center"/>
        </w:trPr>
        <w:tc>
          <w:tcPr>
            <w:tcW w:w="3544" w:type="dxa"/>
            <w:shd w:val="clear" w:color="auto" w:fill="FDE9D9" w:themeFill="accent6" w:themeFillTint="33"/>
          </w:tcPr>
          <w:p w14:paraId="25272460" w14:textId="77777777" w:rsidR="00004C36" w:rsidRPr="00623B9F" w:rsidRDefault="00004C36" w:rsidP="00603958">
            <w:pPr>
              <w:spacing w:before="130" w:after="360"/>
              <w:rPr>
                <w:rFonts w:ascii="Arial Narrow" w:hAnsi="Arial Narrow" w:cs="Arial Narrow"/>
                <w:b/>
                <w:bCs/>
              </w:rPr>
            </w:pPr>
            <w:r w:rsidRPr="00623B9F">
              <w:rPr>
                <w:rFonts w:ascii="Arial Narrow" w:hAnsi="Arial Narrow" w:cs="Arial Narrow"/>
                <w:b/>
                <w:bCs/>
              </w:rPr>
              <w:t>Prioritná os</w:t>
            </w:r>
          </w:p>
        </w:tc>
        <w:tc>
          <w:tcPr>
            <w:tcW w:w="6284" w:type="dxa"/>
          </w:tcPr>
          <w:p w14:paraId="69AB3A3C" w14:textId="77777777" w:rsidR="00004C36" w:rsidRPr="00623B9F" w:rsidRDefault="003B6D19" w:rsidP="00603958">
            <w:pPr>
              <w:spacing w:before="120" w:after="360"/>
              <w:rPr>
                <w:rFonts w:ascii="Arial Narrow" w:hAnsi="Arial Narrow" w:cs="Arial Narrow"/>
              </w:rPr>
            </w:pPr>
            <w:r w:rsidRPr="00623B9F">
              <w:rPr>
                <w:rFonts w:ascii="Arial Narrow" w:hAnsi="Arial Narrow" w:cs="Arial Narrow"/>
              </w:rPr>
              <w:t>7</w:t>
            </w:r>
            <w:r w:rsidR="00BB1FDE" w:rsidRPr="00623B9F">
              <w:rPr>
                <w:rFonts w:ascii="Arial Narrow" w:hAnsi="Arial Narrow" w:cs="Arial Narrow"/>
              </w:rPr>
              <w:t>.</w:t>
            </w:r>
            <w:r w:rsidRPr="00623B9F">
              <w:rPr>
                <w:rFonts w:ascii="Arial Narrow" w:hAnsi="Arial Narrow" w:cs="Arial Narrow"/>
              </w:rPr>
              <w:t xml:space="preserve"> </w:t>
            </w:r>
            <w:r w:rsidR="00004C36" w:rsidRPr="00623B9F">
              <w:rPr>
                <w:rFonts w:ascii="Arial Narrow" w:hAnsi="Arial Narrow" w:cs="Arial Narrow"/>
              </w:rPr>
              <w:t>Informačná spoločnosť</w:t>
            </w:r>
          </w:p>
        </w:tc>
      </w:tr>
      <w:tr w:rsidR="00004C36" w:rsidRPr="00623B9F" w14:paraId="288E7267" w14:textId="77777777" w:rsidTr="004B6DC9">
        <w:trPr>
          <w:trHeight w:hRule="exact" w:val="948"/>
          <w:jc w:val="center"/>
        </w:trPr>
        <w:tc>
          <w:tcPr>
            <w:tcW w:w="3544" w:type="dxa"/>
            <w:shd w:val="clear" w:color="auto" w:fill="FDE9D9" w:themeFill="accent6" w:themeFillTint="33"/>
          </w:tcPr>
          <w:p w14:paraId="58F2F05B" w14:textId="77777777" w:rsidR="00004C36" w:rsidRPr="00623B9F" w:rsidRDefault="00004C36" w:rsidP="00603958">
            <w:pPr>
              <w:spacing w:before="130" w:after="360"/>
              <w:rPr>
                <w:rFonts w:ascii="Arial Narrow" w:hAnsi="Arial Narrow" w:cs="Arial Narrow"/>
                <w:b/>
                <w:bCs/>
              </w:rPr>
            </w:pPr>
            <w:r w:rsidRPr="00623B9F">
              <w:rPr>
                <w:rFonts w:ascii="Arial Narrow" w:hAnsi="Arial Narrow" w:cs="Arial Narrow"/>
                <w:b/>
                <w:bCs/>
              </w:rPr>
              <w:t>Investičná priorita</w:t>
            </w:r>
          </w:p>
        </w:tc>
        <w:tc>
          <w:tcPr>
            <w:tcW w:w="6284" w:type="dxa"/>
          </w:tcPr>
          <w:p w14:paraId="7AFBCA57" w14:textId="77777777" w:rsidR="0022174F" w:rsidRPr="00623B9F" w:rsidRDefault="000F3681" w:rsidP="00603958">
            <w:pPr>
              <w:spacing w:before="120" w:after="360"/>
              <w:rPr>
                <w:rFonts w:ascii="Arial Narrow" w:hAnsi="Arial Narrow" w:cs="Arial Narrow"/>
              </w:rPr>
            </w:pPr>
            <w:r w:rsidRPr="00623B9F">
              <w:rPr>
                <w:rFonts w:ascii="Arial Narrow" w:hAnsi="Arial Narrow" w:cs="Arial Narrow"/>
              </w:rPr>
              <w:t>2c) Posilnenie aplikácií IKT v rámci elektronickej štátnej správy, elektronického vzdelávania, elektronickej inklúzie, elektronickej kultúry a elektronického zdravotníctva</w:t>
            </w:r>
          </w:p>
        </w:tc>
      </w:tr>
      <w:tr w:rsidR="00004C36" w:rsidRPr="00623B9F" w14:paraId="1DF6B41D" w14:textId="77777777" w:rsidTr="00E762B9">
        <w:trPr>
          <w:trHeight w:hRule="exact" w:val="1162"/>
          <w:jc w:val="center"/>
        </w:trPr>
        <w:tc>
          <w:tcPr>
            <w:tcW w:w="3544" w:type="dxa"/>
            <w:shd w:val="clear" w:color="auto" w:fill="FDE9D9" w:themeFill="accent6" w:themeFillTint="33"/>
          </w:tcPr>
          <w:p w14:paraId="7BC7AA90" w14:textId="77777777" w:rsidR="00004C36" w:rsidRPr="00623B9F" w:rsidRDefault="00004C36" w:rsidP="00603958">
            <w:pPr>
              <w:tabs>
                <w:tab w:val="left" w:pos="468"/>
              </w:tabs>
              <w:spacing w:before="130" w:after="360"/>
              <w:rPr>
                <w:rFonts w:ascii="Arial Narrow" w:hAnsi="Arial Narrow" w:cs="Arial Narrow"/>
                <w:b/>
                <w:bCs/>
              </w:rPr>
            </w:pPr>
            <w:r w:rsidRPr="00623B9F">
              <w:rPr>
                <w:rFonts w:ascii="Arial Narrow" w:hAnsi="Arial Narrow" w:cs="Arial Narrow"/>
                <w:b/>
                <w:bCs/>
              </w:rPr>
              <w:t>Špecifický cieľ</w:t>
            </w:r>
          </w:p>
        </w:tc>
        <w:tc>
          <w:tcPr>
            <w:tcW w:w="6284" w:type="dxa"/>
            <w:vAlign w:val="center"/>
          </w:tcPr>
          <w:p w14:paraId="35E74BA7" w14:textId="44861F7D" w:rsidR="00906091" w:rsidRPr="00623B9F" w:rsidRDefault="00355A4B" w:rsidP="00586D99">
            <w:pPr>
              <w:spacing w:after="120"/>
              <w:rPr>
                <w:rFonts w:ascii="Arial Narrow" w:hAnsi="Arial Narrow" w:cs="Arial Narrow"/>
              </w:rPr>
            </w:pPr>
            <w:r w:rsidRPr="00623B9F">
              <w:rPr>
                <w:rFonts w:ascii="Arial Narrow" w:hAnsi="Arial Narrow" w:cs="Arial Narrow"/>
              </w:rPr>
              <w:t>ŠC 7.3: Zvýšenie kvality, štandardu a dostupnosti eGovernment služieb pre podnikateľov</w:t>
            </w:r>
            <w:r w:rsidR="00950A16">
              <w:rPr>
                <w:rFonts w:ascii="Arial Narrow" w:hAnsi="Arial Narrow" w:cs="Arial Narrow"/>
              </w:rPr>
              <w:t>,</w:t>
            </w:r>
          </w:p>
          <w:p w14:paraId="054E0A88" w14:textId="656A902E" w:rsidR="001A2443" w:rsidRPr="00623B9F" w:rsidRDefault="001A2443" w:rsidP="00E762B9">
            <w:pPr>
              <w:rPr>
                <w:rFonts w:ascii="Arial Narrow" w:hAnsi="Arial Narrow" w:cs="Arial Narrow"/>
              </w:rPr>
            </w:pPr>
            <w:r w:rsidRPr="00623B9F">
              <w:rPr>
                <w:rFonts w:ascii="Arial Narrow" w:hAnsi="Arial Narrow" w:cs="Arial Narrow"/>
              </w:rPr>
              <w:t>ŠC 7.4: Zvýšenie kvality, štandardu a dostupnosti eGovernment služieb pre občanov</w:t>
            </w:r>
          </w:p>
        </w:tc>
      </w:tr>
      <w:tr w:rsidR="005728CA" w:rsidRPr="00623B9F" w14:paraId="051DC684" w14:textId="77777777" w:rsidTr="004B6DC9">
        <w:trPr>
          <w:trHeight w:hRule="exact" w:val="567"/>
          <w:jc w:val="center"/>
        </w:trPr>
        <w:tc>
          <w:tcPr>
            <w:tcW w:w="3544" w:type="dxa"/>
            <w:shd w:val="clear" w:color="auto" w:fill="FDE9D9" w:themeFill="accent6" w:themeFillTint="33"/>
          </w:tcPr>
          <w:p w14:paraId="1C687290" w14:textId="77777777" w:rsidR="005728CA" w:rsidRPr="00623B9F" w:rsidRDefault="005728CA" w:rsidP="005728CA">
            <w:pPr>
              <w:tabs>
                <w:tab w:val="left" w:pos="468"/>
              </w:tabs>
              <w:spacing w:before="130" w:after="360"/>
              <w:rPr>
                <w:rFonts w:ascii="Arial Narrow" w:hAnsi="Arial Narrow" w:cs="Arial Narrow"/>
                <w:b/>
                <w:bCs/>
              </w:rPr>
            </w:pPr>
            <w:r w:rsidRPr="00623B9F">
              <w:rPr>
                <w:rFonts w:ascii="Arial Narrow" w:hAnsi="Arial Narrow" w:cs="Arial Narrow"/>
                <w:b/>
                <w:bCs/>
              </w:rPr>
              <w:t>Schéma štátnej pomoci</w:t>
            </w:r>
          </w:p>
        </w:tc>
        <w:tc>
          <w:tcPr>
            <w:tcW w:w="6284" w:type="dxa"/>
          </w:tcPr>
          <w:p w14:paraId="6DFFB05D" w14:textId="77777777" w:rsidR="005728CA" w:rsidRPr="00623B9F" w:rsidRDefault="005728CA" w:rsidP="005728CA">
            <w:pPr>
              <w:spacing w:before="120" w:after="360"/>
              <w:rPr>
                <w:rFonts w:ascii="Arial Narrow" w:hAnsi="Arial Narrow" w:cs="Arial Narrow"/>
              </w:rPr>
            </w:pPr>
            <w:r w:rsidRPr="00623B9F">
              <w:rPr>
                <w:rFonts w:ascii="Arial Narrow" w:hAnsi="Arial Narrow" w:cs="Arial Narrow"/>
              </w:rPr>
              <w:t>Neuplatňuje sa</w:t>
            </w:r>
          </w:p>
        </w:tc>
      </w:tr>
      <w:tr w:rsidR="005728CA" w:rsidRPr="00623B9F" w14:paraId="4D33287E" w14:textId="77777777" w:rsidTr="004B6DC9">
        <w:trPr>
          <w:trHeight w:hRule="exact" w:val="567"/>
          <w:jc w:val="center"/>
        </w:trPr>
        <w:tc>
          <w:tcPr>
            <w:tcW w:w="3544" w:type="dxa"/>
            <w:shd w:val="clear" w:color="auto" w:fill="FDE9D9" w:themeFill="accent6" w:themeFillTint="33"/>
          </w:tcPr>
          <w:p w14:paraId="62556AA0" w14:textId="77777777" w:rsidR="005728CA" w:rsidRPr="00623B9F" w:rsidRDefault="005728CA" w:rsidP="005728CA">
            <w:pPr>
              <w:tabs>
                <w:tab w:val="left" w:pos="468"/>
              </w:tabs>
              <w:spacing w:before="130" w:after="360"/>
              <w:rPr>
                <w:rFonts w:ascii="Arial Narrow" w:hAnsi="Arial Narrow" w:cs="Arial Narrow"/>
                <w:b/>
                <w:bCs/>
              </w:rPr>
            </w:pPr>
            <w:r w:rsidRPr="00623B9F">
              <w:rPr>
                <w:rFonts w:ascii="Arial Narrow" w:hAnsi="Arial Narrow" w:cs="Arial Narrow"/>
                <w:b/>
                <w:bCs/>
              </w:rPr>
              <w:t>Fond</w:t>
            </w:r>
          </w:p>
        </w:tc>
        <w:tc>
          <w:tcPr>
            <w:tcW w:w="6284" w:type="dxa"/>
          </w:tcPr>
          <w:p w14:paraId="01E87091" w14:textId="77777777" w:rsidR="005728CA" w:rsidRPr="00623B9F" w:rsidRDefault="005728CA" w:rsidP="005728CA">
            <w:pPr>
              <w:spacing w:before="120" w:after="360"/>
              <w:rPr>
                <w:rFonts w:ascii="Arial Narrow" w:hAnsi="Arial Narrow" w:cs="Arial Narrow"/>
              </w:rPr>
            </w:pPr>
            <w:r w:rsidRPr="00623B9F">
              <w:rPr>
                <w:rFonts w:ascii="Arial Narrow" w:hAnsi="Arial Narrow" w:cs="Arial Narrow"/>
              </w:rPr>
              <w:t>Európsky fond regionálneho rozvoja</w:t>
            </w:r>
          </w:p>
        </w:tc>
      </w:tr>
      <w:tr w:rsidR="005728CA" w:rsidRPr="00623B9F" w14:paraId="64483068" w14:textId="77777777" w:rsidTr="004B6DC9">
        <w:trPr>
          <w:trHeight w:hRule="exact" w:val="498"/>
          <w:jc w:val="center"/>
        </w:trPr>
        <w:tc>
          <w:tcPr>
            <w:tcW w:w="9828" w:type="dxa"/>
            <w:gridSpan w:val="2"/>
            <w:shd w:val="clear" w:color="auto" w:fill="FDE9D9" w:themeFill="accent6" w:themeFillTint="33"/>
          </w:tcPr>
          <w:p w14:paraId="3EA53DFF" w14:textId="77777777" w:rsidR="005728CA" w:rsidRPr="00623B9F" w:rsidRDefault="008E49F6" w:rsidP="008E49F6">
            <w:pPr>
              <w:spacing w:before="130" w:after="360"/>
              <w:rPr>
                <w:rFonts w:ascii="Arial Narrow" w:hAnsi="Arial Narrow"/>
                <w:sz w:val="24"/>
                <w:szCs w:val="24"/>
              </w:rPr>
            </w:pPr>
            <w:r w:rsidRPr="00623B9F">
              <w:rPr>
                <w:rFonts w:ascii="Arial Narrow" w:hAnsi="Arial Narrow" w:cs="Arial Narrow"/>
                <w:b/>
                <w:bCs/>
                <w:sz w:val="24"/>
                <w:szCs w:val="24"/>
              </w:rPr>
              <w:t xml:space="preserve">1.1 </w:t>
            </w:r>
            <w:r w:rsidR="005728CA" w:rsidRPr="00623B9F">
              <w:rPr>
                <w:rFonts w:ascii="Arial Narrow" w:hAnsi="Arial Narrow" w:cs="Arial Narrow"/>
                <w:b/>
                <w:bCs/>
                <w:sz w:val="24"/>
                <w:szCs w:val="24"/>
              </w:rPr>
              <w:t>POSKYTOVATEĽ</w:t>
            </w:r>
            <w:r w:rsidR="005728CA" w:rsidRPr="00623B9F">
              <w:rPr>
                <w:rFonts w:ascii="Arial Narrow" w:hAnsi="Arial Narrow"/>
                <w:b/>
                <w:sz w:val="24"/>
                <w:szCs w:val="24"/>
              </w:rPr>
              <w:t xml:space="preserve"> </w:t>
            </w:r>
          </w:p>
        </w:tc>
      </w:tr>
      <w:tr w:rsidR="005728CA" w:rsidRPr="00623B9F" w14:paraId="40F9C273" w14:textId="77777777" w:rsidTr="004B6DC9">
        <w:trPr>
          <w:trHeight w:hRule="exact" w:val="1353"/>
          <w:jc w:val="center"/>
        </w:trPr>
        <w:tc>
          <w:tcPr>
            <w:tcW w:w="3544" w:type="dxa"/>
            <w:shd w:val="clear" w:color="auto" w:fill="FDE9D9" w:themeFill="accent6" w:themeFillTint="33"/>
          </w:tcPr>
          <w:p w14:paraId="4075FEA4" w14:textId="77777777" w:rsidR="005728CA" w:rsidRPr="00623B9F" w:rsidRDefault="005728CA" w:rsidP="005728CA">
            <w:pPr>
              <w:spacing w:before="130" w:after="360"/>
              <w:rPr>
                <w:rFonts w:ascii="Arial Narrow" w:hAnsi="Arial Narrow" w:cs="Arial Narrow"/>
                <w:b/>
                <w:bCs/>
              </w:rPr>
            </w:pPr>
            <w:r w:rsidRPr="00623B9F">
              <w:rPr>
                <w:rFonts w:ascii="Arial Narrow" w:hAnsi="Arial Narrow" w:cs="Arial Narrow"/>
                <w:b/>
                <w:bCs/>
              </w:rPr>
              <w:t>Názov</w:t>
            </w:r>
          </w:p>
        </w:tc>
        <w:tc>
          <w:tcPr>
            <w:tcW w:w="6284" w:type="dxa"/>
          </w:tcPr>
          <w:p w14:paraId="09B6B2E5" w14:textId="77777777" w:rsidR="005728CA" w:rsidRPr="00623B9F" w:rsidRDefault="005728CA" w:rsidP="005728CA">
            <w:pPr>
              <w:spacing w:before="130" w:after="360"/>
              <w:rPr>
                <w:rFonts w:ascii="Arial Narrow" w:hAnsi="Arial Narrow" w:cs="Arial Narrow"/>
              </w:rPr>
            </w:pPr>
            <w:r w:rsidRPr="004A30A8">
              <w:rPr>
                <w:rFonts w:ascii="Arial Narrow" w:hAnsi="Arial Narrow" w:cs="Arial Narrow"/>
                <w:b/>
              </w:rPr>
              <w:t>Ministerstvo investícií, regionálneho rozvoja a informatizácie Slovenskej republiky</w:t>
            </w:r>
            <w:r w:rsidRPr="00623B9F">
              <w:rPr>
                <w:rFonts w:ascii="Arial Narrow" w:hAnsi="Arial Narrow" w:cs="Arial Narrow"/>
              </w:rPr>
              <w:t xml:space="preserve"> ako Sprostredkovateľský orgán pre Operačný program Integrovaná infraštruktúra (ďalej aj „SO OPII“) konajúci v zastúpení Ministerstva dopravy a výstavby Slovenskej republiky ako Riadiaceho orgánu pre Operačný program Integrovaná infraštruktúra (ďalej len „RO OPII“).</w:t>
            </w:r>
          </w:p>
        </w:tc>
      </w:tr>
      <w:tr w:rsidR="005728CA" w:rsidRPr="00623B9F" w14:paraId="2D773C9D" w14:textId="77777777" w:rsidTr="004B6DC9">
        <w:trPr>
          <w:trHeight w:hRule="exact" w:val="567"/>
          <w:jc w:val="center"/>
        </w:trPr>
        <w:tc>
          <w:tcPr>
            <w:tcW w:w="9828" w:type="dxa"/>
            <w:gridSpan w:val="2"/>
            <w:shd w:val="clear" w:color="auto" w:fill="FDE9D9" w:themeFill="accent6" w:themeFillTint="33"/>
          </w:tcPr>
          <w:p w14:paraId="2A30CEB8" w14:textId="77777777" w:rsidR="005728CA" w:rsidRPr="00623B9F" w:rsidRDefault="008E49F6" w:rsidP="008E49F6">
            <w:pPr>
              <w:spacing w:before="130" w:after="360"/>
              <w:rPr>
                <w:rFonts w:ascii="Arial Narrow" w:hAnsi="Arial Narrow" w:cs="Arial Narrow"/>
                <w:sz w:val="24"/>
                <w:szCs w:val="24"/>
              </w:rPr>
            </w:pPr>
            <w:r w:rsidRPr="00623B9F">
              <w:rPr>
                <w:rFonts w:ascii="Arial Narrow" w:hAnsi="Arial Narrow" w:cs="Arial Narrow"/>
                <w:b/>
                <w:bCs/>
                <w:sz w:val="24"/>
                <w:szCs w:val="24"/>
              </w:rPr>
              <w:t xml:space="preserve">1.2 </w:t>
            </w:r>
            <w:r w:rsidR="005728CA" w:rsidRPr="00623B9F">
              <w:rPr>
                <w:rFonts w:ascii="Arial Narrow" w:hAnsi="Arial Narrow" w:cs="Arial Narrow"/>
                <w:b/>
                <w:bCs/>
                <w:sz w:val="24"/>
                <w:szCs w:val="24"/>
              </w:rPr>
              <w:t>DĹŽKA TRVANIA VÝZVY NA PREDKLADANIE ŽIADOSTI O</w:t>
            </w:r>
            <w:r w:rsidR="0064053F" w:rsidRPr="00623B9F">
              <w:rPr>
                <w:rFonts w:ascii="Arial Narrow" w:hAnsi="Arial Narrow" w:cs="Arial Narrow"/>
                <w:b/>
                <w:bCs/>
                <w:sz w:val="24"/>
                <w:szCs w:val="24"/>
              </w:rPr>
              <w:t> </w:t>
            </w:r>
            <w:r w:rsidR="005728CA" w:rsidRPr="00623B9F">
              <w:rPr>
                <w:rFonts w:ascii="Arial Narrow" w:hAnsi="Arial Narrow" w:cs="Arial Narrow"/>
                <w:b/>
                <w:bCs/>
                <w:sz w:val="24"/>
                <w:szCs w:val="24"/>
              </w:rPr>
              <w:t>NFP</w:t>
            </w:r>
          </w:p>
        </w:tc>
      </w:tr>
      <w:tr w:rsidR="005728CA" w:rsidRPr="00623B9F" w14:paraId="370203AE" w14:textId="77777777" w:rsidTr="004B6DC9">
        <w:trPr>
          <w:trHeight w:hRule="exact" w:val="567"/>
          <w:jc w:val="center"/>
        </w:trPr>
        <w:tc>
          <w:tcPr>
            <w:tcW w:w="3544" w:type="dxa"/>
            <w:shd w:val="clear" w:color="auto" w:fill="FDE9D9" w:themeFill="accent6" w:themeFillTint="33"/>
          </w:tcPr>
          <w:p w14:paraId="525D2FB8" w14:textId="77777777" w:rsidR="005728CA" w:rsidRPr="00623B9F" w:rsidRDefault="005728CA" w:rsidP="005728CA">
            <w:pPr>
              <w:spacing w:before="130" w:after="360"/>
              <w:rPr>
                <w:rFonts w:ascii="Arial Narrow" w:hAnsi="Arial Narrow" w:cs="Arial Narrow"/>
                <w:b/>
                <w:bCs/>
              </w:rPr>
            </w:pPr>
            <w:r w:rsidRPr="00623B9F">
              <w:rPr>
                <w:rFonts w:ascii="Arial Narrow" w:hAnsi="Arial Narrow" w:cs="Arial Narrow"/>
                <w:b/>
                <w:bCs/>
              </w:rPr>
              <w:t>Typ výzvy</w:t>
            </w:r>
          </w:p>
        </w:tc>
        <w:tc>
          <w:tcPr>
            <w:tcW w:w="6284" w:type="dxa"/>
          </w:tcPr>
          <w:p w14:paraId="5BFC9A22" w14:textId="77777777" w:rsidR="005728CA" w:rsidRPr="00623B9F" w:rsidRDefault="005728CA" w:rsidP="005728CA">
            <w:pPr>
              <w:spacing w:before="130" w:after="360"/>
              <w:rPr>
                <w:rFonts w:ascii="Arial Narrow" w:hAnsi="Arial Narrow" w:cs="Arial Narrow"/>
              </w:rPr>
            </w:pPr>
            <w:r w:rsidRPr="00623B9F">
              <w:rPr>
                <w:rFonts w:ascii="Arial Narrow" w:hAnsi="Arial Narrow" w:cs="Arial Narrow"/>
              </w:rPr>
              <w:t>otvorená</w:t>
            </w:r>
          </w:p>
          <w:p w14:paraId="04B1E099" w14:textId="77777777" w:rsidR="005728CA" w:rsidRPr="00623B9F" w:rsidRDefault="005728CA" w:rsidP="005728CA">
            <w:pPr>
              <w:spacing w:before="130" w:after="360"/>
              <w:rPr>
                <w:rFonts w:ascii="Arial Narrow" w:hAnsi="Arial Narrow"/>
              </w:rPr>
            </w:pPr>
          </w:p>
        </w:tc>
      </w:tr>
      <w:tr w:rsidR="005728CA" w:rsidRPr="00623B9F" w14:paraId="00D6EFFE" w14:textId="77777777" w:rsidTr="004B6DC9">
        <w:trPr>
          <w:trHeight w:hRule="exact" w:val="567"/>
          <w:jc w:val="center"/>
        </w:trPr>
        <w:tc>
          <w:tcPr>
            <w:tcW w:w="3544" w:type="dxa"/>
            <w:shd w:val="clear" w:color="auto" w:fill="FDE9D9" w:themeFill="accent6" w:themeFillTint="33"/>
          </w:tcPr>
          <w:p w14:paraId="63540998" w14:textId="77777777" w:rsidR="005728CA" w:rsidRPr="00623B9F" w:rsidRDefault="005728CA" w:rsidP="005728CA">
            <w:pPr>
              <w:spacing w:before="130" w:after="360"/>
              <w:rPr>
                <w:rFonts w:ascii="Arial Narrow" w:hAnsi="Arial Narrow" w:cs="Arial Narrow"/>
                <w:b/>
                <w:bCs/>
              </w:rPr>
            </w:pPr>
            <w:r w:rsidRPr="00623B9F">
              <w:rPr>
                <w:rFonts w:ascii="Arial Narrow" w:hAnsi="Arial Narrow" w:cs="Arial Narrow"/>
                <w:b/>
                <w:bCs/>
              </w:rPr>
              <w:t>Dátum vyhlásenia výzvy</w:t>
            </w:r>
          </w:p>
        </w:tc>
        <w:tc>
          <w:tcPr>
            <w:tcW w:w="6284" w:type="dxa"/>
          </w:tcPr>
          <w:p w14:paraId="2A00EED3" w14:textId="556BE164" w:rsidR="005728CA" w:rsidRPr="00623B9F" w:rsidRDefault="002C3F9E" w:rsidP="005728CA">
            <w:pPr>
              <w:spacing w:before="130" w:after="360"/>
              <w:rPr>
                <w:rFonts w:ascii="Arial Narrow" w:hAnsi="Arial Narrow" w:cs="Arial Narrow"/>
                <w:b/>
                <w:bCs/>
              </w:rPr>
            </w:pPr>
            <w:r>
              <w:rPr>
                <w:rFonts w:ascii="Arial Narrow" w:hAnsi="Arial Narrow" w:cs="Arial Narrow"/>
                <w:b/>
                <w:bCs/>
              </w:rPr>
              <w:t>12.08.2021</w:t>
            </w:r>
          </w:p>
        </w:tc>
      </w:tr>
      <w:tr w:rsidR="005728CA" w:rsidRPr="00623B9F" w14:paraId="0082A396" w14:textId="77777777" w:rsidTr="00927ECB">
        <w:trPr>
          <w:trHeight w:hRule="exact" w:val="1837"/>
          <w:jc w:val="center"/>
        </w:trPr>
        <w:tc>
          <w:tcPr>
            <w:tcW w:w="3544" w:type="dxa"/>
            <w:shd w:val="clear" w:color="auto" w:fill="FDE9D9" w:themeFill="accent6" w:themeFillTint="33"/>
          </w:tcPr>
          <w:p w14:paraId="50C1A6DC" w14:textId="77777777" w:rsidR="005728CA" w:rsidRPr="00623B9F" w:rsidRDefault="005728CA" w:rsidP="005728CA">
            <w:pPr>
              <w:spacing w:before="130" w:after="360"/>
              <w:rPr>
                <w:rFonts w:ascii="Arial Narrow" w:hAnsi="Arial Narrow" w:cs="Arial Narrow"/>
                <w:b/>
                <w:bCs/>
              </w:rPr>
            </w:pPr>
            <w:r w:rsidRPr="00623B9F">
              <w:rPr>
                <w:rFonts w:ascii="Arial Narrow" w:hAnsi="Arial Narrow" w:cs="Arial Narrow"/>
                <w:b/>
                <w:bCs/>
              </w:rPr>
              <w:t>Dátum uzavretia výzvy</w:t>
            </w:r>
          </w:p>
        </w:tc>
        <w:tc>
          <w:tcPr>
            <w:tcW w:w="6284" w:type="dxa"/>
            <w:vAlign w:val="center"/>
          </w:tcPr>
          <w:p w14:paraId="302B199F" w14:textId="0DC9D90B" w:rsidR="005728CA" w:rsidRPr="00623B9F" w:rsidRDefault="005728CA" w:rsidP="00927ECB">
            <w:pPr>
              <w:rPr>
                <w:rFonts w:ascii="Arial Narrow" w:hAnsi="Arial Narrow" w:cs="Arial Narrow"/>
                <w:color w:val="0000FF"/>
                <w:u w:val="single"/>
              </w:rPr>
            </w:pPr>
            <w:r w:rsidRPr="004A30A8">
              <w:rPr>
                <w:rFonts w:ascii="Arial Narrow" w:hAnsi="Arial Narrow" w:cs="Arial Narrow"/>
                <w:b/>
              </w:rPr>
              <w:t xml:space="preserve">SO OPII </w:t>
            </w:r>
            <w:r w:rsidR="006B7EED" w:rsidRPr="004A30A8">
              <w:rPr>
                <w:rFonts w:ascii="Arial Narrow" w:hAnsi="Arial Narrow" w:cs="Arial Narrow"/>
                <w:b/>
              </w:rPr>
              <w:t xml:space="preserve">je oprávnený uzavrieť </w:t>
            </w:r>
            <w:r w:rsidRPr="004A30A8">
              <w:rPr>
                <w:rFonts w:ascii="Arial Narrow" w:hAnsi="Arial Narrow" w:cs="Arial Narrow"/>
                <w:b/>
              </w:rPr>
              <w:t>výzvu</w:t>
            </w:r>
            <w:r w:rsidRPr="00623B9F">
              <w:rPr>
                <w:rFonts w:ascii="Arial Narrow" w:hAnsi="Arial Narrow" w:cs="Arial Narrow"/>
              </w:rPr>
              <w:t xml:space="preserve"> na predkladanie žiadostí o poskytnutie nenávratného finančného príspevku (ďalej len „Žiadosť o NFP“) v</w:t>
            </w:r>
            <w:r w:rsidR="00906091" w:rsidRPr="00623B9F">
              <w:rPr>
                <w:rFonts w:ascii="Arial Narrow" w:hAnsi="Arial Narrow" w:cs="Arial Narrow"/>
              </w:rPr>
              <w:t> </w:t>
            </w:r>
            <w:r w:rsidRPr="00623B9F">
              <w:rPr>
                <w:rFonts w:ascii="Arial Narrow" w:hAnsi="Arial Narrow" w:cs="Arial Narrow"/>
              </w:rPr>
              <w:t>prípade</w:t>
            </w:r>
            <w:r w:rsidR="00906091" w:rsidRPr="00623B9F">
              <w:rPr>
                <w:rFonts w:ascii="Arial Narrow" w:hAnsi="Arial Narrow" w:cs="Arial Narrow"/>
              </w:rPr>
              <w:t xml:space="preserve"> predpokladu</w:t>
            </w:r>
            <w:r w:rsidRPr="00623B9F">
              <w:rPr>
                <w:rFonts w:ascii="Arial Narrow" w:hAnsi="Arial Narrow" w:cs="Arial Narrow"/>
              </w:rPr>
              <w:t xml:space="preserve"> vyčerpania finančných prostriedkov vyčlenených na výzvu</w:t>
            </w:r>
            <w:r w:rsidR="006B7EED">
              <w:rPr>
                <w:rFonts w:ascii="Arial Narrow" w:hAnsi="Arial Narrow" w:cs="Arial Narrow"/>
              </w:rPr>
              <w:t xml:space="preserve">, </w:t>
            </w:r>
            <w:r w:rsidRPr="00623B9F">
              <w:rPr>
                <w:rFonts w:ascii="Arial Narrow" w:hAnsi="Arial Narrow" w:cs="Arial Narrow"/>
              </w:rPr>
              <w:t xml:space="preserve">na základe </w:t>
            </w:r>
            <w:r w:rsidR="00884505" w:rsidRPr="00623B9F">
              <w:rPr>
                <w:rFonts w:ascii="Arial Narrow" w:hAnsi="Arial Narrow" w:cs="Arial Narrow"/>
              </w:rPr>
              <w:t>svojho rozhodnutia</w:t>
            </w:r>
            <w:r w:rsidRPr="00623B9F">
              <w:rPr>
                <w:rFonts w:ascii="Arial Narrow" w:hAnsi="Arial Narrow" w:cs="Arial Narrow"/>
              </w:rPr>
              <w:t xml:space="preserve"> z dôvodu nedostatočného dopytu</w:t>
            </w:r>
            <w:r w:rsidRPr="00623B9F">
              <w:rPr>
                <w:rStyle w:val="Odkaznapoznmkupodiarou"/>
                <w:rFonts w:ascii="Arial Narrow" w:hAnsi="Arial Narrow" w:cs="Arial Narrow"/>
              </w:rPr>
              <w:footnoteReference w:id="12"/>
            </w:r>
            <w:r w:rsidRPr="00623B9F">
              <w:rPr>
                <w:rFonts w:ascii="Arial Narrow" w:hAnsi="Arial Narrow" w:cs="Arial Narrow"/>
              </w:rPr>
              <w:t xml:space="preserve"> zo </w:t>
            </w:r>
            <w:r w:rsidR="00884505" w:rsidRPr="00623B9F">
              <w:rPr>
                <w:rFonts w:ascii="Arial Narrow" w:hAnsi="Arial Narrow" w:cs="Arial Narrow"/>
              </w:rPr>
              <w:t>strany potenciálnych žiadateľov,</w:t>
            </w:r>
            <w:r w:rsidRPr="00623B9F">
              <w:rPr>
                <w:rFonts w:ascii="Arial Narrow" w:hAnsi="Arial Narrow" w:cs="Arial Narrow"/>
              </w:rPr>
              <w:t xml:space="preserve"> z dôvodu zabezpečenia riadnej a/alebo finančnej implementácie OPII PO7</w:t>
            </w:r>
            <w:r w:rsidRPr="00623B9F">
              <w:rPr>
                <w:rStyle w:val="Odkaznapoznmkupodiarou"/>
                <w:rFonts w:ascii="Arial Narrow" w:hAnsi="Arial Narrow" w:cs="Arial Narrow"/>
              </w:rPr>
              <w:footnoteReference w:id="13"/>
            </w:r>
            <w:r w:rsidR="00927ECB">
              <w:rPr>
                <w:rFonts w:ascii="Arial Narrow" w:hAnsi="Arial Narrow" w:cs="Arial Narrow"/>
              </w:rPr>
              <w:t xml:space="preserve">. </w:t>
            </w:r>
            <w:r w:rsidRPr="00623B9F">
              <w:rPr>
                <w:rFonts w:ascii="Arial Narrow" w:hAnsi="Arial Narrow" w:cs="Arial Narrow"/>
              </w:rPr>
              <w:t xml:space="preserve">Presný dátum uzavretia výzvy SO OPII zverejní na webovom sídle </w:t>
            </w:r>
            <w:hyperlink r:id="rId9" w:history="1">
              <w:r w:rsidR="00C51BD5" w:rsidRPr="00623B9F">
                <w:rPr>
                  <w:rStyle w:val="Hypertextovprepojenie"/>
                  <w:rFonts w:ascii="Arial Narrow" w:hAnsi="Arial Narrow" w:cs="Arial Narrow"/>
                </w:rPr>
                <w:t>https://www.mirri.gov.sk/</w:t>
              </w:r>
            </w:hyperlink>
            <w:r w:rsidR="00C51BD5" w:rsidRPr="00623B9F">
              <w:rPr>
                <w:rFonts w:ascii="Arial Narrow" w:hAnsi="Arial Narrow" w:cs="Arial Narrow"/>
              </w:rPr>
              <w:t xml:space="preserve">.    </w:t>
            </w:r>
          </w:p>
        </w:tc>
      </w:tr>
    </w:tbl>
    <w:p w14:paraId="2ECA5529" w14:textId="77777777" w:rsidR="001B66D5" w:rsidRPr="00623B9F" w:rsidRDefault="001B66D5"/>
    <w:tbl>
      <w:tblPr>
        <w:tblStyle w:val="Mriekatabuky"/>
        <w:tblW w:w="10349" w:type="dxa"/>
        <w:tblInd w:w="-7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349"/>
      </w:tblGrid>
      <w:tr w:rsidR="009842DA" w:rsidRPr="00623B9F" w14:paraId="45D78090" w14:textId="77777777" w:rsidTr="008E6BBB">
        <w:trPr>
          <w:trHeight w:hRule="exact" w:val="522"/>
        </w:trPr>
        <w:tc>
          <w:tcPr>
            <w:tcW w:w="10349" w:type="dxa"/>
            <w:shd w:val="clear" w:color="auto" w:fill="FDE9D9" w:themeFill="accent6" w:themeFillTint="33"/>
          </w:tcPr>
          <w:p w14:paraId="2331CB0E" w14:textId="77777777" w:rsidR="009842DA" w:rsidRPr="00623B9F" w:rsidRDefault="008E49F6" w:rsidP="008E49F6">
            <w:pPr>
              <w:keepNext/>
              <w:spacing w:before="130" w:after="360"/>
              <w:rPr>
                <w:rFonts w:ascii="Arial Narrow" w:hAnsi="Arial Narrow" w:cs="Arial Narrow"/>
                <w:b/>
                <w:bCs/>
                <w:sz w:val="24"/>
                <w:szCs w:val="24"/>
              </w:rPr>
            </w:pPr>
            <w:r w:rsidRPr="00623B9F">
              <w:rPr>
                <w:rFonts w:ascii="Arial Narrow" w:hAnsi="Arial Narrow" w:cs="Arial Narrow"/>
                <w:b/>
                <w:bCs/>
                <w:sz w:val="24"/>
                <w:szCs w:val="24"/>
              </w:rPr>
              <w:lastRenderedPageBreak/>
              <w:t xml:space="preserve">1.3 </w:t>
            </w:r>
            <w:r w:rsidR="009842DA" w:rsidRPr="00623B9F">
              <w:rPr>
                <w:rFonts w:ascii="Arial Narrow" w:hAnsi="Arial Narrow" w:cs="Arial Narrow"/>
                <w:b/>
                <w:bCs/>
                <w:sz w:val="24"/>
                <w:szCs w:val="24"/>
              </w:rPr>
              <w:t>INDIKATÍVNA VÝŠKA FINANČNÝCH PROS</w:t>
            </w:r>
            <w:r w:rsidR="002E0D11" w:rsidRPr="00623B9F">
              <w:rPr>
                <w:rFonts w:ascii="Arial Narrow" w:hAnsi="Arial Narrow" w:cs="Arial Narrow"/>
                <w:b/>
                <w:bCs/>
                <w:sz w:val="24"/>
                <w:szCs w:val="24"/>
              </w:rPr>
              <w:t>TRIEDKOV VYČLENENÝCH NA VÝZVU</w:t>
            </w:r>
            <w:r w:rsidR="009842DA" w:rsidRPr="00623B9F">
              <w:rPr>
                <w:rFonts w:ascii="Arial Narrow" w:hAnsi="Arial Narrow" w:cs="Arial Narrow"/>
                <w:b/>
                <w:bCs/>
                <w:sz w:val="24"/>
                <w:szCs w:val="24"/>
              </w:rPr>
              <w:t xml:space="preserve"> (zdroje EÚ)</w:t>
            </w:r>
          </w:p>
          <w:p w14:paraId="4847B02A" w14:textId="77777777" w:rsidR="009842DA" w:rsidRPr="00623B9F" w:rsidRDefault="009842DA" w:rsidP="008E49F6">
            <w:pPr>
              <w:keepNext/>
              <w:spacing w:before="130" w:after="360"/>
              <w:rPr>
                <w:rFonts w:ascii="Arial Narrow" w:hAnsi="Arial Narrow"/>
                <w:sz w:val="24"/>
                <w:szCs w:val="24"/>
              </w:rPr>
            </w:pPr>
          </w:p>
          <w:p w14:paraId="013E15D0" w14:textId="77777777" w:rsidR="009842DA" w:rsidRPr="00623B9F" w:rsidRDefault="009842DA" w:rsidP="008E49F6">
            <w:pPr>
              <w:keepNext/>
              <w:spacing w:before="130" w:after="360"/>
              <w:rPr>
                <w:rFonts w:ascii="Arial Narrow" w:hAnsi="Arial Narrow"/>
                <w:b/>
                <w:sz w:val="28"/>
                <w:szCs w:val="28"/>
              </w:rPr>
            </w:pPr>
          </w:p>
        </w:tc>
      </w:tr>
      <w:tr w:rsidR="009842DA" w:rsidRPr="00623B9F" w14:paraId="6D896A42" w14:textId="77777777" w:rsidTr="004A30A8">
        <w:trPr>
          <w:trHeight w:val="5098"/>
        </w:trPr>
        <w:tc>
          <w:tcPr>
            <w:tcW w:w="10349" w:type="dxa"/>
          </w:tcPr>
          <w:p w14:paraId="776BF066" w14:textId="27DE9A77" w:rsidR="009842DA" w:rsidRPr="00623B9F" w:rsidRDefault="009842DA" w:rsidP="004A30A8">
            <w:pPr>
              <w:keepNext/>
              <w:shd w:val="clear" w:color="auto" w:fill="EAF1DD" w:themeFill="accent3" w:themeFillTint="33"/>
              <w:rPr>
                <w:rFonts w:ascii="Arial Narrow" w:hAnsi="Arial Narrow" w:cs="Arial Narrow"/>
                <w:b/>
              </w:rPr>
            </w:pPr>
            <w:r w:rsidRPr="004A30A8">
              <w:rPr>
                <w:rFonts w:ascii="Arial Narrow" w:hAnsi="Arial Narrow" w:cs="Arial Narrow"/>
                <w:b/>
              </w:rPr>
              <w:t>Indikatívna výška</w:t>
            </w:r>
            <w:r w:rsidRPr="00623B9F">
              <w:rPr>
                <w:rFonts w:ascii="Arial Narrow" w:hAnsi="Arial Narrow" w:cs="Arial Narrow"/>
              </w:rPr>
              <w:t xml:space="preserve"> finančných prostriedkov zo zdrojov</w:t>
            </w:r>
            <w:r w:rsidR="00CE7891" w:rsidRPr="00623B9F">
              <w:rPr>
                <w:rFonts w:ascii="Arial Narrow" w:hAnsi="Arial Narrow" w:cs="Arial Narrow"/>
              </w:rPr>
              <w:t xml:space="preserve"> EÚ vyčlenených na túto výzvu</w:t>
            </w:r>
            <w:r w:rsidRPr="00623B9F">
              <w:rPr>
                <w:rFonts w:ascii="Arial Narrow" w:hAnsi="Arial Narrow" w:cs="Arial Narrow"/>
              </w:rPr>
              <w:t xml:space="preserve"> </w:t>
            </w:r>
            <w:r w:rsidR="45D563CC" w:rsidRPr="004A30A8">
              <w:rPr>
                <w:rFonts w:ascii="Arial Narrow" w:hAnsi="Arial Narrow" w:cs="Arial Narrow"/>
              </w:rPr>
              <w:t>je</w:t>
            </w:r>
            <w:r w:rsidR="008E6BBB" w:rsidRPr="004A30A8">
              <w:rPr>
                <w:rFonts w:ascii="Arial Narrow" w:hAnsi="Arial Narrow" w:cs="Arial Narrow"/>
              </w:rPr>
              <w:t xml:space="preserve"> </w:t>
            </w:r>
            <w:r w:rsidR="00E762B9" w:rsidRPr="00E762B9">
              <w:rPr>
                <w:rFonts w:ascii="Arial Narrow" w:hAnsi="Arial Narrow" w:cs="Arial Narrow"/>
                <w:b/>
              </w:rPr>
              <w:t>4</w:t>
            </w:r>
            <w:r w:rsidR="008E6BBB" w:rsidRPr="004A30A8">
              <w:rPr>
                <w:rFonts w:ascii="Arial Narrow" w:hAnsi="Arial Narrow" w:cs="Arial Narrow"/>
                <w:b/>
                <w:bCs/>
              </w:rPr>
              <w:t>0</w:t>
            </w:r>
            <w:r w:rsidR="00D92ECC" w:rsidRPr="004A30A8">
              <w:rPr>
                <w:rFonts w:ascii="Arial Narrow" w:hAnsi="Arial Narrow" w:cs="Arial Narrow"/>
                <w:b/>
                <w:bCs/>
              </w:rPr>
              <w:t> </w:t>
            </w:r>
            <w:r w:rsidR="008E6BBB" w:rsidRPr="004A30A8">
              <w:rPr>
                <w:rFonts w:ascii="Arial Narrow" w:hAnsi="Arial Narrow" w:cs="Arial Narrow"/>
                <w:b/>
                <w:bCs/>
              </w:rPr>
              <w:t>000</w:t>
            </w:r>
            <w:r w:rsidR="00D92ECC" w:rsidRPr="004A30A8">
              <w:rPr>
                <w:rFonts w:ascii="Arial Narrow" w:hAnsi="Arial Narrow" w:cs="Arial Narrow"/>
                <w:b/>
                <w:bCs/>
              </w:rPr>
              <w:t xml:space="preserve"> </w:t>
            </w:r>
            <w:r w:rsidR="008E6BBB" w:rsidRPr="004A30A8">
              <w:rPr>
                <w:rFonts w:ascii="Arial Narrow" w:hAnsi="Arial Narrow" w:cs="Arial Narrow"/>
                <w:b/>
                <w:bCs/>
              </w:rPr>
              <w:t>000,00</w:t>
            </w:r>
            <w:r w:rsidR="008E6BBB" w:rsidRPr="004A30A8">
              <w:rPr>
                <w:rFonts w:ascii="Arial Narrow" w:hAnsi="Arial Narrow" w:cs="Arial Narrow"/>
                <w:b/>
              </w:rPr>
              <w:t xml:space="preserve"> </w:t>
            </w:r>
            <w:r w:rsidR="001C1E3E" w:rsidRPr="004A30A8">
              <w:rPr>
                <w:rFonts w:ascii="Arial Narrow" w:hAnsi="Arial Narrow" w:cs="Arial Narrow"/>
                <w:b/>
                <w:bCs/>
              </w:rPr>
              <w:t>EUR</w:t>
            </w:r>
            <w:r w:rsidRPr="004A30A8">
              <w:rPr>
                <w:rFonts w:ascii="Arial Narrow" w:hAnsi="Arial Narrow" w:cs="Arial Narrow"/>
                <w:b/>
              </w:rPr>
              <w:t>.</w:t>
            </w:r>
          </w:p>
          <w:p w14:paraId="02F2676E" w14:textId="77777777" w:rsidR="00B04946" w:rsidRPr="00623B9F" w:rsidRDefault="00B04946" w:rsidP="008E49F6">
            <w:pPr>
              <w:keepNext/>
              <w:spacing w:before="120"/>
              <w:rPr>
                <w:rFonts w:ascii="Arial Narrow" w:hAnsi="Arial Narrow" w:cs="Arial Narrow"/>
              </w:rPr>
            </w:pPr>
            <w:r w:rsidRPr="00623B9F">
              <w:rPr>
                <w:rFonts w:ascii="Arial Narrow" w:hAnsi="Arial Narrow" w:cs="Arial Narrow"/>
              </w:rPr>
              <w:t>Indikatívna výška finančných prostriedkov je v súlade s § 17 ods. 2 písm. f) zákona č. 292/2014 Z. z. o príspevku poskytovanom z európskych štrukturálnych a investičných fondov a o zmene a doplnení niektorých zákonov v znení neskorších predpisov (ďalej „zákon o príspevku z EŠIF“) formálnou náležitosťou výzvy. SO OPII je v súlade s § 17 ods. 7 zákona o príspevku z EŠIF oprávnený po zverejnení výzvy zmeniť formálne náležitosti výzvy.</w:t>
            </w:r>
          </w:p>
          <w:p w14:paraId="28768981" w14:textId="77777777" w:rsidR="00C50B5C" w:rsidRPr="00623B9F" w:rsidRDefault="00C50B5C" w:rsidP="008E49F6">
            <w:pPr>
              <w:keepNext/>
              <w:spacing w:before="120"/>
              <w:rPr>
                <w:rFonts w:ascii="Arial Narrow" w:hAnsi="Arial Narrow" w:cs="Arial Narrow"/>
              </w:rPr>
            </w:pPr>
            <w:r w:rsidRPr="00623B9F">
              <w:rPr>
                <w:rFonts w:ascii="Arial Narrow" w:hAnsi="Arial Narrow" w:cs="Arial Narrow"/>
                <w:b/>
              </w:rPr>
              <w:t xml:space="preserve">Prípadná zmena indikatívnej výšky finančných prostriedkov vyčlenených na výzvu, vrátane zdôvodnenia tejto zmeny bude zverejnená na webovom sídle </w:t>
            </w:r>
            <w:hyperlink r:id="rId10" w:history="1">
              <w:r w:rsidR="00387AE0" w:rsidRPr="00623B9F">
                <w:rPr>
                  <w:rStyle w:val="Hypertextovprepojenie"/>
                  <w:rFonts w:ascii="Arial Narrow" w:hAnsi="Arial Narrow"/>
                </w:rPr>
                <w:t>https://www.mirri.gov.sk/</w:t>
              </w:r>
            </w:hyperlink>
            <w:hyperlink r:id="rId11" w:history="1"/>
            <w:r w:rsidR="0048753F" w:rsidRPr="00623B9F">
              <w:rPr>
                <w:rFonts w:ascii="Arial Narrow" w:hAnsi="Arial Narrow" w:cs="Arial Narrow"/>
                <w:b/>
              </w:rPr>
              <w:t xml:space="preserve">  v súlade s</w:t>
            </w:r>
            <w:r w:rsidRPr="00623B9F">
              <w:rPr>
                <w:rFonts w:ascii="Arial Narrow" w:hAnsi="Arial Narrow" w:cs="Arial Narrow"/>
                <w:b/>
                <w:lang w:eastAsia="en-US"/>
              </w:rPr>
              <w:t xml:space="preserve"> pravidlami uvedenými v časti výzvy „</w:t>
            </w:r>
            <w:hyperlink w:anchor="zmenazrusenie" w:history="1">
              <w:r w:rsidRPr="00623B9F">
                <w:rPr>
                  <w:rStyle w:val="Hypertextovprepojenie"/>
                  <w:rFonts w:ascii="Arial Narrow" w:hAnsi="Arial Narrow" w:cs="Arial Narrow"/>
                  <w:b/>
                  <w:lang w:eastAsia="en-US"/>
                </w:rPr>
                <w:t>Zmena a zrušenie výzvy</w:t>
              </w:r>
            </w:hyperlink>
            <w:r w:rsidRPr="00623B9F">
              <w:rPr>
                <w:rFonts w:ascii="Arial Narrow" w:hAnsi="Arial Narrow" w:cs="Arial Narrow"/>
                <w:b/>
              </w:rPr>
              <w:t>“</w:t>
            </w:r>
            <w:r w:rsidRPr="00623B9F">
              <w:rPr>
                <w:rFonts w:ascii="Arial Narrow" w:hAnsi="Arial Narrow" w:cs="Arial Narrow"/>
                <w:b/>
                <w:lang w:eastAsia="en-US"/>
              </w:rPr>
              <w:t>.</w:t>
            </w:r>
            <w:r w:rsidRPr="00623B9F">
              <w:rPr>
                <w:rFonts w:ascii="Arial Narrow" w:hAnsi="Arial Narrow" w:cs="Arial Narrow"/>
                <w:lang w:eastAsia="en-US"/>
              </w:rPr>
              <w:t xml:space="preserve"> Za zmenu indikatívnej výšky alokácie sa nepovažuje postupné znižovanie disponibilných finančných prostriedkov vyčlenených na výzvu z dôvodu postupného schvaľovania Žiadostí o NFP. Aktuálne disponibilná (zostávajúca) indikatívna výška finančných prostriedkov vyčlenených na výzvu bude priebežne aktualizovaná na webovom sídle</w:t>
            </w:r>
            <w:r w:rsidR="00C51BD5" w:rsidRPr="00623B9F">
              <w:rPr>
                <w:rFonts w:ascii="Arial Narrow" w:hAnsi="Arial Narrow"/>
                <w:lang w:eastAsia="en-US"/>
              </w:rPr>
              <w:t xml:space="preserve"> </w:t>
            </w:r>
            <w:hyperlink r:id="rId12" w:history="1">
              <w:r w:rsidR="00C51BD5" w:rsidRPr="00623B9F">
                <w:rPr>
                  <w:rStyle w:val="Hypertextovprepojenie"/>
                  <w:rFonts w:ascii="Arial Narrow" w:hAnsi="Arial Narrow" w:cs="Arial Narrow"/>
                  <w:lang w:eastAsia="en-US"/>
                </w:rPr>
                <w:t>https://www.mirri.gov.sk/</w:t>
              </w:r>
            </w:hyperlink>
            <w:r w:rsidR="0048753F" w:rsidRPr="00623B9F">
              <w:rPr>
                <w:rFonts w:ascii="Arial Narrow" w:hAnsi="Arial Narrow"/>
              </w:rPr>
              <w:t>.</w:t>
            </w:r>
          </w:p>
          <w:p w14:paraId="6685E996" w14:textId="77777777" w:rsidR="00B04946" w:rsidRPr="00623B9F" w:rsidRDefault="00B04946" w:rsidP="008E49F6">
            <w:pPr>
              <w:keepNext/>
              <w:spacing w:before="120"/>
              <w:rPr>
                <w:rFonts w:ascii="Arial Narrow" w:hAnsi="Arial Narrow" w:cs="Arial Narrow"/>
              </w:rPr>
            </w:pPr>
            <w:r w:rsidRPr="00623B9F">
              <w:rPr>
                <w:rFonts w:ascii="Arial Narrow" w:hAnsi="Arial Narrow" w:cs="Arial Narrow"/>
              </w:rPr>
              <w:t xml:space="preserve">K výške zdrojov EÚ je vyčlenená príslušná výška finančných prostriedkov štátneho rozpočtu v súlade so Stratégiou financovania Európskych štrukturálnych a investičných fondov pre programové obdobie 2014 – 2020 (ďalej len „Stratégia financovania EŠIF“ –– aktuálna verzia zverejnená na webovom sídle Ministerstva financií Slovenskej republiky (ďalej „MF SR“) </w:t>
            </w:r>
            <w:hyperlink r:id="rId13" w:history="1">
              <w:r w:rsidR="00C51BD5" w:rsidRPr="00623B9F">
                <w:rPr>
                  <w:rStyle w:val="Hypertextovprepojenie"/>
                  <w:rFonts w:ascii="Arial Narrow" w:hAnsi="Arial Narrow" w:cs="Arial Narrow"/>
                </w:rPr>
                <w:t>Str</w:t>
              </w:r>
              <w:r w:rsidR="003C0AA2" w:rsidRPr="00623B9F">
                <w:rPr>
                  <w:rStyle w:val="Hypertextovprepojenie"/>
                  <w:rFonts w:ascii="Arial Narrow" w:hAnsi="Arial Narrow" w:cs="Arial Narrow"/>
                </w:rPr>
                <w:t>a</w:t>
              </w:r>
              <w:r w:rsidR="00C51BD5" w:rsidRPr="00623B9F">
                <w:rPr>
                  <w:rStyle w:val="Hypertextovprepojenie"/>
                  <w:rFonts w:ascii="Arial Narrow" w:hAnsi="Arial Narrow" w:cs="Arial Narrow"/>
                </w:rPr>
                <w:t>tégia financovania</w:t>
              </w:r>
            </w:hyperlink>
            <w:r w:rsidRPr="00623B9F">
              <w:rPr>
                <w:rFonts w:ascii="Arial Narrow" w:hAnsi="Arial Narrow" w:cs="Arial Narrow"/>
              </w:rPr>
              <w:t>. Z</w:t>
            </w:r>
            <w:r w:rsidRPr="00623B9F">
              <w:rPr>
                <w:rFonts w:ascii="Arial Narrow" w:hAnsi="Arial Narrow" w:cs="Arial Narrow"/>
                <w:lang w:eastAsia="en-US"/>
              </w:rPr>
              <w:t xml:space="preserve">ároveň zo štátneho rozpočtu sú vyčlenené aj finančné prostriedky za zdroj pro-rata (ak relevantné). </w:t>
            </w:r>
          </w:p>
          <w:p w14:paraId="3A5F1A86" w14:textId="77777777" w:rsidR="002E0D11" w:rsidRPr="00623B9F" w:rsidRDefault="00C50B5C" w:rsidP="0048753F">
            <w:pPr>
              <w:keepNext/>
              <w:spacing w:before="120"/>
              <w:rPr>
                <w:rFonts w:ascii="Arial Narrow" w:hAnsi="Arial Narrow" w:cs="Arial Narrow"/>
              </w:rPr>
            </w:pPr>
            <w:r w:rsidRPr="00623B9F">
              <w:rPr>
                <w:rFonts w:ascii="Arial Narrow" w:hAnsi="Arial Narrow" w:cs="Arial Narrow"/>
              </w:rPr>
              <w:t>V prípade, ak dopyt predložených Žiadostí o poskytnutie NFP dosiahne aktuálne disponibilnú indikatívnu výšku finančných prostriedkov vyčlenených na výzvu, SO OPII bezodkladne zverejní túto informáciu na webovom sídle</w:t>
            </w:r>
            <w:r w:rsidR="00C51BD5" w:rsidRPr="00623B9F">
              <w:rPr>
                <w:rFonts w:ascii="Arial Narrow" w:hAnsi="Arial Narrow" w:cs="Arial Narrow"/>
              </w:rPr>
              <w:t xml:space="preserve"> </w:t>
            </w:r>
            <w:hyperlink r:id="rId14" w:history="1">
              <w:r w:rsidR="00C51BD5" w:rsidRPr="00623B9F">
                <w:rPr>
                  <w:rStyle w:val="Hypertextovprepojenie"/>
                  <w:rFonts w:ascii="Arial Narrow" w:hAnsi="Arial Narrow" w:cs="Arial Narrow"/>
                </w:rPr>
                <w:t>https://www.mirri.gov.sk/</w:t>
              </w:r>
            </w:hyperlink>
            <w:r w:rsidRPr="00623B9F">
              <w:rPr>
                <w:rFonts w:ascii="Arial Narrow" w:hAnsi="Arial Narrow" w:cs="Arial Narrow"/>
              </w:rPr>
              <w:t>. S</w:t>
            </w:r>
            <w:r w:rsidRPr="00623B9F">
              <w:rPr>
                <w:rFonts w:ascii="Arial Narrow" w:hAnsi="Arial Narrow" w:cs="Arial Narrow"/>
                <w:lang w:eastAsia="en-US"/>
              </w:rPr>
              <w:t xml:space="preserve">účasťou tejto informácie je aj upozornenie o plánovanom uzavretí výzvy, pričom informácia je zverejnená </w:t>
            </w:r>
            <w:r w:rsidRPr="00623B9F">
              <w:rPr>
                <w:rFonts w:ascii="Arial Narrow" w:hAnsi="Arial Narrow" w:cs="Arial Narrow"/>
                <w:b/>
                <w:lang w:eastAsia="en-US"/>
              </w:rPr>
              <w:t>najneskôr mesiac pred plánovaným dátumom uzavretia výzvy</w:t>
            </w:r>
            <w:r w:rsidRPr="00623B9F">
              <w:rPr>
                <w:rFonts w:ascii="Arial Narrow" w:hAnsi="Arial Narrow" w:cs="Arial Narrow"/>
                <w:lang w:eastAsia="en-US"/>
              </w:rPr>
              <w:t xml:space="preserve">. Bez ohľadu na predchádzajúcu vetu, skutočný dátum uzavretia výzvy bude zverejnený na webovom sídle </w:t>
            </w:r>
            <w:hyperlink r:id="rId15" w:history="1">
              <w:r w:rsidR="00C51BD5" w:rsidRPr="00623B9F">
                <w:rPr>
                  <w:rStyle w:val="Hypertextovprepojenie"/>
                  <w:rFonts w:ascii="Arial Narrow" w:hAnsi="Arial Narrow" w:cs="Arial Narrow"/>
                  <w:lang w:eastAsia="en-US"/>
                </w:rPr>
                <w:t>https://www.mirri.gov.sk/</w:t>
              </w:r>
            </w:hyperlink>
            <w:r w:rsidRPr="00623B9F">
              <w:rPr>
                <w:rFonts w:ascii="Arial Narrow" w:hAnsi="Arial Narrow" w:cs="Arial Narrow"/>
              </w:rPr>
              <w:t xml:space="preserve"> s oh</w:t>
            </w:r>
            <w:r w:rsidRPr="00623B9F">
              <w:rPr>
                <w:rFonts w:ascii="Arial Narrow" w:hAnsi="Arial Narrow" w:cs="Arial Narrow"/>
                <w:lang w:eastAsia="en-US"/>
              </w:rPr>
              <w:t>ľadom na objem žiadaného NFP v predložených žiadostiach o NFP nad aktuálne disponibilnú indikatívnu výšku finančných prostriedkov vyčlenených na výzvu, pričom možnosť uzavretia výzvy nie je obmedzená konečnými termínmi jednotlivých hodnotiacich kôl.</w:t>
            </w:r>
          </w:p>
        </w:tc>
      </w:tr>
      <w:tr w:rsidR="009842DA" w:rsidRPr="00623B9F" w14:paraId="5EF04C16" w14:textId="77777777" w:rsidTr="000229EF">
        <w:trPr>
          <w:trHeight w:hRule="exact" w:val="567"/>
        </w:trPr>
        <w:tc>
          <w:tcPr>
            <w:tcW w:w="10349" w:type="dxa"/>
            <w:shd w:val="clear" w:color="auto" w:fill="FDE9D9" w:themeFill="accent6" w:themeFillTint="33"/>
          </w:tcPr>
          <w:p w14:paraId="4BBE4F2D" w14:textId="77777777" w:rsidR="009842DA" w:rsidRPr="00623B9F" w:rsidRDefault="008E49F6" w:rsidP="008E49F6">
            <w:pPr>
              <w:keepNext/>
              <w:spacing w:before="130" w:after="360"/>
              <w:rPr>
                <w:rFonts w:ascii="Arial Narrow" w:hAnsi="Arial Narrow" w:cs="Arial Narrow"/>
                <w:b/>
                <w:bCs/>
                <w:sz w:val="24"/>
                <w:szCs w:val="24"/>
              </w:rPr>
            </w:pPr>
            <w:r w:rsidRPr="00623B9F">
              <w:rPr>
                <w:rFonts w:ascii="Arial Narrow" w:hAnsi="Arial Narrow" w:cs="Arial Narrow"/>
                <w:b/>
                <w:bCs/>
                <w:sz w:val="24"/>
                <w:szCs w:val="24"/>
              </w:rPr>
              <w:t xml:space="preserve">1.4 </w:t>
            </w:r>
            <w:r w:rsidR="0021577C" w:rsidRPr="00623B9F">
              <w:rPr>
                <w:rFonts w:ascii="Arial Narrow" w:hAnsi="Arial Narrow" w:cs="Arial Narrow"/>
                <w:b/>
                <w:bCs/>
                <w:sz w:val="24"/>
                <w:szCs w:val="24"/>
              </w:rPr>
              <w:t>F</w:t>
            </w:r>
            <w:r w:rsidR="009842DA" w:rsidRPr="00623B9F">
              <w:rPr>
                <w:rFonts w:ascii="Arial Narrow" w:hAnsi="Arial Narrow" w:cs="Arial Narrow"/>
                <w:b/>
                <w:bCs/>
                <w:sz w:val="24"/>
                <w:szCs w:val="24"/>
              </w:rPr>
              <w:t>INANCOVANIE PROJEKTU</w:t>
            </w:r>
          </w:p>
        </w:tc>
      </w:tr>
      <w:tr w:rsidR="009842DA" w:rsidRPr="00623B9F" w14:paraId="075B8387" w14:textId="77777777" w:rsidTr="000229EF">
        <w:trPr>
          <w:trHeight w:val="791"/>
        </w:trPr>
        <w:tc>
          <w:tcPr>
            <w:tcW w:w="10349" w:type="dxa"/>
          </w:tcPr>
          <w:p w14:paraId="66262D1E" w14:textId="77777777" w:rsidR="005A695C" w:rsidRDefault="004063D4" w:rsidP="00197607">
            <w:pPr>
              <w:spacing w:before="60"/>
              <w:rPr>
                <w:rFonts w:ascii="Arial Narrow" w:hAnsi="Arial Narrow" w:cs="Arial Narrow"/>
              </w:rPr>
            </w:pPr>
            <w:r w:rsidRPr="00623B9F">
              <w:rPr>
                <w:rFonts w:ascii="Arial Narrow" w:hAnsi="Arial Narrow" w:cs="Arial Narrow"/>
              </w:rPr>
              <w:t>Poskytovanie príspevkov podľa tejto v</w:t>
            </w:r>
            <w:r w:rsidRPr="00623B9F">
              <w:rPr>
                <w:rFonts w:ascii="Arial Narrow" w:hAnsi="Arial Narrow" w:cs="Calibri"/>
              </w:rPr>
              <w:t>ý</w:t>
            </w:r>
            <w:r w:rsidRPr="00623B9F">
              <w:rPr>
                <w:rFonts w:ascii="Arial Narrow" w:hAnsi="Arial Narrow" w:cs="Arial Narrow"/>
              </w:rPr>
              <w:t xml:space="preserve">zvy sa realizuje formou </w:t>
            </w:r>
            <w:r w:rsidRPr="00623B9F">
              <w:rPr>
                <w:rFonts w:ascii="Arial Narrow" w:hAnsi="Arial Narrow" w:cs="Arial Narrow"/>
                <w:b/>
              </w:rPr>
              <w:t>nen</w:t>
            </w:r>
            <w:r w:rsidRPr="00623B9F">
              <w:rPr>
                <w:rFonts w:ascii="Arial Narrow" w:hAnsi="Arial Narrow" w:cs="Calibri"/>
                <w:b/>
              </w:rPr>
              <w:t>á</w:t>
            </w:r>
            <w:r w:rsidRPr="00623B9F">
              <w:rPr>
                <w:rFonts w:ascii="Arial Narrow" w:hAnsi="Arial Narrow" w:cs="Arial Narrow"/>
                <w:b/>
              </w:rPr>
              <w:t>vratn</w:t>
            </w:r>
            <w:r w:rsidRPr="00623B9F">
              <w:rPr>
                <w:rFonts w:ascii="Arial Narrow" w:hAnsi="Arial Narrow" w:cs="Calibri"/>
                <w:b/>
              </w:rPr>
              <w:t>é</w:t>
            </w:r>
            <w:r w:rsidRPr="00623B9F">
              <w:rPr>
                <w:rFonts w:ascii="Arial Narrow" w:hAnsi="Arial Narrow" w:cs="Arial Narrow"/>
                <w:b/>
              </w:rPr>
              <w:t>ho finan</w:t>
            </w:r>
            <w:r w:rsidRPr="00623B9F">
              <w:rPr>
                <w:rFonts w:ascii="Arial Narrow" w:hAnsi="Arial Narrow" w:cs="Calibri"/>
                <w:b/>
              </w:rPr>
              <w:t>č</w:t>
            </w:r>
            <w:r w:rsidRPr="00623B9F">
              <w:rPr>
                <w:rFonts w:ascii="Arial Narrow" w:hAnsi="Arial Narrow" w:cs="Arial Narrow"/>
                <w:b/>
              </w:rPr>
              <w:t>n</w:t>
            </w:r>
            <w:r w:rsidRPr="00623B9F">
              <w:rPr>
                <w:rFonts w:ascii="Arial Narrow" w:hAnsi="Arial Narrow" w:cs="Calibri"/>
                <w:b/>
              </w:rPr>
              <w:t>é</w:t>
            </w:r>
            <w:r w:rsidRPr="00623B9F">
              <w:rPr>
                <w:rFonts w:ascii="Arial Narrow" w:hAnsi="Arial Narrow" w:cs="Arial Narrow"/>
                <w:b/>
              </w:rPr>
              <w:t>ho pr</w:t>
            </w:r>
            <w:r w:rsidRPr="00623B9F">
              <w:rPr>
                <w:rFonts w:ascii="Arial Narrow" w:hAnsi="Arial Narrow" w:cs="Calibri"/>
                <w:b/>
              </w:rPr>
              <w:t>í</w:t>
            </w:r>
            <w:r w:rsidRPr="00623B9F">
              <w:rPr>
                <w:rFonts w:ascii="Arial Narrow" w:hAnsi="Arial Narrow" w:cs="Arial Narrow"/>
                <w:b/>
              </w:rPr>
              <w:t>spevku (</w:t>
            </w:r>
            <w:r w:rsidRPr="00623B9F">
              <w:rPr>
                <w:rFonts w:ascii="Arial Narrow" w:hAnsi="Arial Narrow" w:cs="Calibri"/>
                <w:b/>
              </w:rPr>
              <w:t>ď</w:t>
            </w:r>
            <w:r w:rsidRPr="00623B9F">
              <w:rPr>
                <w:rFonts w:ascii="Arial Narrow" w:hAnsi="Arial Narrow" w:cs="Arial Narrow"/>
                <w:b/>
              </w:rPr>
              <w:t>alej aj ,,NFP“)</w:t>
            </w:r>
            <w:r w:rsidRPr="00623B9F">
              <w:rPr>
                <w:rFonts w:ascii="Arial Narrow" w:hAnsi="Arial Narrow" w:cs="Arial Narrow"/>
              </w:rPr>
              <w:t>.</w:t>
            </w:r>
            <w:r w:rsidR="002F3DBB" w:rsidRPr="00623B9F">
              <w:rPr>
                <w:rFonts w:ascii="Arial Narrow" w:hAnsi="Arial Narrow" w:cs="Arial Narrow"/>
              </w:rPr>
              <w:t xml:space="preserve"> </w:t>
            </w:r>
            <w:r w:rsidR="005E5FE5" w:rsidRPr="00623B9F">
              <w:rPr>
                <w:rFonts w:ascii="Arial Narrow" w:hAnsi="Arial Narrow" w:cs="Arial Narrow"/>
              </w:rPr>
              <w:t xml:space="preserve">NFP sa poskytuje zo zdrojov </w:t>
            </w:r>
            <w:r w:rsidR="005E5FE5" w:rsidRPr="00623B9F">
              <w:rPr>
                <w:rFonts w:ascii="Arial Narrow" w:hAnsi="Arial Narrow" w:cs="Arial Narrow"/>
                <w:b/>
              </w:rPr>
              <w:t>Euró</w:t>
            </w:r>
            <w:r w:rsidR="00AD0D98" w:rsidRPr="00623B9F">
              <w:rPr>
                <w:rFonts w:ascii="Arial Narrow" w:hAnsi="Arial Narrow" w:cs="Arial Narrow"/>
                <w:b/>
              </w:rPr>
              <w:t xml:space="preserve">pskeho fondu </w:t>
            </w:r>
            <w:r w:rsidR="005E5FE5" w:rsidRPr="00623B9F">
              <w:rPr>
                <w:rFonts w:ascii="Arial Narrow" w:hAnsi="Arial Narrow" w:cs="Arial Narrow"/>
                <w:b/>
              </w:rPr>
              <w:t>regionáln</w:t>
            </w:r>
            <w:r w:rsidR="00AD0D98" w:rsidRPr="00623B9F">
              <w:rPr>
                <w:rFonts w:ascii="Arial Narrow" w:hAnsi="Arial Narrow" w:cs="Arial Narrow"/>
                <w:b/>
              </w:rPr>
              <w:t>eho</w:t>
            </w:r>
            <w:r w:rsidR="005E5FE5" w:rsidRPr="00623B9F">
              <w:rPr>
                <w:rFonts w:ascii="Arial Narrow" w:hAnsi="Arial Narrow" w:cs="Arial Narrow"/>
                <w:b/>
              </w:rPr>
              <w:t xml:space="preserve"> rozvoj</w:t>
            </w:r>
            <w:r w:rsidR="00AD0D98" w:rsidRPr="00623B9F">
              <w:rPr>
                <w:rFonts w:ascii="Arial Narrow" w:hAnsi="Arial Narrow" w:cs="Arial Narrow"/>
                <w:b/>
              </w:rPr>
              <w:t>a</w:t>
            </w:r>
            <w:r w:rsidR="005E5FE5" w:rsidRPr="00623B9F">
              <w:rPr>
                <w:rFonts w:ascii="Arial Narrow" w:hAnsi="Arial Narrow" w:cs="Arial Narrow"/>
              </w:rPr>
              <w:t xml:space="preserve"> (ďalej aj „EFRR“).</w:t>
            </w:r>
            <w:r w:rsidR="002F3DBB" w:rsidRPr="00623B9F">
              <w:rPr>
                <w:rFonts w:ascii="Arial Narrow" w:hAnsi="Arial Narrow" w:cs="Arial Narrow"/>
              </w:rPr>
              <w:t xml:space="preserve"> </w:t>
            </w:r>
          </w:p>
          <w:p w14:paraId="43A3C08F" w14:textId="4B7BEA78" w:rsidR="001C1E3E" w:rsidRDefault="001C1E3E" w:rsidP="00197607">
            <w:pPr>
              <w:spacing w:before="60"/>
              <w:rPr>
                <w:rFonts w:ascii="Arial Narrow" w:hAnsi="Arial Narrow" w:cs="Arial Narrow"/>
              </w:rPr>
            </w:pPr>
            <w:r w:rsidRPr="00623B9F">
              <w:rPr>
                <w:rFonts w:ascii="Arial Narrow" w:hAnsi="Arial Narrow" w:cs="Arial Narrow"/>
              </w:rPr>
              <w:t xml:space="preserve">Financovanie celkových oprávnených výdavkov projektu je </w:t>
            </w:r>
            <w:r w:rsidR="005A695C">
              <w:rPr>
                <w:rFonts w:ascii="Arial Narrow" w:hAnsi="Arial Narrow" w:cs="Arial Narrow"/>
              </w:rPr>
              <w:t xml:space="preserve">v súlade s pravidlami financovania uvedenými v </w:t>
            </w:r>
            <w:hyperlink r:id="rId16" w:history="1">
              <w:r w:rsidR="005A695C" w:rsidRPr="005A695C">
                <w:rPr>
                  <w:rStyle w:val="Hypertextovprepojenie"/>
                  <w:rFonts w:ascii="Arial Narrow" w:hAnsi="Arial Narrow" w:cs="Arial Narrow"/>
                </w:rPr>
                <w:t>kapitole 3.2.1 Stratégie financovanie</w:t>
              </w:r>
            </w:hyperlink>
            <w:r w:rsidR="005A695C">
              <w:rPr>
                <w:rFonts w:ascii="Arial Narrow" w:hAnsi="Arial Narrow" w:cs="Arial Narrow"/>
              </w:rPr>
              <w:t xml:space="preserve"> v závislosti od typu </w:t>
            </w:r>
            <w:r w:rsidR="00FD3F1C">
              <w:rPr>
                <w:rFonts w:ascii="Arial Narrow" w:hAnsi="Arial Narrow" w:cs="Arial Narrow"/>
              </w:rPr>
              <w:t>žiadateľa</w:t>
            </w:r>
            <w:r w:rsidR="008C3AAE">
              <w:rPr>
                <w:rFonts w:ascii="Arial Narrow" w:hAnsi="Arial Narrow" w:cs="Arial Narrow"/>
              </w:rPr>
              <w:t xml:space="preserve"> a</w:t>
            </w:r>
            <w:r w:rsidR="00692F2A">
              <w:rPr>
                <w:rFonts w:ascii="Arial Narrow" w:hAnsi="Arial Narrow" w:cs="Arial Narrow"/>
              </w:rPr>
              <w:t xml:space="preserve"> jednotlivých zdrojov</w:t>
            </w:r>
            <w:r w:rsidR="005A695C">
              <w:rPr>
                <w:rFonts w:ascii="Arial Narrow" w:hAnsi="Arial Narrow" w:cs="Arial Narrow"/>
              </w:rPr>
              <w:t xml:space="preserve"> nasledovné:</w:t>
            </w:r>
          </w:p>
          <w:p w14:paraId="088C0B5A" w14:textId="77777777" w:rsidR="00913729" w:rsidRPr="00913729" w:rsidRDefault="00913729" w:rsidP="00913729">
            <w:pPr>
              <w:numPr>
                <w:ilvl w:val="0"/>
                <w:numId w:val="29"/>
              </w:numPr>
              <w:spacing w:before="120"/>
              <w:ind w:left="567" w:hanging="357"/>
              <w:rPr>
                <w:rFonts w:ascii="Arial Narrow" w:hAnsi="Arial Narrow"/>
                <w:u w:val="single"/>
                <w:lang w:eastAsia="en-US"/>
              </w:rPr>
            </w:pPr>
            <w:r w:rsidRPr="00913729">
              <w:rPr>
                <w:rFonts w:ascii="Arial Narrow" w:hAnsi="Arial Narrow"/>
                <w:b/>
                <w:u w:val="single"/>
                <w:lang w:eastAsia="en-US"/>
              </w:rPr>
              <w:t>Organizácie štátnej správy</w:t>
            </w:r>
            <w:bookmarkStart w:id="4" w:name="_Ref516643912"/>
            <w:r w:rsidRPr="00913729">
              <w:rPr>
                <w:rFonts w:ascii="Arial Narrow" w:hAnsi="Arial Narrow"/>
                <w:u w:val="single"/>
                <w:vertAlign w:val="superscript"/>
                <w:lang w:eastAsia="en-US"/>
              </w:rPr>
              <w:footnoteReference w:id="14"/>
            </w:r>
            <w:bookmarkEnd w:id="4"/>
          </w:p>
          <w:p w14:paraId="7F9C43C6" w14:textId="77777777" w:rsidR="00913729" w:rsidRPr="00913729" w:rsidRDefault="00913729" w:rsidP="00913729">
            <w:pPr>
              <w:ind w:left="492"/>
              <w:rPr>
                <w:rFonts w:ascii="Arial Narrow" w:hAnsi="Arial Narrow"/>
                <w:lang w:eastAsia="en-US"/>
              </w:rPr>
            </w:pPr>
            <w:r w:rsidRPr="00913729">
              <w:rPr>
                <w:rFonts w:ascii="Arial Narrow" w:hAnsi="Arial Narrow"/>
                <w:color w:val="FFFFFF" w:themeColor="background1"/>
                <w:lang w:eastAsia="en-US"/>
              </w:rPr>
              <w:t xml:space="preserve"> </w:t>
            </w:r>
            <w:r w:rsidRPr="00913729">
              <w:rPr>
                <w:rFonts w:ascii="Arial Narrow" w:hAnsi="Arial Narrow"/>
                <w:lang w:eastAsia="en-US"/>
              </w:rPr>
              <w:t>75,293 % príspevku z Európskeho fondu regionálneho rozvoja,</w:t>
            </w:r>
          </w:p>
          <w:p w14:paraId="28E10498" w14:textId="77777777" w:rsidR="00913729" w:rsidRPr="00913729" w:rsidRDefault="00913729" w:rsidP="00913729">
            <w:pPr>
              <w:ind w:left="492"/>
              <w:rPr>
                <w:rFonts w:ascii="Arial Narrow" w:hAnsi="Arial Narrow"/>
                <w:lang w:eastAsia="en-US"/>
              </w:rPr>
            </w:pPr>
            <w:r w:rsidRPr="00913729">
              <w:rPr>
                <w:rFonts w:ascii="Arial Narrow" w:hAnsi="Arial Narrow"/>
                <w:lang w:eastAsia="en-US"/>
              </w:rPr>
              <w:t xml:space="preserve"> 13,287 % príspevku zo štátneho rozpočtu,</w:t>
            </w:r>
          </w:p>
          <w:p w14:paraId="5B7A0E9D" w14:textId="6CC62E04" w:rsidR="00913729" w:rsidRPr="00913729" w:rsidRDefault="00913729" w:rsidP="00913729">
            <w:pPr>
              <w:ind w:left="492"/>
              <w:rPr>
                <w:rFonts w:ascii="Arial Narrow" w:hAnsi="Arial Narrow"/>
                <w:lang w:eastAsia="en-US"/>
              </w:rPr>
            </w:pPr>
            <w:r w:rsidRPr="00913729">
              <w:rPr>
                <w:rFonts w:ascii="Arial Narrow" w:hAnsi="Arial Narrow"/>
                <w:lang w:eastAsia="en-US"/>
              </w:rPr>
              <w:t xml:space="preserve"> </w:t>
            </w:r>
            <w:r>
              <w:rPr>
                <w:rFonts w:ascii="Arial Narrow" w:hAnsi="Arial Narrow"/>
                <w:lang w:eastAsia="en-US"/>
              </w:rPr>
              <w:t>1</w:t>
            </w:r>
            <w:r w:rsidRPr="00913729">
              <w:rPr>
                <w:rFonts w:ascii="Arial Narrow" w:hAnsi="Arial Narrow"/>
                <w:lang w:eastAsia="en-US"/>
              </w:rPr>
              <w:t>1,</w:t>
            </w:r>
            <w:r>
              <w:rPr>
                <w:rFonts w:ascii="Arial Narrow" w:hAnsi="Arial Narrow"/>
                <w:lang w:eastAsia="en-US"/>
              </w:rPr>
              <w:t>4</w:t>
            </w:r>
            <w:r w:rsidRPr="00913729">
              <w:rPr>
                <w:rFonts w:ascii="Arial Narrow" w:hAnsi="Arial Narrow"/>
                <w:lang w:eastAsia="en-US"/>
              </w:rPr>
              <w:t>2</w:t>
            </w:r>
            <w:r>
              <w:rPr>
                <w:rFonts w:ascii="Arial Narrow" w:hAnsi="Arial Narrow"/>
                <w:lang w:eastAsia="en-US"/>
              </w:rPr>
              <w:t>0</w:t>
            </w:r>
            <w:r w:rsidRPr="00913729">
              <w:rPr>
                <w:rFonts w:ascii="Arial Narrow" w:hAnsi="Arial Narrow"/>
                <w:lang w:eastAsia="en-US"/>
              </w:rPr>
              <w:t xml:space="preserve"> % príspevku pro-rata.</w:t>
            </w:r>
          </w:p>
          <w:p w14:paraId="748F7D3D" w14:textId="77777777" w:rsidR="00913729" w:rsidRPr="00913729" w:rsidRDefault="00913729" w:rsidP="00913729">
            <w:pPr>
              <w:numPr>
                <w:ilvl w:val="0"/>
                <w:numId w:val="29"/>
              </w:numPr>
              <w:spacing w:before="120"/>
              <w:ind w:left="567" w:hanging="357"/>
              <w:rPr>
                <w:rFonts w:ascii="Arial Narrow" w:hAnsi="Arial Narrow"/>
                <w:u w:val="single"/>
                <w:lang w:eastAsia="en-US"/>
              </w:rPr>
            </w:pPr>
            <w:r w:rsidRPr="00913729">
              <w:rPr>
                <w:rFonts w:ascii="Arial Narrow" w:hAnsi="Arial Narrow"/>
                <w:b/>
                <w:u w:val="single"/>
                <w:lang w:eastAsia="en-US"/>
              </w:rPr>
              <w:t>Ostatné subjekty verejnej správy</w:t>
            </w:r>
            <w:r w:rsidRPr="00913729">
              <w:rPr>
                <w:rFonts w:ascii="Arial Narrow" w:hAnsi="Arial Narrow"/>
                <w:u w:val="single"/>
                <w:vertAlign w:val="superscript"/>
                <w:lang w:eastAsia="en-US"/>
              </w:rPr>
              <w:footnoteReference w:id="15"/>
            </w:r>
          </w:p>
          <w:p w14:paraId="3FC4960E" w14:textId="77777777" w:rsidR="00913729" w:rsidRPr="00913729" w:rsidRDefault="00913729" w:rsidP="00913729">
            <w:pPr>
              <w:ind w:firstLine="357"/>
              <w:rPr>
                <w:rFonts w:ascii="Arial Narrow" w:hAnsi="Arial Narrow"/>
                <w:lang w:eastAsia="en-US"/>
              </w:rPr>
            </w:pPr>
            <w:r w:rsidRPr="00913729">
              <w:rPr>
                <w:rFonts w:ascii="Arial Narrow" w:hAnsi="Arial Narrow"/>
                <w:color w:val="FFFFFF" w:themeColor="background1"/>
                <w:lang w:eastAsia="en-US"/>
              </w:rPr>
              <w:t xml:space="preserve">     </w:t>
            </w:r>
            <w:r w:rsidRPr="00913729">
              <w:rPr>
                <w:rFonts w:ascii="Arial Narrow" w:hAnsi="Arial Narrow"/>
                <w:lang w:eastAsia="en-US"/>
              </w:rPr>
              <w:t>75,293 % príspevku z Európskeho fondu regionálneho rozvoja,</w:t>
            </w:r>
          </w:p>
          <w:p w14:paraId="73BD6B87" w14:textId="77777777" w:rsidR="00913729" w:rsidRPr="00913729" w:rsidRDefault="00913729" w:rsidP="00913729">
            <w:pPr>
              <w:ind w:firstLine="357"/>
              <w:rPr>
                <w:rFonts w:ascii="Arial Narrow" w:hAnsi="Arial Narrow"/>
                <w:lang w:eastAsia="en-US"/>
              </w:rPr>
            </w:pPr>
            <w:r w:rsidRPr="00913729">
              <w:rPr>
                <w:rFonts w:ascii="Arial Narrow" w:hAnsi="Arial Narrow"/>
                <w:lang w:eastAsia="en-US"/>
              </w:rPr>
              <w:t xml:space="preserve">        8,858 % príspevku zo štátneho rozpočtu,</w:t>
            </w:r>
          </w:p>
          <w:p w14:paraId="44D30F15" w14:textId="77777777" w:rsidR="00913729" w:rsidRPr="00913729" w:rsidRDefault="00913729" w:rsidP="00913729">
            <w:pPr>
              <w:ind w:firstLine="357"/>
              <w:rPr>
                <w:rFonts w:ascii="Arial Narrow" w:hAnsi="Arial Narrow"/>
                <w:lang w:eastAsia="en-US"/>
              </w:rPr>
            </w:pPr>
            <w:r w:rsidRPr="00913729">
              <w:rPr>
                <w:rFonts w:ascii="Arial Narrow" w:hAnsi="Arial Narrow"/>
                <w:lang w:eastAsia="en-US"/>
              </w:rPr>
              <w:t xml:space="preserve">        4,429 % spolufinancovania žiadateľa</w:t>
            </w:r>
            <w:bookmarkStart w:id="5" w:name="_Ref516644115"/>
            <w:r w:rsidRPr="00913729">
              <w:rPr>
                <w:rFonts w:ascii="Arial Narrow" w:hAnsi="Arial Narrow"/>
                <w:vertAlign w:val="superscript"/>
                <w:lang w:eastAsia="en-US"/>
              </w:rPr>
              <w:footnoteReference w:id="16"/>
            </w:r>
            <w:bookmarkEnd w:id="5"/>
            <w:r w:rsidRPr="00913729">
              <w:rPr>
                <w:rFonts w:ascii="Arial Narrow" w:hAnsi="Arial Narrow"/>
                <w:lang w:eastAsia="en-US"/>
              </w:rPr>
              <w:t>,</w:t>
            </w:r>
          </w:p>
          <w:p w14:paraId="6FF667FA" w14:textId="0C973A23" w:rsidR="00913729" w:rsidRPr="00913729" w:rsidRDefault="00913729" w:rsidP="00913729">
            <w:pPr>
              <w:spacing w:after="120"/>
              <w:ind w:left="493"/>
              <w:rPr>
                <w:rFonts w:ascii="Arial Narrow" w:hAnsi="Arial Narrow"/>
                <w:lang w:eastAsia="en-US"/>
              </w:rPr>
            </w:pPr>
            <w:r w:rsidRPr="00913729">
              <w:rPr>
                <w:rFonts w:ascii="Arial Narrow" w:hAnsi="Arial Narrow"/>
                <w:lang w:eastAsia="en-US"/>
              </w:rPr>
              <w:t xml:space="preserve">   </w:t>
            </w:r>
            <w:r>
              <w:rPr>
                <w:rFonts w:ascii="Arial Narrow" w:hAnsi="Arial Narrow"/>
                <w:lang w:eastAsia="en-US"/>
              </w:rPr>
              <w:t>1</w:t>
            </w:r>
            <w:r w:rsidRPr="00913729">
              <w:rPr>
                <w:rFonts w:ascii="Arial Narrow" w:hAnsi="Arial Narrow"/>
                <w:lang w:eastAsia="en-US"/>
              </w:rPr>
              <w:t>1,</w:t>
            </w:r>
            <w:r>
              <w:rPr>
                <w:rFonts w:ascii="Arial Narrow" w:hAnsi="Arial Narrow"/>
                <w:lang w:eastAsia="en-US"/>
              </w:rPr>
              <w:t>4</w:t>
            </w:r>
            <w:r w:rsidRPr="00913729">
              <w:rPr>
                <w:rFonts w:ascii="Arial Narrow" w:hAnsi="Arial Narrow"/>
                <w:lang w:eastAsia="en-US"/>
              </w:rPr>
              <w:t>2</w:t>
            </w:r>
            <w:r>
              <w:rPr>
                <w:rFonts w:ascii="Arial Narrow" w:hAnsi="Arial Narrow"/>
                <w:lang w:eastAsia="en-US"/>
              </w:rPr>
              <w:t>0</w:t>
            </w:r>
            <w:r w:rsidRPr="00913729">
              <w:rPr>
                <w:rFonts w:ascii="Arial Narrow" w:hAnsi="Arial Narrow"/>
                <w:lang w:eastAsia="en-US"/>
              </w:rPr>
              <w:t xml:space="preserve"> % príspevku pro-rata.</w:t>
            </w:r>
          </w:p>
          <w:p w14:paraId="5AFFC95F" w14:textId="68FEF0FD" w:rsidR="00913729" w:rsidRPr="00142166" w:rsidRDefault="00913729" w:rsidP="00142166">
            <w:pPr>
              <w:numPr>
                <w:ilvl w:val="0"/>
                <w:numId w:val="29"/>
              </w:numPr>
              <w:spacing w:before="120"/>
              <w:ind w:left="567" w:hanging="357"/>
              <w:rPr>
                <w:rFonts w:ascii="Arial Narrow" w:hAnsi="Arial Narrow"/>
                <w:b/>
                <w:u w:val="single"/>
                <w:lang w:eastAsia="en-US"/>
              </w:rPr>
            </w:pPr>
            <w:r w:rsidRPr="00142166">
              <w:rPr>
                <w:rFonts w:ascii="Arial Narrow" w:hAnsi="Arial Narrow"/>
                <w:b/>
                <w:u w:val="single"/>
                <w:lang w:eastAsia="en-US"/>
              </w:rPr>
              <w:t>Obce a Vyššie územné celky</w:t>
            </w:r>
            <w:bookmarkStart w:id="6" w:name="_Ref12348481"/>
            <w:r w:rsidRPr="00142166">
              <w:rPr>
                <w:rFonts w:ascii="Arial Narrow" w:hAnsi="Arial Narrow"/>
                <w:b/>
                <w:u w:val="single"/>
                <w:vertAlign w:val="superscript"/>
                <w:lang w:eastAsia="en-US"/>
              </w:rPr>
              <w:footnoteReference w:id="17"/>
            </w:r>
            <w:bookmarkEnd w:id="6"/>
            <w:r w:rsidRPr="00142166">
              <w:rPr>
                <w:rFonts w:ascii="Arial Narrow" w:hAnsi="Arial Narrow"/>
                <w:b/>
                <w:u w:val="single"/>
                <w:vertAlign w:val="superscript"/>
                <w:lang w:eastAsia="en-US"/>
              </w:rPr>
              <w:t xml:space="preserve"> </w:t>
            </w:r>
            <w:r w:rsidRPr="00142166">
              <w:rPr>
                <w:rFonts w:ascii="Arial Narrow" w:hAnsi="Arial Narrow"/>
                <w:b/>
                <w:u w:val="single"/>
                <w:lang w:eastAsia="en-US"/>
              </w:rPr>
              <w:t xml:space="preserve">mimo Bratislavského kraja    </w:t>
            </w:r>
          </w:p>
          <w:p w14:paraId="21DD1C8D" w14:textId="77777777" w:rsidR="00913729" w:rsidRPr="00913729" w:rsidRDefault="00913729" w:rsidP="00913729">
            <w:pPr>
              <w:tabs>
                <w:tab w:val="num" w:pos="0"/>
              </w:tabs>
              <w:ind w:left="571" w:hanging="397"/>
              <w:contextualSpacing/>
              <w:jc w:val="left"/>
              <w:rPr>
                <w:rFonts w:ascii="Arial Narrow" w:eastAsiaTheme="minorHAnsi" w:hAnsi="Arial Narrow"/>
                <w:lang w:eastAsia="en-US"/>
              </w:rPr>
            </w:pPr>
            <w:r w:rsidRPr="00913729">
              <w:rPr>
                <w:rFonts w:ascii="Arial Narrow" w:eastAsiaTheme="minorHAnsi" w:hAnsi="Arial Narrow"/>
                <w:lang w:eastAsia="en-US"/>
              </w:rPr>
              <w:t xml:space="preserve">         85,00 % príspevku z Európskeho fondu regionálneho rozvoja,</w:t>
            </w:r>
          </w:p>
          <w:p w14:paraId="3A9D1B4C" w14:textId="77777777" w:rsidR="00913729" w:rsidRPr="00913729" w:rsidRDefault="00913729" w:rsidP="00913729">
            <w:pPr>
              <w:ind w:left="582"/>
              <w:jc w:val="left"/>
              <w:rPr>
                <w:rFonts w:ascii="Arial Narrow" w:eastAsiaTheme="minorHAnsi" w:hAnsi="Arial Narrow"/>
                <w:lang w:eastAsia="en-US"/>
              </w:rPr>
            </w:pPr>
            <w:r w:rsidRPr="00913729">
              <w:rPr>
                <w:rFonts w:ascii="Arial Narrow" w:eastAsiaTheme="minorHAnsi" w:hAnsi="Arial Narrow"/>
                <w:lang w:eastAsia="en-US"/>
              </w:rPr>
              <w:t>10,00 % príspevku zo štátneho rozpočtu,</w:t>
            </w:r>
          </w:p>
          <w:p w14:paraId="382D16CA" w14:textId="03EB892E" w:rsidR="00913729" w:rsidRDefault="00913729" w:rsidP="00142166">
            <w:pPr>
              <w:spacing w:after="120"/>
              <w:ind w:left="493"/>
              <w:jc w:val="left"/>
              <w:rPr>
                <w:rFonts w:ascii="Arial Narrow" w:eastAsiaTheme="minorHAnsi" w:hAnsi="Arial Narrow"/>
                <w:lang w:eastAsia="en-US"/>
              </w:rPr>
            </w:pPr>
            <w:r w:rsidRPr="00913729">
              <w:rPr>
                <w:rFonts w:ascii="Arial Narrow" w:eastAsiaTheme="minorHAnsi" w:hAnsi="Arial Narrow"/>
                <w:lang w:eastAsia="en-US"/>
              </w:rPr>
              <w:t xml:space="preserve">    5,0</w:t>
            </w:r>
            <w:r w:rsidR="00142166">
              <w:rPr>
                <w:rFonts w:ascii="Arial Narrow" w:eastAsiaTheme="minorHAnsi" w:hAnsi="Arial Narrow"/>
                <w:lang w:eastAsia="en-US"/>
              </w:rPr>
              <w:t>0 % spolufinancovania žiadateľa.</w:t>
            </w:r>
          </w:p>
          <w:p w14:paraId="4ADFD0D6" w14:textId="499F113F" w:rsidR="009842DA" w:rsidRPr="00623B9F" w:rsidRDefault="00E13FF4" w:rsidP="00370CD9">
            <w:pPr>
              <w:tabs>
                <w:tab w:val="left" w:pos="238"/>
              </w:tabs>
              <w:spacing w:after="120"/>
              <w:rPr>
                <w:rFonts w:ascii="Arial Narrow" w:hAnsi="Arial Narrow"/>
                <w:color w:val="FFFFFF" w:themeColor="background1"/>
                <w:sz w:val="10"/>
                <w:szCs w:val="10"/>
              </w:rPr>
            </w:pPr>
            <w:r w:rsidRPr="00623B9F">
              <w:rPr>
                <w:rFonts w:ascii="Arial Narrow" w:hAnsi="Arial Narrow" w:cs="Arial Narrow"/>
              </w:rPr>
              <w:t>P</w:t>
            </w:r>
            <w:r w:rsidR="009A28F5" w:rsidRPr="00623B9F">
              <w:rPr>
                <w:rFonts w:ascii="Arial Narrow" w:hAnsi="Arial Narrow" w:cs="Arial Narrow"/>
              </w:rPr>
              <w:t>očas realizácie projektu je prijímateľ povinný</w:t>
            </w:r>
            <w:r w:rsidR="002875BD">
              <w:rPr>
                <w:rFonts w:ascii="Arial Narrow" w:hAnsi="Arial Narrow" w:cs="Arial Narrow"/>
              </w:rPr>
              <w:t xml:space="preserve"> </w:t>
            </w:r>
            <w:r w:rsidR="009A28F5" w:rsidRPr="00623B9F">
              <w:rPr>
                <w:rFonts w:ascii="Arial Narrow" w:hAnsi="Arial Narrow" w:cs="Arial Narrow"/>
              </w:rPr>
              <w:t>zabezpečiť financovanie prípadných neoprávnených výdavkov, ktoré vzniknú v priebehu realizácie projektu, resp. sú na jeho realizáciu potrebné.</w:t>
            </w:r>
          </w:p>
        </w:tc>
      </w:tr>
      <w:tr w:rsidR="009842DA" w:rsidRPr="00623B9F" w14:paraId="6D386E45" w14:textId="77777777" w:rsidTr="000229EF">
        <w:trPr>
          <w:trHeight w:hRule="exact" w:val="567"/>
        </w:trPr>
        <w:tc>
          <w:tcPr>
            <w:tcW w:w="10349" w:type="dxa"/>
            <w:shd w:val="clear" w:color="auto" w:fill="FDE9D9" w:themeFill="accent6" w:themeFillTint="33"/>
          </w:tcPr>
          <w:p w14:paraId="5CD18717" w14:textId="77777777" w:rsidR="009842DA" w:rsidRPr="00623B9F" w:rsidRDefault="008E49F6" w:rsidP="00E13FF4">
            <w:pPr>
              <w:keepNext/>
              <w:spacing w:before="130" w:after="360"/>
              <w:rPr>
                <w:rFonts w:ascii="Arial Narrow" w:hAnsi="Arial Narrow" w:cs="Arial Narrow"/>
                <w:b/>
                <w:bCs/>
                <w:sz w:val="24"/>
                <w:szCs w:val="24"/>
              </w:rPr>
            </w:pPr>
            <w:r w:rsidRPr="00623B9F">
              <w:rPr>
                <w:rFonts w:ascii="Arial Narrow" w:hAnsi="Arial Narrow" w:cs="Arial Narrow"/>
                <w:b/>
                <w:bCs/>
                <w:sz w:val="24"/>
                <w:szCs w:val="24"/>
              </w:rPr>
              <w:t xml:space="preserve">1.5 </w:t>
            </w:r>
            <w:r w:rsidR="009842DA" w:rsidRPr="00623B9F">
              <w:rPr>
                <w:rFonts w:ascii="Arial Narrow" w:hAnsi="Arial Narrow" w:cs="Arial Narrow"/>
                <w:b/>
                <w:bCs/>
                <w:sz w:val="24"/>
                <w:szCs w:val="24"/>
              </w:rPr>
              <w:t>ČASOVÝ HARMONOGRAM KONANIA O ŽIADOSTI O</w:t>
            </w:r>
            <w:r w:rsidR="00A8516A" w:rsidRPr="00623B9F">
              <w:rPr>
                <w:rFonts w:ascii="Arial Narrow" w:hAnsi="Arial Narrow" w:cs="Arial Narrow"/>
                <w:b/>
                <w:bCs/>
                <w:sz w:val="24"/>
                <w:szCs w:val="24"/>
              </w:rPr>
              <w:t> </w:t>
            </w:r>
            <w:r w:rsidR="009842DA" w:rsidRPr="00623B9F">
              <w:rPr>
                <w:rFonts w:ascii="Arial Narrow" w:hAnsi="Arial Narrow" w:cs="Arial Narrow"/>
                <w:b/>
                <w:bCs/>
                <w:sz w:val="24"/>
                <w:szCs w:val="24"/>
              </w:rPr>
              <w:t>NFP</w:t>
            </w:r>
            <w:r w:rsidR="00A8516A" w:rsidRPr="00623B9F">
              <w:rPr>
                <w:rFonts w:ascii="Arial Narrow" w:hAnsi="Arial Narrow" w:cs="Arial Narrow"/>
                <w:b/>
                <w:bCs/>
                <w:sz w:val="24"/>
                <w:szCs w:val="24"/>
              </w:rPr>
              <w:t xml:space="preserve"> </w:t>
            </w:r>
          </w:p>
        </w:tc>
      </w:tr>
      <w:tr w:rsidR="009842DA" w:rsidRPr="00623B9F" w14:paraId="30C2EC65" w14:textId="77777777" w:rsidTr="000229EF">
        <w:trPr>
          <w:trHeight w:val="522"/>
        </w:trPr>
        <w:tc>
          <w:tcPr>
            <w:tcW w:w="10349" w:type="dxa"/>
          </w:tcPr>
          <w:p w14:paraId="28EB4301" w14:textId="77777777" w:rsidR="006142BB" w:rsidRPr="00623B9F" w:rsidRDefault="006142BB" w:rsidP="002772AF">
            <w:pPr>
              <w:autoSpaceDE w:val="0"/>
              <w:autoSpaceDN w:val="0"/>
              <w:adjustRightInd w:val="0"/>
              <w:rPr>
                <w:rFonts w:ascii="Arial Narrow" w:hAnsi="Arial Narrow" w:cs="Arial Narrow"/>
              </w:rPr>
            </w:pPr>
            <w:r w:rsidRPr="00623B9F">
              <w:rPr>
                <w:rFonts w:ascii="Arial Narrow" w:hAnsi="Arial Narrow" w:cs="Arial Narrow"/>
              </w:rPr>
              <w:t xml:space="preserve">Konanie o Žiadosti o NFP sa </w:t>
            </w:r>
            <w:r w:rsidRPr="00623B9F">
              <w:rPr>
                <w:rFonts w:ascii="Arial Narrow" w:hAnsi="Arial Narrow" w:cs="Arial Narrow"/>
                <w:b/>
              </w:rPr>
              <w:t>začína</w:t>
            </w:r>
            <w:r w:rsidRPr="00623B9F">
              <w:rPr>
                <w:rFonts w:ascii="Arial Narrow" w:hAnsi="Arial Narrow" w:cs="Arial Narrow"/>
              </w:rPr>
              <w:t xml:space="preserve"> v súlade s § 19 ods. 2 zákona o príspevku z EŠIF </w:t>
            </w:r>
            <w:r w:rsidRPr="00623B9F">
              <w:rPr>
                <w:rFonts w:ascii="Arial Narrow" w:hAnsi="Arial Narrow" w:cs="Arial Narrow"/>
                <w:b/>
              </w:rPr>
              <w:t>doručením Ž</w:t>
            </w:r>
            <w:r w:rsidR="009E1658" w:rsidRPr="00623B9F">
              <w:rPr>
                <w:rFonts w:ascii="Arial Narrow" w:hAnsi="Arial Narrow" w:cs="Arial Narrow"/>
                <w:b/>
              </w:rPr>
              <w:t xml:space="preserve">iadosti </w:t>
            </w:r>
            <w:r w:rsidRPr="00623B9F">
              <w:rPr>
                <w:rFonts w:ascii="Arial Narrow" w:hAnsi="Arial Narrow" w:cs="Arial Narrow"/>
                <w:b/>
              </w:rPr>
              <w:t>o</w:t>
            </w:r>
            <w:r w:rsidR="009E1658" w:rsidRPr="00623B9F">
              <w:rPr>
                <w:rFonts w:ascii="Arial Narrow" w:hAnsi="Arial Narrow" w:cs="Arial Narrow"/>
                <w:b/>
              </w:rPr>
              <w:t xml:space="preserve"> </w:t>
            </w:r>
            <w:r w:rsidRPr="00623B9F">
              <w:rPr>
                <w:rFonts w:ascii="Arial Narrow" w:hAnsi="Arial Narrow" w:cs="Arial Narrow"/>
                <w:b/>
              </w:rPr>
              <w:t>NFP</w:t>
            </w:r>
            <w:r w:rsidRPr="00623B9F">
              <w:rPr>
                <w:rFonts w:ascii="Arial Narrow" w:hAnsi="Arial Narrow" w:cs="Arial Narrow"/>
              </w:rPr>
              <w:t xml:space="preserve"> a končí vydaním rozhodnutia o Žiadosti o NFP. </w:t>
            </w:r>
          </w:p>
          <w:p w14:paraId="6476539B" w14:textId="77777777" w:rsidR="00C92908" w:rsidRPr="00623B9F" w:rsidRDefault="00C92908" w:rsidP="002772AF">
            <w:pPr>
              <w:autoSpaceDE w:val="0"/>
              <w:autoSpaceDN w:val="0"/>
              <w:adjustRightInd w:val="0"/>
              <w:spacing w:after="120"/>
              <w:rPr>
                <w:rFonts w:ascii="Arial Narrow" w:hAnsi="Arial Narrow" w:cs="Arial Narrow"/>
              </w:rPr>
            </w:pPr>
            <w:r w:rsidRPr="00623B9F">
              <w:rPr>
                <w:rFonts w:ascii="Arial Narrow" w:hAnsi="Arial Narrow" w:cs="Arial Narrow"/>
              </w:rPr>
              <w:t xml:space="preserve">Táto výzva je vyhlásená vo forme otvorenej výzvy. Schvaľovanie Žiadostí o NFP prebieha </w:t>
            </w:r>
            <w:r w:rsidRPr="00623B9F">
              <w:rPr>
                <w:rFonts w:ascii="Arial Narrow" w:hAnsi="Arial Narrow" w:cs="Arial Narrow"/>
                <w:b/>
              </w:rPr>
              <w:t>systémom hodnotiacich kôl</w:t>
            </w:r>
            <w:r w:rsidR="004904EC" w:rsidRPr="00623B9F">
              <w:rPr>
                <w:rFonts w:ascii="Arial Narrow" w:hAnsi="Arial Narrow" w:cs="Arial Narrow"/>
                <w:b/>
              </w:rPr>
              <w:t>.</w:t>
            </w:r>
            <w:r w:rsidRPr="00623B9F">
              <w:rPr>
                <w:rFonts w:ascii="Arial Narrow" w:hAnsi="Arial Narrow" w:cs="Arial Narrow"/>
              </w:rPr>
              <w:t xml:space="preserve"> </w:t>
            </w:r>
          </w:p>
          <w:p w14:paraId="2A723DC6" w14:textId="77777777" w:rsidR="00C92908" w:rsidRPr="00623B9F" w:rsidRDefault="00C92908" w:rsidP="0048753F">
            <w:pPr>
              <w:keepNext/>
              <w:autoSpaceDE w:val="0"/>
              <w:autoSpaceDN w:val="0"/>
              <w:adjustRightInd w:val="0"/>
              <w:spacing w:after="120"/>
              <w:rPr>
                <w:rFonts w:ascii="Arial Narrow" w:hAnsi="Arial Narrow" w:cs="Arial Narrow"/>
                <w:b/>
                <w:bCs/>
              </w:rPr>
            </w:pPr>
            <w:r w:rsidRPr="00623B9F">
              <w:rPr>
                <w:rFonts w:ascii="Arial Narrow" w:hAnsi="Arial Narrow"/>
              </w:rPr>
              <w:lastRenderedPageBreak/>
              <w:t xml:space="preserve">                                                       </w:t>
            </w:r>
            <w:r w:rsidR="008B02C3" w:rsidRPr="00623B9F">
              <w:rPr>
                <w:rFonts w:ascii="Arial Narrow" w:hAnsi="Arial Narrow" w:cs="Arial Narrow"/>
              </w:rPr>
              <w:t xml:space="preserve">                </w:t>
            </w:r>
            <w:r w:rsidRPr="00623B9F">
              <w:rPr>
                <w:rFonts w:ascii="Arial Narrow" w:hAnsi="Arial Narrow" w:cs="Arial Narrow"/>
                <w:b/>
                <w:bCs/>
              </w:rPr>
              <w:t>Harmonogram hodnotiacich kôl</w:t>
            </w:r>
          </w:p>
          <w:tbl>
            <w:tblPr>
              <w:tblStyle w:val="Mriekatabuky"/>
              <w:tblW w:w="7766" w:type="dxa"/>
              <w:jc w:val="center"/>
              <w:tblLook w:val="04A0" w:firstRow="1" w:lastRow="0" w:firstColumn="1" w:lastColumn="0" w:noHBand="0" w:noVBand="1"/>
            </w:tblPr>
            <w:tblGrid>
              <w:gridCol w:w="3389"/>
              <w:gridCol w:w="4377"/>
            </w:tblGrid>
            <w:tr w:rsidR="00CF244D" w:rsidRPr="00623B9F" w14:paraId="645F0A70" w14:textId="77777777" w:rsidTr="008B02C3">
              <w:trPr>
                <w:trHeight w:hRule="exact" w:val="417"/>
                <w:jc w:val="center"/>
              </w:trPr>
              <w:tc>
                <w:tcPr>
                  <w:tcW w:w="338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BB88DF2" w14:textId="77777777" w:rsidR="00CF244D" w:rsidRPr="00623B9F" w:rsidRDefault="00CF244D" w:rsidP="0048753F">
                  <w:pPr>
                    <w:keepNext/>
                    <w:autoSpaceDE w:val="0"/>
                    <w:autoSpaceDN w:val="0"/>
                    <w:adjustRightInd w:val="0"/>
                    <w:jc w:val="center"/>
                    <w:rPr>
                      <w:rFonts w:ascii="Arial Narrow" w:hAnsi="Arial Narrow" w:cs="Arial Narrow,Arial,Calibri"/>
                      <w:color w:val="000000"/>
                    </w:rPr>
                  </w:pPr>
                  <w:r w:rsidRPr="00623B9F">
                    <w:rPr>
                      <w:rFonts w:ascii="Arial Narrow" w:hAnsi="Arial Narrow" w:cs="Arial Narrow"/>
                      <w:b/>
                      <w:bCs/>
                      <w:color w:val="000000"/>
                    </w:rPr>
                    <w:t xml:space="preserve">Termín uzavretia 1. hodnotiaceho kola </w:t>
                  </w:r>
                </w:p>
              </w:tc>
              <w:tc>
                <w:tcPr>
                  <w:tcW w:w="437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22A85E1" w14:textId="77777777" w:rsidR="00CF244D" w:rsidRPr="00623B9F" w:rsidRDefault="00CF244D" w:rsidP="0048753F">
                  <w:pPr>
                    <w:keepNext/>
                    <w:autoSpaceDE w:val="0"/>
                    <w:autoSpaceDN w:val="0"/>
                    <w:adjustRightInd w:val="0"/>
                    <w:jc w:val="center"/>
                    <w:rPr>
                      <w:rFonts w:ascii="Arial Narrow" w:hAnsi="Arial Narrow" w:cs="Arial Narrow,Arial,Calibri"/>
                      <w:color w:val="000000"/>
                    </w:rPr>
                  </w:pPr>
                  <w:r w:rsidRPr="00623B9F">
                    <w:rPr>
                      <w:rFonts w:ascii="Arial Narrow" w:hAnsi="Arial Narrow" w:cs="Arial Narrow"/>
                      <w:b/>
                      <w:bCs/>
                      <w:color w:val="000000"/>
                    </w:rPr>
                    <w:t xml:space="preserve">Termín uzavretia </w:t>
                  </w:r>
                  <w:r w:rsidRPr="00D7263C">
                    <w:rPr>
                      <w:rFonts w:ascii="Arial Narrow" w:hAnsi="Arial Narrow" w:cs="Arial Narrow"/>
                      <w:b/>
                      <w:bCs/>
                      <w:color w:val="000000"/>
                    </w:rPr>
                    <w:t>2. – n</w:t>
                  </w:r>
                  <w:r w:rsidRPr="00623B9F">
                    <w:rPr>
                      <w:rFonts w:ascii="Arial Narrow" w:hAnsi="Arial Narrow" w:cs="Arial Narrow"/>
                      <w:b/>
                      <w:bCs/>
                      <w:color w:val="000000"/>
                    </w:rPr>
                    <w:t>. hodnotiaceho kola</w:t>
                  </w:r>
                </w:p>
              </w:tc>
            </w:tr>
            <w:tr w:rsidR="00CF244D" w:rsidRPr="00623B9F" w14:paraId="65E45E40" w14:textId="77777777" w:rsidTr="008B02C3">
              <w:trPr>
                <w:trHeight w:hRule="exact" w:val="471"/>
                <w:jc w:val="center"/>
              </w:trPr>
              <w:tc>
                <w:tcPr>
                  <w:tcW w:w="338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D2054B6" w14:textId="3B7A87CC" w:rsidR="00CF244D" w:rsidRPr="00623B9F" w:rsidRDefault="00597F35" w:rsidP="004F4828">
                  <w:pPr>
                    <w:keepNext/>
                    <w:autoSpaceDE w:val="0"/>
                    <w:autoSpaceDN w:val="0"/>
                    <w:adjustRightInd w:val="0"/>
                    <w:jc w:val="center"/>
                    <w:rPr>
                      <w:rFonts w:ascii="Arial Narrow" w:hAnsi="Arial Narrow" w:cs="Arial Narrow,Arial,Calibri"/>
                      <w:b/>
                      <w:color w:val="000000"/>
                      <w:highlight w:val="yellow"/>
                    </w:rPr>
                  </w:pPr>
                  <w:r>
                    <w:rPr>
                      <w:rFonts w:ascii="Arial Narrow" w:hAnsi="Arial Narrow" w:cs="Arial Narrow,Arial,Calibri"/>
                      <w:b/>
                      <w:color w:val="000000"/>
                    </w:rPr>
                    <w:t>29.10.2021</w:t>
                  </w:r>
                </w:p>
              </w:tc>
              <w:tc>
                <w:tcPr>
                  <w:tcW w:w="437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C5EA4C8" w14:textId="12B13CBD" w:rsidR="00CF244D" w:rsidRPr="00623B9F" w:rsidRDefault="000C5ED2" w:rsidP="00370CD9">
                  <w:pPr>
                    <w:keepNext/>
                    <w:autoSpaceDE w:val="0"/>
                    <w:autoSpaceDN w:val="0"/>
                    <w:adjustRightInd w:val="0"/>
                    <w:jc w:val="center"/>
                    <w:rPr>
                      <w:rFonts w:ascii="Arial Narrow" w:hAnsi="Arial Narrow" w:cs="Arial Narrow,Arial,Calibri"/>
                      <w:color w:val="000000"/>
                    </w:rPr>
                  </w:pPr>
                  <w:r w:rsidRPr="008A6547">
                    <w:rPr>
                      <w:rFonts w:ascii="Arial Narrow" w:hAnsi="Arial Narrow" w:cs="Arial Narrow"/>
                      <w:color w:val="000000"/>
                    </w:rPr>
                    <w:t>v intervale 2 mesiacov od termínu uzavretia predchádzajúceho hodnotiaceho kola</w:t>
                  </w:r>
                </w:p>
              </w:tc>
            </w:tr>
          </w:tbl>
          <w:p w14:paraId="0500B60A" w14:textId="43CC0158" w:rsidR="00C92908" w:rsidRPr="00623B9F" w:rsidRDefault="00C92908" w:rsidP="0048753F">
            <w:pPr>
              <w:spacing w:before="120" w:after="120"/>
              <w:rPr>
                <w:rFonts w:ascii="Arial Narrow" w:hAnsi="Arial Narrow" w:cs="Arial Narrow"/>
              </w:rPr>
            </w:pPr>
            <w:r w:rsidRPr="00623B9F">
              <w:rPr>
                <w:rFonts w:ascii="Arial Narrow" w:hAnsi="Arial Narrow" w:cs="Arial Narrow"/>
                <w:b/>
                <w:bCs/>
              </w:rPr>
              <w:t xml:space="preserve">Možnosť priebežného predkladania Žiadostí o NFP nie je obmedzená stanovenými termínmi uzavretia jednotlivých hodnotiacich kôl. Žiadateľ môže predložiť Žiadosť o NFP na SO OPII kedykoľvek </w:t>
            </w:r>
            <w:r w:rsidR="00CF244D" w:rsidRPr="00623B9F">
              <w:rPr>
                <w:rFonts w:ascii="Arial Narrow" w:hAnsi="Arial Narrow" w:cs="Arial Narrow"/>
                <w:b/>
                <w:bCs/>
              </w:rPr>
              <w:t>odo dňa vyhlásenia výzvy do dňa jej uzavretia</w:t>
            </w:r>
            <w:r w:rsidRPr="00623B9F">
              <w:rPr>
                <w:rFonts w:ascii="Arial Narrow" w:hAnsi="Arial Narrow" w:cs="Arial Narrow"/>
                <w:b/>
                <w:bCs/>
              </w:rPr>
              <w:t>.</w:t>
            </w:r>
            <w:r w:rsidRPr="00623B9F">
              <w:rPr>
                <w:rFonts w:ascii="Arial Narrow" w:hAnsi="Arial Narrow" w:cs="Arial Narrow"/>
              </w:rPr>
              <w:t xml:space="preserve"> Termíny uzavretia prv</w:t>
            </w:r>
            <w:r w:rsidR="00CF244D" w:rsidRPr="00623B9F">
              <w:rPr>
                <w:rFonts w:ascii="Arial Narrow" w:hAnsi="Arial Narrow" w:cs="Arial Narrow"/>
              </w:rPr>
              <w:t>ého</w:t>
            </w:r>
            <w:r w:rsidRPr="00623B9F">
              <w:rPr>
                <w:rFonts w:ascii="Arial Narrow" w:hAnsi="Arial Narrow" w:cs="Arial Narrow"/>
              </w:rPr>
              <w:t xml:space="preserve"> hodnotiac</w:t>
            </w:r>
            <w:r w:rsidR="00CF244D" w:rsidRPr="00623B9F">
              <w:rPr>
                <w:rFonts w:ascii="Arial Narrow" w:hAnsi="Arial Narrow" w:cs="Arial Narrow"/>
              </w:rPr>
              <w:t>eho</w:t>
            </w:r>
            <w:r w:rsidRPr="00623B9F">
              <w:rPr>
                <w:rFonts w:ascii="Arial Narrow" w:hAnsi="Arial Narrow" w:cs="Arial Narrow"/>
              </w:rPr>
              <w:t xml:space="preserve"> k</w:t>
            </w:r>
            <w:r w:rsidR="00CF244D" w:rsidRPr="00623B9F">
              <w:rPr>
                <w:rFonts w:ascii="Arial Narrow" w:hAnsi="Arial Narrow" w:cs="Arial Narrow"/>
              </w:rPr>
              <w:t>o</w:t>
            </w:r>
            <w:r w:rsidRPr="00623B9F">
              <w:rPr>
                <w:rFonts w:ascii="Arial Narrow" w:hAnsi="Arial Narrow" w:cs="Arial Narrow"/>
              </w:rPr>
              <w:t>l</w:t>
            </w:r>
            <w:r w:rsidR="00CF244D" w:rsidRPr="00623B9F">
              <w:rPr>
                <w:rFonts w:ascii="Arial Narrow" w:hAnsi="Arial Narrow" w:cs="Arial Narrow"/>
              </w:rPr>
              <w:t>a</w:t>
            </w:r>
            <w:r w:rsidRPr="00623B9F">
              <w:rPr>
                <w:rFonts w:ascii="Arial Narrow" w:hAnsi="Arial Narrow" w:cs="Arial Narrow"/>
              </w:rPr>
              <w:t xml:space="preserve"> </w:t>
            </w:r>
            <w:r w:rsidR="00CF244D" w:rsidRPr="00623B9F">
              <w:rPr>
                <w:rFonts w:ascii="Arial Narrow" w:hAnsi="Arial Narrow" w:cs="Arial Narrow"/>
              </w:rPr>
              <w:t>je</w:t>
            </w:r>
            <w:r w:rsidRPr="00623B9F">
              <w:rPr>
                <w:rFonts w:ascii="Arial Narrow" w:hAnsi="Arial Narrow" w:cs="Arial Narrow"/>
              </w:rPr>
              <w:t xml:space="preserve"> stanoven</w:t>
            </w:r>
            <w:r w:rsidR="00CF244D" w:rsidRPr="00623B9F">
              <w:rPr>
                <w:rFonts w:ascii="Arial Narrow" w:hAnsi="Arial Narrow" w:cs="Arial Narrow"/>
              </w:rPr>
              <w:t>ý</w:t>
            </w:r>
            <w:r w:rsidRPr="00623B9F">
              <w:rPr>
                <w:rFonts w:ascii="Arial Narrow" w:hAnsi="Arial Narrow" w:cs="Arial Narrow"/>
              </w:rPr>
              <w:t xml:space="preserve"> v tabuľke </w:t>
            </w:r>
            <w:r w:rsidR="001B62A7" w:rsidRPr="00623B9F">
              <w:rPr>
                <w:rFonts w:ascii="Arial Narrow" w:hAnsi="Arial Narrow" w:cs="Arial Narrow"/>
              </w:rPr>
              <w:t>vyššie</w:t>
            </w:r>
            <w:r w:rsidRPr="00623B9F">
              <w:rPr>
                <w:rFonts w:ascii="Arial Narrow" w:hAnsi="Arial Narrow" w:cs="Arial Narrow"/>
              </w:rPr>
              <w:t xml:space="preserve">. </w:t>
            </w:r>
            <w:r w:rsidR="00CF244D" w:rsidRPr="00623B9F">
              <w:rPr>
                <w:rFonts w:ascii="Arial Narrow" w:hAnsi="Arial Narrow" w:cs="Arial Narrow"/>
              </w:rPr>
              <w:t>Prípadné ď</w:t>
            </w:r>
            <w:r w:rsidRPr="00623B9F">
              <w:rPr>
                <w:rFonts w:ascii="Arial Narrow" w:hAnsi="Arial Narrow" w:cs="Arial Narrow"/>
              </w:rPr>
              <w:t xml:space="preserve">alšie hodnotiace kolá sa budú uzatvárať v intervale </w:t>
            </w:r>
            <w:r w:rsidR="000C5ED2">
              <w:rPr>
                <w:rFonts w:ascii="Arial Narrow" w:hAnsi="Arial Narrow" w:cs="Arial Narrow"/>
              </w:rPr>
              <w:t>2</w:t>
            </w:r>
            <w:r w:rsidR="00B31039">
              <w:rPr>
                <w:rFonts w:ascii="Arial Narrow" w:hAnsi="Arial Narrow" w:cs="Arial Narrow"/>
              </w:rPr>
              <w:t xml:space="preserve"> </w:t>
            </w:r>
            <w:r w:rsidRPr="00623B9F">
              <w:rPr>
                <w:rFonts w:ascii="Arial Narrow" w:hAnsi="Arial Narrow" w:cs="Arial Narrow"/>
              </w:rPr>
              <w:t>mesiacov, pričom tento interval zohľadňuje predpokladaný počet prijatých Žiadosti o NFP a primeraný časový limit na schvaľovanie Žiadosti o NFP.</w:t>
            </w:r>
          </w:p>
          <w:p w14:paraId="0754499F" w14:textId="77777777" w:rsidR="00C92908" w:rsidRPr="00623B9F" w:rsidRDefault="00C92908" w:rsidP="002772AF">
            <w:pPr>
              <w:spacing w:before="120" w:after="120"/>
              <w:rPr>
                <w:rFonts w:ascii="Arial Narrow" w:hAnsi="Arial Narrow" w:cs="Arial Narrow"/>
                <w:b/>
                <w:bCs/>
              </w:rPr>
            </w:pPr>
            <w:r w:rsidRPr="00623B9F">
              <w:rPr>
                <w:rFonts w:ascii="Arial Narrow" w:hAnsi="Arial Narrow" w:cs="Arial Narrow"/>
                <w:b/>
                <w:bCs/>
              </w:rPr>
              <w:t>S cieľom optimalizovať proces schvaľovania Žiadostí o NFP si SO OPII vyhradzuje právo počas trvania výzvy aktualizovať termíny uzavretia jednotlivých hodnotiacich kôl, resp. upraviť interval pre uzavretie hodnotiacich kôl. Aktualizácia termínov uzavretia hodnotiacich kôl sa považuje za zmenu formálnych náležitostí výzvy.</w:t>
            </w:r>
          </w:p>
          <w:p w14:paraId="4798FDC7" w14:textId="77777777" w:rsidR="00C92908" w:rsidRPr="00623B9F" w:rsidRDefault="00C92908" w:rsidP="002772AF">
            <w:pPr>
              <w:spacing w:before="120" w:after="120"/>
              <w:rPr>
                <w:rFonts w:ascii="Arial Narrow" w:hAnsi="Arial Narrow" w:cs="Arial Narrow"/>
              </w:rPr>
            </w:pPr>
            <w:r w:rsidRPr="00623B9F">
              <w:rPr>
                <w:rFonts w:ascii="Arial Narrow" w:hAnsi="Arial Narrow" w:cs="Arial Narrow"/>
              </w:rPr>
              <w:t>V prípade, ak termín uzavretia hodnotiaceho kola pripadne na deň pracovného pokoja, považuje sa za termín uzavretia hodnotiaceho kola prvý nasledujúci pracovný deň.</w:t>
            </w:r>
          </w:p>
          <w:p w14:paraId="534C8ACB" w14:textId="77777777" w:rsidR="00C92908" w:rsidRPr="00623B9F" w:rsidRDefault="00C92908" w:rsidP="002772AF">
            <w:pPr>
              <w:spacing w:before="120" w:after="120"/>
              <w:rPr>
                <w:rFonts w:ascii="Arial Narrow" w:hAnsi="Arial Narrow" w:cs="Arial Narrow"/>
              </w:rPr>
            </w:pPr>
            <w:r w:rsidRPr="00623B9F">
              <w:rPr>
                <w:rFonts w:ascii="Arial Narrow" w:hAnsi="Arial Narrow" w:cs="Arial Narrow"/>
              </w:rPr>
              <w:t>Žiadateľ je o výsledku konania o predloženej Žiadosti o NFP informovaný rozhodnutím SO OPII (</w:t>
            </w:r>
            <w:r w:rsidRPr="00623B9F">
              <w:rPr>
                <w:rFonts w:ascii="Arial Narrow" w:hAnsi="Arial Narrow" w:cs="Arial Narrow"/>
                <w:b/>
                <w:bCs/>
              </w:rPr>
              <w:t>rozhodnutie o schválení žiadosti o NFP</w:t>
            </w:r>
            <w:r w:rsidRPr="00623B9F">
              <w:rPr>
                <w:rFonts w:ascii="Arial Narrow" w:hAnsi="Arial Narrow" w:cs="Arial Narrow"/>
              </w:rPr>
              <w:t xml:space="preserve">, </w:t>
            </w:r>
            <w:r w:rsidRPr="00623B9F">
              <w:rPr>
                <w:rFonts w:ascii="Arial Narrow" w:hAnsi="Arial Narrow" w:cs="Arial Narrow"/>
                <w:b/>
                <w:bCs/>
              </w:rPr>
              <w:t>o neschválení žiadosti o NFP</w:t>
            </w:r>
            <w:r w:rsidRPr="00623B9F">
              <w:rPr>
                <w:rFonts w:ascii="Arial Narrow" w:hAnsi="Arial Narrow" w:cs="Arial Narrow"/>
              </w:rPr>
              <w:t xml:space="preserve"> alebo </w:t>
            </w:r>
            <w:r w:rsidRPr="00623B9F">
              <w:rPr>
                <w:rFonts w:ascii="Arial Narrow" w:hAnsi="Arial Narrow" w:cs="Arial Narrow"/>
                <w:b/>
                <w:bCs/>
              </w:rPr>
              <w:t>o zastavení konania o žiadosti o</w:t>
            </w:r>
            <w:r w:rsidR="002D6785" w:rsidRPr="00623B9F">
              <w:rPr>
                <w:rFonts w:ascii="Arial Narrow" w:hAnsi="Arial Narrow" w:cs="Arial Narrow"/>
                <w:b/>
                <w:bCs/>
              </w:rPr>
              <w:t> </w:t>
            </w:r>
            <w:r w:rsidRPr="00623B9F">
              <w:rPr>
                <w:rFonts w:ascii="Arial Narrow" w:hAnsi="Arial Narrow" w:cs="Arial Narrow"/>
                <w:b/>
                <w:bCs/>
              </w:rPr>
              <w:t>NFP</w:t>
            </w:r>
            <w:r w:rsidR="002D6785" w:rsidRPr="00623B9F">
              <w:rPr>
                <w:rFonts w:ascii="Arial Narrow" w:hAnsi="Arial Narrow" w:cs="Arial Narrow"/>
                <w:b/>
                <w:bCs/>
              </w:rPr>
              <w:t>, resp. rozhodnutím o opravnom prostriedku alebo zmenou rozhodnutia o neschválení podľa § 21 zákona o príspevku z EŠIF</w:t>
            </w:r>
            <w:r w:rsidRPr="00623B9F">
              <w:rPr>
                <w:rFonts w:ascii="Arial Narrow" w:hAnsi="Arial Narrow" w:cs="Arial Narrow"/>
              </w:rPr>
              <w:t>).</w:t>
            </w:r>
          </w:p>
          <w:p w14:paraId="3A755CDF" w14:textId="77777777" w:rsidR="00C92908" w:rsidRPr="00623B9F" w:rsidRDefault="00C92908" w:rsidP="002772AF">
            <w:pPr>
              <w:spacing w:before="120" w:after="120"/>
              <w:rPr>
                <w:rFonts w:ascii="Arial Narrow" w:hAnsi="Arial Narrow" w:cs="Arial Narrow"/>
              </w:rPr>
            </w:pPr>
            <w:r w:rsidRPr="00623B9F">
              <w:rPr>
                <w:rFonts w:ascii="Arial Narrow" w:hAnsi="Arial Narrow" w:cs="Arial Narrow"/>
              </w:rPr>
              <w:t xml:space="preserve">SO OPII zabezpečí pre všetky Žiadosti o NFP schvaľované v rámci príslušného hodnotiaceho kola vydanie rozhodnutia najneskôr v termíne </w:t>
            </w:r>
            <w:r w:rsidRPr="00623B9F">
              <w:rPr>
                <w:rFonts w:ascii="Arial Narrow" w:hAnsi="Arial Narrow" w:cs="Arial Narrow"/>
                <w:b/>
                <w:bCs/>
              </w:rPr>
              <w:t xml:space="preserve">do </w:t>
            </w:r>
            <w:r w:rsidR="00671260" w:rsidRPr="00623B9F">
              <w:rPr>
                <w:rFonts w:ascii="Arial Narrow" w:hAnsi="Arial Narrow" w:cs="Arial Narrow"/>
                <w:b/>
                <w:bCs/>
              </w:rPr>
              <w:t>7</w:t>
            </w:r>
            <w:r w:rsidR="00E46440" w:rsidRPr="00623B9F">
              <w:rPr>
                <w:rFonts w:ascii="Arial Narrow" w:hAnsi="Arial Narrow" w:cs="Arial Narrow"/>
                <w:b/>
                <w:bCs/>
              </w:rPr>
              <w:t>0</w:t>
            </w:r>
            <w:r w:rsidRPr="00623B9F">
              <w:rPr>
                <w:rFonts w:ascii="Arial Narrow" w:hAnsi="Arial Narrow" w:cs="Arial Narrow"/>
                <w:b/>
                <w:bCs/>
              </w:rPr>
              <w:t xml:space="preserve"> pracovných dní od termínu uzavretia príslušného hodnotiaceho kola</w:t>
            </w:r>
            <w:r w:rsidRPr="00623B9F">
              <w:rPr>
                <w:rFonts w:ascii="Arial Narrow" w:hAnsi="Arial Narrow" w:cs="Arial Narrow"/>
              </w:rPr>
              <w:t>.</w:t>
            </w:r>
          </w:p>
          <w:p w14:paraId="4378A9A8" w14:textId="77777777" w:rsidR="00831DBC" w:rsidRPr="00623B9F" w:rsidRDefault="00831DBC" w:rsidP="002772AF">
            <w:pPr>
              <w:spacing w:before="120" w:after="120"/>
              <w:rPr>
                <w:rFonts w:ascii="Arial Narrow" w:hAnsi="Arial Narrow" w:cs="Arial Narrow"/>
              </w:rPr>
            </w:pPr>
            <w:r w:rsidRPr="00623B9F">
              <w:rPr>
                <w:rFonts w:ascii="Arial Narrow" w:hAnsi="Arial Narrow" w:cs="Arial Narrow"/>
              </w:rPr>
              <w:t xml:space="preserve">V prípade, ak nie je </w:t>
            </w:r>
            <w:r w:rsidRPr="00927ECB">
              <w:rPr>
                <w:rFonts w:ascii="Arial Narrow" w:hAnsi="Arial Narrow" w:cs="Arial Narrow"/>
              </w:rPr>
              <w:t>dodržaný termín na vydanie</w:t>
            </w:r>
            <w:r w:rsidRPr="00623B9F">
              <w:rPr>
                <w:rFonts w:ascii="Arial Narrow" w:hAnsi="Arial Narrow" w:cs="Arial Narrow"/>
              </w:rPr>
              <w:t xml:space="preserve"> rozhodnutia uvedený vyššie, SO OPII informuje všetkých žiadateľov o dôvodoch nedodržania termínu, ako aj o novom predpokladanom termíne vydania rozhodnutia. SO OPII zabezpečí informovanie žiadateľov zverejnením oznamu na webovom sídle</w:t>
            </w:r>
            <w:r w:rsidR="003007AF" w:rsidRPr="00623B9F">
              <w:rPr>
                <w:rFonts w:ascii="Arial Narrow" w:hAnsi="Arial Narrow" w:cs="Arial Narrow"/>
              </w:rPr>
              <w:t xml:space="preserve"> </w:t>
            </w:r>
            <w:hyperlink r:id="rId17" w:history="1">
              <w:r w:rsidR="003007AF" w:rsidRPr="00623B9F">
                <w:rPr>
                  <w:rStyle w:val="Hypertextovprepojenie"/>
                  <w:rFonts w:ascii="Arial Narrow" w:hAnsi="Arial Narrow" w:cs="Arial Narrow"/>
                </w:rPr>
                <w:t>https://www.mirri.gov.sk/</w:t>
              </w:r>
            </w:hyperlink>
            <w:r w:rsidRPr="00623B9F">
              <w:rPr>
                <w:rFonts w:ascii="Arial Narrow" w:hAnsi="Arial Narrow"/>
              </w:rPr>
              <w:t xml:space="preserve"> </w:t>
            </w:r>
            <w:hyperlink r:id="rId18" w:history="1"/>
            <w:hyperlink r:id="rId19" w:history="1"/>
            <w:r w:rsidRPr="00623B9F">
              <w:rPr>
                <w:rFonts w:ascii="Arial Narrow" w:hAnsi="Arial Narrow" w:cs="Arial Narrow"/>
              </w:rPr>
              <w:t>a</w:t>
            </w:r>
            <w:r w:rsidRPr="00623B9F">
              <w:rPr>
                <w:rFonts w:ascii="Arial Narrow" w:hAnsi="Arial Narrow" w:cs="Arial Narrow"/>
                <w:lang w:eastAsia="en-US"/>
              </w:rPr>
              <w:t> v ITMS2014+ a zároveň individuálne na kontaktné e-mailové adresy, uvedené v Žiadosti o NFP.</w:t>
            </w:r>
          </w:p>
          <w:p w14:paraId="452F7557" w14:textId="77777777" w:rsidR="00D7263C" w:rsidRDefault="00C92908" w:rsidP="002772AF">
            <w:pPr>
              <w:spacing w:after="120"/>
              <w:rPr>
                <w:rFonts w:ascii="Arial Narrow" w:hAnsi="Arial Narrow" w:cs="Arial Narrow"/>
              </w:rPr>
            </w:pPr>
            <w:r w:rsidRPr="00623B9F">
              <w:rPr>
                <w:rFonts w:ascii="Arial Narrow" w:hAnsi="Arial Narrow" w:cs="Arial Narrow"/>
              </w:rPr>
              <w:t>Do lehoty na vydanie rozhodnutia sa nezapočítava doba potrebná na predloženie chýbajúcich náležitostí zo strany žiadateľa na základe výzvy zaslanej SO OPII (t .j. lehota sa prerušuje v momente zaslania výzvy na doplnenie chýbajúcich náležitostí a začína plynúť momentom doručenia chýbajúcich náležitostí na SO OPII).</w:t>
            </w:r>
          </w:p>
          <w:p w14:paraId="4466A489" w14:textId="77777777" w:rsidR="00AA18A7" w:rsidRPr="00623B9F" w:rsidRDefault="00C92908" w:rsidP="00D7263C">
            <w:pPr>
              <w:shd w:val="clear" w:color="auto" w:fill="EAF1DD" w:themeFill="accent3" w:themeFillTint="33"/>
              <w:spacing w:before="120" w:after="120"/>
              <w:rPr>
                <w:rFonts w:ascii="Arial Narrow" w:hAnsi="Arial Narrow" w:cs="Arial Narrow"/>
              </w:rPr>
            </w:pPr>
            <w:r w:rsidRPr="00623B9F">
              <w:rPr>
                <w:rFonts w:ascii="Arial Narrow" w:hAnsi="Arial Narrow" w:cs="Arial Narrow"/>
                <w:b/>
              </w:rPr>
              <w:t>Podrobnosti o procese schvaľovania Žiadosti o NFP</w:t>
            </w:r>
            <w:r w:rsidRPr="00623B9F">
              <w:rPr>
                <w:rFonts w:ascii="Arial Narrow" w:hAnsi="Arial Narrow" w:cs="Arial Narrow"/>
              </w:rPr>
              <w:t xml:space="preserve"> ako aj príklad priebehu zaraďovania priebežne predkladaných Žiadostí o NFP do príslušných hodnotiacich kôl sú uvedené v </w:t>
            </w:r>
            <w:r w:rsidRPr="00623B9F">
              <w:rPr>
                <w:rFonts w:ascii="Arial Narrow" w:hAnsi="Arial Narrow" w:cs="Arial Narrow"/>
                <w:b/>
              </w:rPr>
              <w:t xml:space="preserve">Príručke pre žiadateľa o nenávratný finančný príspevok Operačného programu Integrovaná infraštruktúra prioritnej osi 7 Informačná spoločnosť – dopytovo-orientovaný projekty, v kapitole </w:t>
            </w:r>
            <w:r w:rsidR="00213984" w:rsidRPr="00623B9F">
              <w:rPr>
                <w:rFonts w:ascii="Arial Narrow" w:hAnsi="Arial Narrow" w:cs="Arial Narrow"/>
                <w:b/>
              </w:rPr>
              <w:t>E</w:t>
            </w:r>
            <w:r w:rsidRPr="00623B9F">
              <w:rPr>
                <w:rFonts w:ascii="Arial Narrow" w:hAnsi="Arial Narrow" w:cs="Arial Narrow"/>
                <w:b/>
              </w:rPr>
              <w:t xml:space="preserve">.3 </w:t>
            </w:r>
            <w:r w:rsidRPr="00623B9F">
              <w:rPr>
                <w:rFonts w:ascii="Arial Narrow" w:hAnsi="Arial Narrow" w:cs="Arial Narrow"/>
              </w:rPr>
              <w:t>(ďalej len „Príručka pre žiadateľa PO7 OPII – DOP</w:t>
            </w:r>
            <w:r w:rsidR="00D3387F" w:rsidRPr="00623B9F">
              <w:rPr>
                <w:rFonts w:ascii="Arial Narrow" w:hAnsi="Arial Narrow" w:cs="Arial Narrow"/>
              </w:rPr>
              <w:t xml:space="preserve">“ </w:t>
            </w:r>
            <w:r w:rsidR="00E36418" w:rsidRPr="00623B9F">
              <w:rPr>
                <w:rFonts w:ascii="Arial Narrow" w:hAnsi="Arial Narrow" w:cs="Arial Narrow"/>
              </w:rPr>
              <w:t>(</w:t>
            </w:r>
            <w:hyperlink w:anchor="prilohaPpZ" w:history="1">
              <w:r w:rsidR="004904EC" w:rsidRPr="00623B9F">
                <w:rPr>
                  <w:rStyle w:val="Hypertextovprepojenie"/>
                  <w:rFonts w:ascii="Arial Narrow" w:hAnsi="Arial Narrow" w:cs="Arial Narrow"/>
                  <w:b/>
                </w:rPr>
                <w:t>P</w:t>
              </w:r>
              <w:r w:rsidR="00D3387F" w:rsidRPr="00623B9F">
                <w:rPr>
                  <w:rStyle w:val="Hypertextovprepojenie"/>
                  <w:rFonts w:ascii="Arial Narrow" w:hAnsi="Arial Narrow" w:cs="Arial Narrow"/>
                  <w:b/>
                </w:rPr>
                <w:t>ríloh</w:t>
              </w:r>
              <w:r w:rsidR="00E36418" w:rsidRPr="00623B9F">
                <w:rPr>
                  <w:rStyle w:val="Hypertextovprepojenie"/>
                  <w:rFonts w:ascii="Arial Narrow" w:hAnsi="Arial Narrow" w:cs="Arial Narrow"/>
                  <w:b/>
                </w:rPr>
                <w:t>a č. 2</w:t>
              </w:r>
              <w:r w:rsidR="00D3387F" w:rsidRPr="00623B9F">
                <w:rPr>
                  <w:rStyle w:val="Hypertextovprepojenie"/>
                  <w:rFonts w:ascii="Arial Narrow" w:hAnsi="Arial Narrow" w:cs="Arial Narrow"/>
                </w:rPr>
                <w:t xml:space="preserve"> </w:t>
              </w:r>
              <w:r w:rsidR="00D3387F" w:rsidRPr="00623B9F">
                <w:rPr>
                  <w:rStyle w:val="Hypertextovprepojenie"/>
                  <w:rFonts w:ascii="Arial Narrow" w:hAnsi="Arial Narrow" w:cs="Arial Narrow"/>
                  <w:b/>
                </w:rPr>
                <w:t>výzvy</w:t>
              </w:r>
            </w:hyperlink>
            <w:r w:rsidR="00E36418" w:rsidRPr="00623B9F">
              <w:rPr>
                <w:rFonts w:ascii="Arial Narrow" w:hAnsi="Arial Narrow" w:cs="Arial Narrow"/>
                <w:b/>
              </w:rPr>
              <w:t>)</w:t>
            </w:r>
            <w:r w:rsidR="00D3387F" w:rsidRPr="00623B9F">
              <w:rPr>
                <w:rFonts w:ascii="Arial Narrow" w:hAnsi="Arial Narrow" w:cs="Arial Narrow"/>
              </w:rPr>
              <w:t>.</w:t>
            </w:r>
          </w:p>
        </w:tc>
      </w:tr>
      <w:tr w:rsidR="00C433E7" w:rsidRPr="00623B9F" w14:paraId="5DCAAFCE" w14:textId="77777777" w:rsidTr="0018090A">
        <w:trPr>
          <w:trHeight w:hRule="exact" w:val="567"/>
        </w:trPr>
        <w:tc>
          <w:tcPr>
            <w:tcW w:w="10349" w:type="dxa"/>
            <w:tcBorders>
              <w:bottom w:val="single" w:sz="2" w:space="0" w:color="auto"/>
            </w:tcBorders>
            <w:shd w:val="clear" w:color="auto" w:fill="FDE9D9" w:themeFill="accent6" w:themeFillTint="33"/>
          </w:tcPr>
          <w:p w14:paraId="40F3A340" w14:textId="77777777" w:rsidR="00C433E7" w:rsidRPr="00623B9F" w:rsidRDefault="008E49F6" w:rsidP="00370CD9">
            <w:pPr>
              <w:keepNext/>
              <w:spacing w:before="130" w:after="360"/>
              <w:rPr>
                <w:rFonts w:ascii="Arial Narrow" w:hAnsi="Arial Narrow" w:cs="Arial Narrow"/>
                <w:b/>
                <w:bCs/>
                <w:sz w:val="24"/>
                <w:szCs w:val="24"/>
              </w:rPr>
            </w:pPr>
            <w:r w:rsidRPr="00623B9F">
              <w:rPr>
                <w:rFonts w:ascii="Arial Narrow" w:hAnsi="Arial Narrow" w:cs="Arial Narrow"/>
                <w:b/>
                <w:bCs/>
                <w:sz w:val="24"/>
                <w:szCs w:val="24"/>
              </w:rPr>
              <w:lastRenderedPageBreak/>
              <w:t xml:space="preserve">1.6 </w:t>
            </w:r>
            <w:r w:rsidR="00C433E7" w:rsidRPr="00623B9F">
              <w:rPr>
                <w:rFonts w:ascii="Arial Narrow" w:hAnsi="Arial Narrow" w:cs="Arial Narrow"/>
                <w:b/>
                <w:bCs/>
                <w:sz w:val="24"/>
                <w:szCs w:val="24"/>
              </w:rPr>
              <w:t>MIESTO A SPÔSOB PODANIA Ž</w:t>
            </w:r>
            <w:r w:rsidR="00E27867" w:rsidRPr="00623B9F">
              <w:rPr>
                <w:rFonts w:ascii="Arial Narrow" w:hAnsi="Arial Narrow" w:cs="Arial Narrow"/>
                <w:b/>
                <w:bCs/>
                <w:sz w:val="24"/>
                <w:szCs w:val="24"/>
              </w:rPr>
              <w:t xml:space="preserve">IADOSTI </w:t>
            </w:r>
            <w:r w:rsidR="00C433E7" w:rsidRPr="00623B9F">
              <w:rPr>
                <w:rFonts w:ascii="Arial Narrow" w:hAnsi="Arial Narrow" w:cs="Arial Narrow"/>
                <w:b/>
                <w:bCs/>
                <w:sz w:val="24"/>
                <w:szCs w:val="24"/>
              </w:rPr>
              <w:t>O</w:t>
            </w:r>
            <w:r w:rsidR="00A8516A" w:rsidRPr="00623B9F">
              <w:rPr>
                <w:rFonts w:ascii="Arial Narrow" w:hAnsi="Arial Narrow" w:cs="Arial Narrow"/>
                <w:b/>
                <w:bCs/>
                <w:sz w:val="24"/>
                <w:szCs w:val="24"/>
              </w:rPr>
              <w:t> </w:t>
            </w:r>
            <w:r w:rsidR="00C433E7" w:rsidRPr="00623B9F">
              <w:rPr>
                <w:rFonts w:ascii="Arial Narrow" w:hAnsi="Arial Narrow" w:cs="Arial Narrow"/>
                <w:b/>
                <w:bCs/>
                <w:sz w:val="24"/>
                <w:szCs w:val="24"/>
              </w:rPr>
              <w:t>NFP</w:t>
            </w:r>
            <w:r w:rsidR="00A8516A" w:rsidRPr="00623B9F">
              <w:rPr>
                <w:rFonts w:ascii="Arial Narrow" w:hAnsi="Arial Narrow" w:cs="Arial Narrow"/>
                <w:b/>
                <w:bCs/>
                <w:sz w:val="24"/>
                <w:szCs w:val="24"/>
              </w:rPr>
              <w:t xml:space="preserve"> </w:t>
            </w:r>
          </w:p>
        </w:tc>
      </w:tr>
      <w:tr w:rsidR="00C433E7" w:rsidRPr="00623B9F" w14:paraId="476D66CA" w14:textId="77777777" w:rsidTr="0018090A">
        <w:trPr>
          <w:cantSplit/>
          <w:trHeight w:val="9300"/>
        </w:trPr>
        <w:tc>
          <w:tcPr>
            <w:tcW w:w="10349" w:type="dxa"/>
            <w:tcBorders>
              <w:bottom w:val="single" w:sz="4" w:space="0" w:color="auto"/>
            </w:tcBorders>
          </w:tcPr>
          <w:p w14:paraId="4E90E78C" w14:textId="77777777" w:rsidR="00C24CC5" w:rsidRPr="00D92ECC" w:rsidRDefault="00C24CC5" w:rsidP="00370CD9">
            <w:pPr>
              <w:keepNext/>
              <w:widowControl w:val="0"/>
              <w:spacing w:before="120" w:after="120"/>
              <w:rPr>
                <w:rFonts w:ascii="Arial Narrow" w:hAnsi="Arial Narrow"/>
                <w:lang w:eastAsia="en-US"/>
              </w:rPr>
            </w:pPr>
            <w:r w:rsidRPr="00D92ECC">
              <w:rPr>
                <w:rFonts w:ascii="Arial Narrow" w:hAnsi="Arial Narrow"/>
                <w:lang w:eastAsia="en-US"/>
              </w:rPr>
              <w:lastRenderedPageBreak/>
              <w:t xml:space="preserve">Žiadateľ vyplní elektronický formulár Žiadosti o NFP </w:t>
            </w:r>
            <w:r w:rsidRPr="00D92ECC">
              <w:rPr>
                <w:rFonts w:ascii="Arial Narrow" w:hAnsi="Arial Narrow"/>
                <w:b/>
                <w:lang w:eastAsia="en-US"/>
              </w:rPr>
              <w:t>výlučne prostredníctvom verejnej časti ITMS2014+</w:t>
            </w:r>
            <w:r w:rsidRPr="00D92ECC">
              <w:rPr>
                <w:rFonts w:ascii="Arial Narrow" w:hAnsi="Arial Narrow"/>
                <w:lang w:eastAsia="en-US"/>
              </w:rPr>
              <w:t xml:space="preserve"> dostupnej na webovom sídle </w:t>
            </w:r>
            <w:hyperlink r:id="rId20" w:history="1">
              <w:r w:rsidRPr="00D92ECC">
                <w:rPr>
                  <w:rFonts w:ascii="Arial Narrow" w:hAnsi="Arial Narrow"/>
                  <w:color w:val="0000FF"/>
                  <w:u w:val="single"/>
                  <w:lang w:eastAsia="en-US"/>
                </w:rPr>
                <w:t>https://www.itms2014.sk/</w:t>
              </w:r>
            </w:hyperlink>
            <w:r w:rsidRPr="00D92ECC">
              <w:rPr>
                <w:rFonts w:ascii="Arial Narrow" w:hAnsi="Arial Narrow"/>
                <w:lang w:eastAsia="en-US"/>
              </w:rPr>
              <w:t xml:space="preserve"> a následne odošle: </w:t>
            </w:r>
          </w:p>
          <w:p w14:paraId="280FBD74" w14:textId="77777777" w:rsidR="00C24CC5" w:rsidRPr="00D92ECC" w:rsidRDefault="00C24CC5" w:rsidP="00586D99">
            <w:pPr>
              <w:keepNext/>
              <w:widowControl w:val="0"/>
              <w:numPr>
                <w:ilvl w:val="0"/>
                <w:numId w:val="37"/>
              </w:numPr>
              <w:spacing w:before="120" w:after="120"/>
              <w:ind w:left="714" w:hanging="357"/>
              <w:rPr>
                <w:rFonts w:ascii="Arial Narrow" w:hAnsi="Arial Narrow"/>
                <w:lang w:eastAsia="en-US"/>
              </w:rPr>
            </w:pPr>
            <w:r w:rsidRPr="00D92ECC">
              <w:rPr>
                <w:rFonts w:ascii="Arial Narrow" w:hAnsi="Arial Narrow"/>
                <w:b/>
                <w:lang w:eastAsia="en-US"/>
              </w:rPr>
              <w:t xml:space="preserve">formulár Žiadosti o NFP (vrátane všetkých povinných príloh) </w:t>
            </w:r>
            <w:r w:rsidRPr="00D92ECC">
              <w:rPr>
                <w:rFonts w:ascii="Arial Narrow" w:hAnsi="Arial Narrow"/>
                <w:lang w:eastAsia="en-US"/>
              </w:rPr>
              <w:t xml:space="preserve">prostredníctvom verejnej časti </w:t>
            </w:r>
            <w:r w:rsidRPr="00D92ECC">
              <w:rPr>
                <w:rFonts w:ascii="Arial Narrow" w:hAnsi="Arial Narrow"/>
                <w:b/>
                <w:lang w:eastAsia="en-US"/>
              </w:rPr>
              <w:t>ITMS2014+</w:t>
            </w:r>
            <w:r w:rsidRPr="00D92ECC">
              <w:rPr>
                <w:rFonts w:ascii="Arial Narrow" w:hAnsi="Arial Narrow"/>
                <w:lang w:eastAsia="en-US"/>
              </w:rPr>
              <w:t xml:space="preserve"> (</w:t>
            </w:r>
            <w:hyperlink r:id="rId21" w:history="1">
              <w:r w:rsidRPr="00D92ECC">
                <w:rPr>
                  <w:rFonts w:ascii="Arial Narrow" w:hAnsi="Arial Narrow"/>
                  <w:color w:val="0000FF"/>
                  <w:u w:val="single"/>
                  <w:lang w:eastAsia="en-US"/>
                </w:rPr>
                <w:t>https://www.itms2014.sk/</w:t>
              </w:r>
            </w:hyperlink>
            <w:r w:rsidRPr="00D92ECC">
              <w:rPr>
                <w:rFonts w:ascii="Arial Narrow" w:hAnsi="Arial Narrow"/>
                <w:lang w:eastAsia="en-US"/>
              </w:rPr>
              <w:t xml:space="preserve">) </w:t>
            </w:r>
            <w:r w:rsidRPr="00D92ECC">
              <w:rPr>
                <w:rFonts w:ascii="Arial Narrow" w:hAnsi="Arial Narrow"/>
                <w:b/>
                <w:lang w:eastAsia="en-US"/>
              </w:rPr>
              <w:t>a v elektronickej podobe</w:t>
            </w:r>
            <w:r w:rsidRPr="00D92ECC">
              <w:rPr>
                <w:rFonts w:ascii="Arial Narrow" w:hAnsi="Arial Narrow"/>
                <w:lang w:eastAsia="en-US"/>
              </w:rPr>
              <w:t xml:space="preserve"> prostredníctvom elektronickej schránky SO OPII zriadenej v rámci Ústredného portálu verejnej správy (bez príloh).</w:t>
            </w:r>
          </w:p>
          <w:p w14:paraId="7EE3CB93" w14:textId="7BED4421" w:rsidR="00C24CC5" w:rsidRPr="00D92ECC" w:rsidRDefault="00C24CC5" w:rsidP="00586D99">
            <w:pPr>
              <w:keepNext/>
              <w:widowControl w:val="0"/>
              <w:shd w:val="clear" w:color="auto" w:fill="EAF1DD" w:themeFill="accent3" w:themeFillTint="33"/>
              <w:spacing w:before="120" w:after="120"/>
              <w:rPr>
                <w:rFonts w:ascii="Arial Narrow" w:hAnsi="Arial Narrow"/>
                <w:lang w:eastAsia="en-US"/>
              </w:rPr>
            </w:pPr>
            <w:r w:rsidRPr="00D92ECC">
              <w:rPr>
                <w:rFonts w:ascii="Arial Narrow" w:hAnsi="Arial Narrow"/>
                <w:b/>
                <w:lang w:eastAsia="en-US"/>
              </w:rPr>
              <w:t>Upozorňujeme žiadateľa</w:t>
            </w:r>
            <w:r w:rsidRPr="00D92ECC">
              <w:rPr>
                <w:rFonts w:ascii="Arial Narrow" w:hAnsi="Arial Narrow"/>
                <w:lang w:eastAsia="en-US"/>
              </w:rPr>
              <w:t xml:space="preserve">, že </w:t>
            </w:r>
            <w:r w:rsidRPr="00D92ECC">
              <w:rPr>
                <w:rFonts w:ascii="Arial Narrow" w:hAnsi="Arial Narrow"/>
                <w:b/>
                <w:lang w:eastAsia="en-US"/>
              </w:rPr>
              <w:t>v listinnej podobe je oprávnený</w:t>
            </w:r>
            <w:r w:rsidRPr="00D92ECC">
              <w:rPr>
                <w:rFonts w:ascii="Arial Narrow" w:hAnsi="Arial Narrow"/>
                <w:lang w:eastAsia="en-US"/>
              </w:rPr>
              <w:t xml:space="preserve"> predložiť Žiadosť o NFP namiesto elektronickej podoby </w:t>
            </w:r>
            <w:r w:rsidRPr="00D92ECC">
              <w:rPr>
                <w:rFonts w:ascii="Arial Narrow" w:hAnsi="Arial Narrow"/>
                <w:b/>
                <w:lang w:eastAsia="en-US"/>
              </w:rPr>
              <w:t>len v prípade</w:t>
            </w:r>
            <w:r w:rsidRPr="00D92ECC">
              <w:rPr>
                <w:rFonts w:ascii="Arial Narrow" w:hAnsi="Arial Narrow"/>
                <w:lang w:eastAsia="en-US"/>
              </w:rPr>
              <w:t xml:space="preserve">, ak žiadateľ </w:t>
            </w:r>
            <w:r w:rsidRPr="00D7263C">
              <w:rPr>
                <w:rFonts w:ascii="Arial Narrow" w:hAnsi="Arial Narrow"/>
                <w:b/>
                <w:u w:val="single"/>
                <w:lang w:eastAsia="en-US"/>
              </w:rPr>
              <w:t>nemá aktivovanú elektronickú schránku na doručovanie</w:t>
            </w:r>
            <w:r w:rsidRPr="00D92ECC">
              <w:rPr>
                <w:rFonts w:ascii="Arial Narrow" w:hAnsi="Arial Narrow"/>
                <w:lang w:eastAsia="en-US"/>
              </w:rPr>
              <w:t xml:space="preserve"> alebo </w:t>
            </w:r>
            <w:r w:rsidRPr="00D7263C">
              <w:rPr>
                <w:rFonts w:ascii="Arial Narrow" w:hAnsi="Arial Narrow"/>
                <w:b/>
                <w:u w:val="single"/>
                <w:lang w:eastAsia="en-US"/>
              </w:rPr>
              <w:t>ak je to potrebné z dôvodu prevádzkových alebo technických obmedzení</w:t>
            </w:r>
            <w:r w:rsidRPr="00D92ECC">
              <w:rPr>
                <w:rFonts w:ascii="Arial Narrow" w:hAnsi="Arial Narrow"/>
                <w:lang w:eastAsia="en-US"/>
              </w:rPr>
              <w:t>.</w:t>
            </w:r>
            <w:r w:rsidR="00D7263C" w:rsidRPr="0019388E">
              <w:rPr>
                <w:rFonts w:ascii="Arial Narrow" w:hAnsi="Arial Narrow"/>
              </w:rPr>
              <w:t xml:space="preserve"> Uvedené skutočnosti je žiadateľ povinný preukázať pri predložení Žiadosti o NFP.</w:t>
            </w:r>
          </w:p>
          <w:p w14:paraId="43C75EB5" w14:textId="13A96984" w:rsidR="00F51249" w:rsidRPr="00623B9F" w:rsidRDefault="00F51249" w:rsidP="00586D99">
            <w:pPr>
              <w:keepNext/>
              <w:widowControl w:val="0"/>
              <w:spacing w:before="120" w:after="120"/>
              <w:rPr>
                <w:rFonts w:ascii="Arial Narrow" w:hAnsi="Arial Narrow"/>
              </w:rPr>
            </w:pPr>
            <w:r w:rsidRPr="00623B9F">
              <w:rPr>
                <w:rFonts w:ascii="Arial Narrow" w:hAnsi="Arial Narrow"/>
              </w:rPr>
              <w:t xml:space="preserve">V zmysle § 19 ods. 4 zákona o príspevku z EŠIF </w:t>
            </w:r>
            <w:r w:rsidRPr="00623B9F">
              <w:rPr>
                <w:rFonts w:ascii="Arial Narrow" w:hAnsi="Arial Narrow"/>
                <w:b/>
              </w:rPr>
              <w:t>musí byť Žiadosť o NFP predložená</w:t>
            </w:r>
            <w:r w:rsidRPr="00623B9F">
              <w:rPr>
                <w:rFonts w:ascii="Arial Narrow" w:hAnsi="Arial Narrow"/>
              </w:rPr>
              <w:t xml:space="preserve"> </w:t>
            </w:r>
            <w:r w:rsidRPr="00623B9F">
              <w:rPr>
                <w:rFonts w:ascii="Arial Narrow" w:hAnsi="Arial Narrow"/>
                <w:b/>
              </w:rPr>
              <w:t xml:space="preserve">riadne, včas a vo forme určenej </w:t>
            </w:r>
            <w:r w:rsidR="0060397D" w:rsidRPr="00623B9F">
              <w:rPr>
                <w:rFonts w:ascii="Arial Narrow" w:hAnsi="Arial Narrow"/>
                <w:b/>
              </w:rPr>
              <w:t>SO</w:t>
            </w:r>
            <w:r w:rsidR="005A3C12" w:rsidRPr="00623B9F">
              <w:rPr>
                <w:rFonts w:ascii="Arial Narrow" w:hAnsi="Arial Narrow"/>
                <w:b/>
              </w:rPr>
              <w:t xml:space="preserve"> OPII</w:t>
            </w:r>
            <w:r w:rsidRPr="00623B9F">
              <w:rPr>
                <w:rFonts w:ascii="Arial Narrow" w:hAnsi="Arial Narrow"/>
              </w:rPr>
              <w:t xml:space="preserve"> pričom všetky tieto tri podmienky musia byť splnené súčasne.</w:t>
            </w:r>
          </w:p>
          <w:p w14:paraId="52891CAB" w14:textId="77777777" w:rsidR="001225F8" w:rsidRPr="00623B9F" w:rsidRDefault="005A3C12" w:rsidP="00586D99">
            <w:pPr>
              <w:keepNext/>
              <w:widowControl w:val="0"/>
              <w:shd w:val="clear" w:color="auto" w:fill="EAF1DD" w:themeFill="accent3" w:themeFillTint="33"/>
              <w:spacing w:before="120" w:after="120"/>
              <w:rPr>
                <w:rFonts w:ascii="Arial Narrow" w:hAnsi="Arial Narrow" w:cs="Arial Narrow"/>
              </w:rPr>
            </w:pPr>
            <w:r w:rsidRPr="00C24CC5">
              <w:rPr>
                <w:rFonts w:ascii="Arial Narrow" w:hAnsi="Arial Narrow" w:cs="Arial Narrow"/>
                <w:b/>
              </w:rPr>
              <w:t>Podmienky,</w:t>
            </w:r>
            <w:r w:rsidRPr="00623B9F">
              <w:rPr>
                <w:rFonts w:ascii="Arial Narrow" w:hAnsi="Arial Narrow" w:cs="Arial Narrow"/>
              </w:rPr>
              <w:t xml:space="preserve"> ktoré musí žiadateľ splniť na to, aby bola Ž</w:t>
            </w:r>
            <w:r w:rsidR="009E1658" w:rsidRPr="00623B9F">
              <w:rPr>
                <w:rFonts w:ascii="Arial Narrow" w:hAnsi="Arial Narrow" w:cs="Arial Narrow"/>
              </w:rPr>
              <w:t xml:space="preserve">iadosť </w:t>
            </w:r>
            <w:r w:rsidRPr="00623B9F">
              <w:rPr>
                <w:rFonts w:ascii="Arial Narrow" w:hAnsi="Arial Narrow" w:cs="Arial Narrow"/>
              </w:rPr>
              <w:t>o</w:t>
            </w:r>
            <w:r w:rsidR="009E1658" w:rsidRPr="00623B9F">
              <w:rPr>
                <w:rFonts w:ascii="Arial Narrow" w:hAnsi="Arial Narrow" w:cs="Arial Narrow"/>
              </w:rPr>
              <w:t xml:space="preserve"> </w:t>
            </w:r>
            <w:r w:rsidRPr="00623B9F">
              <w:rPr>
                <w:rFonts w:ascii="Arial Narrow" w:hAnsi="Arial Narrow" w:cs="Arial Narrow"/>
              </w:rPr>
              <w:t xml:space="preserve">NFP predložená </w:t>
            </w:r>
            <w:r w:rsidRPr="00623B9F">
              <w:rPr>
                <w:rFonts w:ascii="Arial Narrow" w:hAnsi="Arial Narrow" w:cs="Arial Narrow"/>
                <w:b/>
              </w:rPr>
              <w:t>riadne, včas a vo forme určenej SO OPII</w:t>
            </w:r>
            <w:r w:rsidRPr="00623B9F">
              <w:rPr>
                <w:rFonts w:ascii="Arial Narrow" w:hAnsi="Arial Narrow" w:cs="Arial Narrow"/>
              </w:rPr>
              <w:t>, vrátane presného procesného postupu a technicko-organizačných náležitostí pri predkladaní Ž</w:t>
            </w:r>
            <w:r w:rsidR="009F5A45" w:rsidRPr="00623B9F">
              <w:rPr>
                <w:rFonts w:ascii="Arial Narrow" w:hAnsi="Arial Narrow" w:cs="Arial Narrow"/>
              </w:rPr>
              <w:t xml:space="preserve">iadosti </w:t>
            </w:r>
            <w:r w:rsidRPr="00623B9F">
              <w:rPr>
                <w:rFonts w:ascii="Arial Narrow" w:hAnsi="Arial Narrow" w:cs="Arial Narrow"/>
              </w:rPr>
              <w:t>o</w:t>
            </w:r>
            <w:r w:rsidR="009F5A45" w:rsidRPr="00623B9F">
              <w:rPr>
                <w:rFonts w:ascii="Arial Narrow" w:hAnsi="Arial Narrow" w:cs="Arial Narrow"/>
              </w:rPr>
              <w:t xml:space="preserve"> </w:t>
            </w:r>
            <w:r w:rsidRPr="00623B9F">
              <w:rPr>
                <w:rFonts w:ascii="Arial Narrow" w:hAnsi="Arial Narrow" w:cs="Arial Narrow"/>
              </w:rPr>
              <w:t xml:space="preserve">NFP, ako aj postup pri získavaní prístupu žiadateľa do verejnej časti ITMS2014+, sú bližšie špecifikované </w:t>
            </w:r>
            <w:r w:rsidR="0084640F" w:rsidRPr="00623B9F">
              <w:rPr>
                <w:rFonts w:ascii="Arial Narrow" w:hAnsi="Arial Narrow" w:cs="Arial Narrow"/>
                <w:b/>
                <w:bCs/>
              </w:rPr>
              <w:t>v </w:t>
            </w:r>
            <w:r w:rsidR="0084640F" w:rsidRPr="00D7263C">
              <w:rPr>
                <w:rFonts w:ascii="Arial Narrow" w:hAnsi="Arial Narrow" w:cs="Arial Narrow"/>
                <w:b/>
                <w:bCs/>
                <w:u w:val="single"/>
              </w:rPr>
              <w:t xml:space="preserve">kapitole </w:t>
            </w:r>
            <w:r w:rsidR="00213984" w:rsidRPr="00D7263C">
              <w:rPr>
                <w:rFonts w:ascii="Arial Narrow" w:hAnsi="Arial Narrow" w:cs="Arial Narrow"/>
                <w:b/>
                <w:bCs/>
                <w:u w:val="single"/>
              </w:rPr>
              <w:t>E</w:t>
            </w:r>
            <w:r w:rsidR="00FE1764" w:rsidRPr="00D7263C">
              <w:rPr>
                <w:rFonts w:ascii="Arial Narrow" w:hAnsi="Arial Narrow" w:cs="Arial Narrow"/>
                <w:b/>
                <w:bCs/>
                <w:u w:val="single"/>
              </w:rPr>
              <w:t>.</w:t>
            </w:r>
            <w:r w:rsidR="0084640F" w:rsidRPr="00D7263C">
              <w:rPr>
                <w:rFonts w:ascii="Arial Narrow" w:hAnsi="Arial Narrow" w:cs="Arial Narrow"/>
                <w:b/>
                <w:bCs/>
                <w:u w:val="single"/>
              </w:rPr>
              <w:t xml:space="preserve"> </w:t>
            </w:r>
            <w:r w:rsidR="001225F8" w:rsidRPr="00D7263C">
              <w:rPr>
                <w:rFonts w:ascii="Arial Narrow" w:hAnsi="Arial Narrow" w:cs="Arial Narrow"/>
                <w:b/>
                <w:bCs/>
                <w:u w:val="single"/>
              </w:rPr>
              <w:t>Príručk</w:t>
            </w:r>
            <w:r w:rsidR="0084640F" w:rsidRPr="00D7263C">
              <w:rPr>
                <w:rFonts w:ascii="Arial Narrow" w:hAnsi="Arial Narrow" w:cs="Arial Narrow"/>
                <w:b/>
                <w:bCs/>
                <w:u w:val="single"/>
              </w:rPr>
              <w:t>y</w:t>
            </w:r>
            <w:r w:rsidR="001225F8" w:rsidRPr="00D7263C">
              <w:rPr>
                <w:rFonts w:ascii="Arial Narrow" w:hAnsi="Arial Narrow" w:cs="Arial Narrow"/>
                <w:b/>
                <w:bCs/>
                <w:u w:val="single"/>
              </w:rPr>
              <w:t xml:space="preserve"> pre žiadateľa PO7 OPII – DOP</w:t>
            </w:r>
            <w:r w:rsidR="00AF5047" w:rsidRPr="00623B9F">
              <w:rPr>
                <w:rFonts w:ascii="Arial Narrow" w:hAnsi="Arial Narrow" w:cs="Arial Narrow"/>
                <w:b/>
                <w:bCs/>
              </w:rPr>
              <w:t xml:space="preserve"> </w:t>
            </w:r>
            <w:r w:rsidR="00AF5047" w:rsidRPr="00623B9F">
              <w:rPr>
                <w:rFonts w:ascii="Arial Narrow" w:hAnsi="Arial Narrow" w:cs="Arial Narrow"/>
                <w:b/>
              </w:rPr>
              <w:t>(</w:t>
            </w:r>
            <w:hyperlink w:anchor="prilohaPpZ" w:history="1">
              <w:r w:rsidR="00AF5047" w:rsidRPr="00623B9F">
                <w:rPr>
                  <w:rStyle w:val="Hypertextovprepojenie"/>
                  <w:rFonts w:ascii="Arial Narrow" w:hAnsi="Arial Narrow" w:cs="Arial Narrow"/>
                  <w:b/>
                </w:rPr>
                <w:t>Príloha č. 2 výzvy</w:t>
              </w:r>
            </w:hyperlink>
            <w:r w:rsidR="00AF5047" w:rsidRPr="00623B9F">
              <w:rPr>
                <w:rFonts w:ascii="Arial Narrow" w:hAnsi="Arial Narrow" w:cs="Arial Narrow"/>
                <w:b/>
              </w:rPr>
              <w:t>)</w:t>
            </w:r>
            <w:r w:rsidR="001225F8" w:rsidRPr="00623B9F">
              <w:rPr>
                <w:rFonts w:ascii="Arial Narrow" w:hAnsi="Arial Narrow" w:cs="Arial Narrow"/>
                <w:sz w:val="22"/>
              </w:rPr>
              <w:t>.</w:t>
            </w:r>
            <w:r w:rsidR="001225F8" w:rsidRPr="00623B9F">
              <w:rPr>
                <w:rFonts w:ascii="Arial Narrow" w:hAnsi="Arial Narrow" w:cs="Arial Narrow"/>
              </w:rPr>
              <w:t xml:space="preserve"> </w:t>
            </w:r>
          </w:p>
          <w:p w14:paraId="3355E99A" w14:textId="238F4CC3" w:rsidR="00D7263C" w:rsidRDefault="005A3C12" w:rsidP="00586D99">
            <w:pPr>
              <w:keepNext/>
              <w:widowControl w:val="0"/>
              <w:spacing w:after="120"/>
              <w:rPr>
                <w:rFonts w:ascii="Arial Narrow" w:hAnsi="Arial Narrow" w:cs="Arial Narrow"/>
                <w:b/>
              </w:rPr>
            </w:pPr>
            <w:r w:rsidRPr="00623B9F">
              <w:rPr>
                <w:rFonts w:ascii="Arial Narrow" w:hAnsi="Arial Narrow" w:cs="Arial Narrow"/>
                <w:b/>
              </w:rPr>
              <w:t>Upozornenie:</w:t>
            </w:r>
            <w:r w:rsidR="001C043D" w:rsidRPr="00623B9F">
              <w:rPr>
                <w:rFonts w:ascii="Arial Narrow" w:hAnsi="Arial Narrow" w:cs="Arial Narrow"/>
                <w:b/>
              </w:rPr>
              <w:t xml:space="preserve"> </w:t>
            </w:r>
            <w:r w:rsidRPr="00C24CC5">
              <w:rPr>
                <w:rFonts w:ascii="Arial Narrow" w:hAnsi="Arial Narrow" w:cs="Arial Narrow"/>
              </w:rPr>
              <w:t>V prípade,</w:t>
            </w:r>
            <w:r w:rsidRPr="00623B9F">
              <w:rPr>
                <w:rFonts w:ascii="Arial Narrow" w:hAnsi="Arial Narrow" w:cs="Arial Narrow"/>
                <w:b/>
              </w:rPr>
              <w:t xml:space="preserve"> ak žiadateľ nepredloží Ž</w:t>
            </w:r>
            <w:r w:rsidR="001C043D" w:rsidRPr="00623B9F">
              <w:rPr>
                <w:rFonts w:ascii="Arial Narrow" w:hAnsi="Arial Narrow" w:cs="Arial Narrow"/>
                <w:b/>
              </w:rPr>
              <w:t xml:space="preserve">iadosť </w:t>
            </w:r>
            <w:r w:rsidRPr="00623B9F">
              <w:rPr>
                <w:rFonts w:ascii="Arial Narrow" w:hAnsi="Arial Narrow" w:cs="Arial Narrow"/>
                <w:b/>
              </w:rPr>
              <w:t>o</w:t>
            </w:r>
            <w:r w:rsidR="001C043D" w:rsidRPr="00623B9F">
              <w:rPr>
                <w:rFonts w:ascii="Arial Narrow" w:hAnsi="Arial Narrow" w:cs="Arial Narrow"/>
                <w:b/>
              </w:rPr>
              <w:t xml:space="preserve"> </w:t>
            </w:r>
            <w:r w:rsidRPr="00623B9F">
              <w:rPr>
                <w:rFonts w:ascii="Arial Narrow" w:hAnsi="Arial Narrow" w:cs="Arial Narrow"/>
                <w:b/>
              </w:rPr>
              <w:t xml:space="preserve">NFP riadne, včas a vo forme určenej </w:t>
            </w:r>
            <w:r w:rsidR="001C043D" w:rsidRPr="00623B9F">
              <w:rPr>
                <w:rFonts w:ascii="Arial Narrow" w:hAnsi="Arial Narrow" w:cs="Arial Narrow"/>
                <w:b/>
              </w:rPr>
              <w:t>SO OPII</w:t>
            </w:r>
            <w:r w:rsidRPr="00623B9F">
              <w:rPr>
                <w:rFonts w:ascii="Arial Narrow" w:hAnsi="Arial Narrow" w:cs="Arial Narrow"/>
                <w:b/>
              </w:rPr>
              <w:t xml:space="preserve"> </w:t>
            </w:r>
            <w:r w:rsidRPr="00C24CC5">
              <w:rPr>
                <w:rFonts w:ascii="Arial Narrow" w:hAnsi="Arial Narrow" w:cs="Arial Narrow"/>
              </w:rPr>
              <w:t>v zmysle inštrukcií uvedených v Príručke pre žiadateľa</w:t>
            </w:r>
            <w:r w:rsidR="001C043D" w:rsidRPr="00C24CC5">
              <w:rPr>
                <w:rFonts w:ascii="Arial Narrow" w:hAnsi="Arial Narrow" w:cs="Arial Narrow"/>
              </w:rPr>
              <w:t xml:space="preserve"> PO7 OPII-DOP</w:t>
            </w:r>
            <w:r w:rsidR="00C24CC5">
              <w:rPr>
                <w:rFonts w:ascii="Arial Narrow" w:hAnsi="Arial Narrow" w:cs="Arial Narrow"/>
              </w:rPr>
              <w:t xml:space="preserve"> kapitola E. (Príloha č. 2 výzvy)</w:t>
            </w:r>
            <w:r w:rsidR="00C24CC5" w:rsidRPr="009D2A08">
              <w:rPr>
                <w:rFonts w:ascii="Arial Narrow" w:hAnsi="Arial Narrow" w:cs="Arial Narrow"/>
                <w:b/>
              </w:rPr>
              <w:t>,</w:t>
            </w:r>
            <w:r w:rsidRPr="00623B9F">
              <w:rPr>
                <w:rFonts w:ascii="Arial Narrow" w:hAnsi="Arial Narrow" w:cs="Arial Narrow"/>
                <w:b/>
              </w:rPr>
              <w:t xml:space="preserve"> </w:t>
            </w:r>
            <w:r w:rsidR="001C043D" w:rsidRPr="00623B9F">
              <w:rPr>
                <w:rFonts w:ascii="Arial Narrow" w:hAnsi="Arial Narrow" w:cs="Arial Narrow"/>
                <w:b/>
              </w:rPr>
              <w:t>SO OPII</w:t>
            </w:r>
            <w:r w:rsidRPr="00623B9F">
              <w:rPr>
                <w:rFonts w:ascii="Arial Narrow" w:hAnsi="Arial Narrow" w:cs="Arial Narrow"/>
                <w:b/>
              </w:rPr>
              <w:t xml:space="preserve"> zastaví konanie o</w:t>
            </w:r>
            <w:r w:rsidR="00D75D69" w:rsidRPr="00623B9F">
              <w:rPr>
                <w:rFonts w:ascii="Arial Narrow" w:hAnsi="Arial Narrow" w:cs="Arial Narrow"/>
                <w:b/>
              </w:rPr>
              <w:t> </w:t>
            </w:r>
            <w:r w:rsidRPr="00623B9F">
              <w:rPr>
                <w:rFonts w:ascii="Arial Narrow" w:hAnsi="Arial Narrow" w:cs="Arial Narrow"/>
                <w:b/>
              </w:rPr>
              <w:t>Ž</w:t>
            </w:r>
            <w:r w:rsidR="00D75D69" w:rsidRPr="00623B9F">
              <w:rPr>
                <w:rFonts w:ascii="Arial Narrow" w:hAnsi="Arial Narrow" w:cs="Arial Narrow"/>
                <w:b/>
              </w:rPr>
              <w:t xml:space="preserve">iadosti </w:t>
            </w:r>
            <w:r w:rsidRPr="00623B9F">
              <w:rPr>
                <w:rFonts w:ascii="Arial Narrow" w:hAnsi="Arial Narrow" w:cs="Arial Narrow"/>
                <w:b/>
              </w:rPr>
              <w:t>o</w:t>
            </w:r>
            <w:r w:rsidR="00D75D69" w:rsidRPr="00623B9F">
              <w:rPr>
                <w:rFonts w:ascii="Arial Narrow" w:hAnsi="Arial Narrow" w:cs="Arial Narrow"/>
                <w:b/>
              </w:rPr>
              <w:t xml:space="preserve"> </w:t>
            </w:r>
            <w:r w:rsidRPr="00623B9F">
              <w:rPr>
                <w:rFonts w:ascii="Arial Narrow" w:hAnsi="Arial Narrow" w:cs="Arial Narrow"/>
                <w:b/>
              </w:rPr>
              <w:t xml:space="preserve">NFP </w:t>
            </w:r>
            <w:r w:rsidRPr="00C24CC5">
              <w:rPr>
                <w:rFonts w:ascii="Arial Narrow" w:hAnsi="Arial Narrow" w:cs="Arial Narrow"/>
              </w:rPr>
              <w:t>(t. j. vydá rozhodnutie o zastavení konania</w:t>
            </w:r>
            <w:r w:rsidR="00D7263C" w:rsidRPr="00220F0D">
              <w:rPr>
                <w:rFonts w:ascii="Arial Narrow" w:hAnsi="Arial Narrow" w:cs="Arial Narrow"/>
              </w:rPr>
              <w:t xml:space="preserve"> v zmysle § 20 odsek 1 zákona o príspevku z EŠIF</w:t>
            </w:r>
            <w:r w:rsidRPr="00C24CC5">
              <w:rPr>
                <w:rFonts w:ascii="Arial Narrow" w:hAnsi="Arial Narrow" w:cs="Arial Narrow"/>
              </w:rPr>
              <w:t>)</w:t>
            </w:r>
            <w:r w:rsidRPr="00623B9F">
              <w:rPr>
                <w:rFonts w:ascii="Arial Narrow" w:hAnsi="Arial Narrow" w:cs="Arial Narrow"/>
                <w:b/>
              </w:rPr>
              <w:t>.</w:t>
            </w:r>
          </w:p>
          <w:p w14:paraId="5F190C7C" w14:textId="31004BB2" w:rsidR="00D7263C" w:rsidRPr="00623B9F" w:rsidRDefault="00D7263C" w:rsidP="00586D99">
            <w:pPr>
              <w:keepNext/>
              <w:widowControl w:val="0"/>
              <w:rPr>
                <w:rFonts w:ascii="Arial Narrow" w:hAnsi="Arial Narrow" w:cs="Arial Narrow"/>
                <w:b/>
              </w:rPr>
            </w:pPr>
            <w:r w:rsidRPr="0019388E">
              <w:rPr>
                <w:rFonts w:ascii="Arial Narrow" w:hAnsi="Arial Narrow" w:cs="Arial Narrow"/>
              </w:rPr>
              <w:t>Odkaz na</w:t>
            </w:r>
            <w:r w:rsidRPr="0019388E">
              <w:rPr>
                <w:rFonts w:ascii="Arial Narrow" w:hAnsi="Arial Narrow" w:cs="Arial Narrow"/>
                <w:b/>
              </w:rPr>
              <w:t xml:space="preserve"> </w:t>
            </w:r>
            <w:r w:rsidR="00927ECB">
              <w:rPr>
                <w:rFonts w:ascii="Arial Narrow" w:hAnsi="Arial Narrow" w:cs="Arial Narrow"/>
                <w:b/>
              </w:rPr>
              <w:t>I</w:t>
            </w:r>
            <w:r w:rsidRPr="0019388E">
              <w:rPr>
                <w:rFonts w:ascii="Arial Narrow" w:hAnsi="Arial Narrow" w:cs="Arial Narrow"/>
                <w:b/>
              </w:rPr>
              <w:t xml:space="preserve">nštrukciu </w:t>
            </w:r>
            <w:r w:rsidRPr="0019388E">
              <w:rPr>
                <w:rFonts w:ascii="Arial Narrow" w:hAnsi="Arial Narrow" w:cs="Arial Narrow"/>
              </w:rPr>
              <w:t xml:space="preserve">k vypĺňaniu jednotlivých častí Žiadosti o NFP je uvedený v rámci </w:t>
            </w:r>
            <w:hyperlink w:anchor="prilohy" w:history="1">
              <w:r w:rsidRPr="0019388E">
                <w:rPr>
                  <w:rStyle w:val="Hypertextovprepojenie"/>
                  <w:rFonts w:ascii="Arial Narrow" w:hAnsi="Arial Narrow" w:cs="Arial Narrow"/>
                  <w:b/>
                </w:rPr>
                <w:t>Prílohy č. 1 výzvy</w:t>
              </w:r>
            </w:hyperlink>
            <w:r w:rsidRPr="0019388E">
              <w:rPr>
                <w:rFonts w:ascii="Arial Narrow" w:hAnsi="Arial Narrow" w:cs="Arial Narrow"/>
              </w:rPr>
              <w:t>.</w:t>
            </w:r>
          </w:p>
          <w:p w14:paraId="1D7F717C" w14:textId="77777777" w:rsidR="00B31152" w:rsidRPr="00623B9F" w:rsidRDefault="001225F8" w:rsidP="00370CD9">
            <w:pPr>
              <w:keepNext/>
              <w:widowControl w:val="0"/>
              <w:spacing w:before="120" w:after="120"/>
              <w:rPr>
                <w:rFonts w:ascii="Arial Narrow" w:hAnsi="Arial Narrow" w:cs="Arial Narrow"/>
              </w:rPr>
            </w:pPr>
            <w:r w:rsidRPr="001B512F">
              <w:rPr>
                <w:rFonts w:ascii="Arial Narrow" w:hAnsi="Arial Narrow" w:cs="Arial Narrow"/>
                <w:b/>
              </w:rPr>
              <w:t xml:space="preserve">Žiadateľ je oprávnený overiť si ex ante splnenie relevantných podmienok poskytnutia príspevku v príslušných elektronických verejných registroch, resp. v ITMS2014+ </w:t>
            </w:r>
            <w:r w:rsidRPr="00623B9F">
              <w:rPr>
                <w:rFonts w:ascii="Arial Narrow" w:hAnsi="Arial Narrow" w:cs="Arial Narrow"/>
              </w:rPr>
              <w:t>(overenie slúži výhradne na uistenie sa žiadateľa o jeho statuse vo verejnom registri). Ak žiadateľ zistí v elektronických verejných registroch/ITMS2014+ nesúlad s podmienkou poskytnutia príspevku, je oprávnený predložiť dokument (resp. zdôvodnenie absencie dokumentu) aj bez výzvy na doplnenie Žiadosti o NFP, ako súčasť predkladanej Žiadosti o NFP v ITMS2014+.</w:t>
            </w:r>
          </w:p>
          <w:p w14:paraId="3D3161D0" w14:textId="77777777" w:rsidR="0060397D" w:rsidRPr="00623B9F" w:rsidRDefault="000229EF" w:rsidP="00586D99">
            <w:pPr>
              <w:keepNext/>
              <w:widowControl w:val="0"/>
              <w:spacing w:after="120"/>
              <w:rPr>
                <w:rFonts w:ascii="Arial Narrow" w:hAnsi="Arial Narrow"/>
                <w:sz w:val="24"/>
                <w:szCs w:val="24"/>
              </w:rPr>
            </w:pPr>
            <w:r w:rsidRPr="00623B9F">
              <w:rPr>
                <w:rFonts w:ascii="Arial Narrow" w:hAnsi="Arial Narrow"/>
              </w:rPr>
              <w:t>V</w:t>
            </w:r>
            <w:r w:rsidR="00E46440" w:rsidRPr="00623B9F">
              <w:rPr>
                <w:rFonts w:ascii="Arial Narrow" w:hAnsi="Arial Narrow"/>
              </w:rPr>
              <w:t xml:space="preserve"> prípade overovania podmienky poskytnutia príspevku SO OPII v elektronických verejných registroch alebo v ITMS2014+ je SO OPII oprávnený v prípade pochybností vyzvať žiadateľa na preukázanie splnenia podmienky. V prípade, ak na základe overenia Žiadosti o NFP a jej príloh vzniknú pochybnosti o pravdivosti alebo úplnosti Žiadosti o NFP alebo jej príloh, SO OPII vyzve žiadateľa na doplnenie neúplných údajov, vysvetlenie nejasností alebo vysvetlenie nepravdivých údajov zaslaním </w:t>
            </w:r>
            <w:r w:rsidR="00E46440" w:rsidRPr="00623B9F">
              <w:rPr>
                <w:rFonts w:ascii="Arial Narrow" w:hAnsi="Arial Narrow"/>
                <w:b/>
                <w:bCs/>
              </w:rPr>
              <w:t>výzvy na doplnenie Žiadosti o NFP</w:t>
            </w:r>
            <w:r w:rsidR="00E46440" w:rsidRPr="00623B9F">
              <w:rPr>
                <w:rFonts w:ascii="Arial Narrow" w:hAnsi="Arial Narrow"/>
              </w:rPr>
              <w:t>.</w:t>
            </w:r>
            <w:r w:rsidR="00892B2A" w:rsidRPr="00623B9F">
              <w:rPr>
                <w:rFonts w:ascii="Arial Narrow" w:hAnsi="Arial Narrow"/>
                <w:sz w:val="24"/>
                <w:szCs w:val="24"/>
              </w:rPr>
              <w:t xml:space="preserve"> </w:t>
            </w:r>
          </w:p>
          <w:p w14:paraId="2A823225" w14:textId="77777777" w:rsidR="00E46440" w:rsidRPr="00623B9F" w:rsidRDefault="0060397D" w:rsidP="00586D99">
            <w:pPr>
              <w:keepNext/>
              <w:widowControl w:val="0"/>
              <w:spacing w:before="120" w:after="120"/>
              <w:rPr>
                <w:rFonts w:ascii="Arial Narrow" w:hAnsi="Arial Narrow"/>
              </w:rPr>
            </w:pPr>
            <w:r w:rsidRPr="00C24CC5">
              <w:rPr>
                <w:rFonts w:ascii="Arial Narrow" w:hAnsi="Arial Narrow"/>
                <w:b/>
              </w:rPr>
              <w:t>S</w:t>
            </w:r>
            <w:r w:rsidR="00892B2A" w:rsidRPr="00C24CC5">
              <w:rPr>
                <w:rFonts w:ascii="Arial Narrow" w:hAnsi="Arial Narrow"/>
                <w:b/>
              </w:rPr>
              <w:t>O OPII je oprávnený zasielať opätovnú výzvu na doplnenie Žiadosti o NFP</w:t>
            </w:r>
            <w:r w:rsidR="00892B2A" w:rsidRPr="00623B9F">
              <w:rPr>
                <w:rFonts w:ascii="Arial Narrow" w:hAnsi="Arial Narrow"/>
              </w:rPr>
              <w:t>. Pri zasielaní výzvy sa SO OPII riadi princípmi, uvedenými v § 2, ods</w:t>
            </w:r>
            <w:r w:rsidR="00A65DE2" w:rsidRPr="00623B9F">
              <w:rPr>
                <w:rFonts w:ascii="Arial Narrow" w:hAnsi="Arial Narrow"/>
              </w:rPr>
              <w:t>ek 2 zákona o príspevku z EŠIF.</w:t>
            </w:r>
            <w:r w:rsidR="0048753F" w:rsidRPr="00623B9F">
              <w:rPr>
                <w:rFonts w:ascii="Arial Narrow" w:hAnsi="Arial Narrow"/>
              </w:rPr>
              <w:t xml:space="preserve"> </w:t>
            </w:r>
            <w:r w:rsidR="00E46440" w:rsidRPr="00623B9F">
              <w:rPr>
                <w:rFonts w:ascii="Arial Narrow" w:hAnsi="Arial Narrow"/>
              </w:rPr>
              <w:t>Uvedený postup SO OPII aplikuje aj na prípady vzniku pochybností o plnení podmienok poskytnutia príspevku na základe overenia v elektronických verejn</w:t>
            </w:r>
            <w:r w:rsidR="00231A03" w:rsidRPr="00623B9F">
              <w:rPr>
                <w:rFonts w:ascii="Arial Narrow" w:hAnsi="Arial Narrow"/>
              </w:rPr>
              <w:t>e dostupných</w:t>
            </w:r>
            <w:r w:rsidR="00E46440" w:rsidRPr="00623B9F">
              <w:rPr>
                <w:rFonts w:ascii="Arial Narrow" w:hAnsi="Arial Narrow"/>
              </w:rPr>
              <w:t xml:space="preserve"> registroch alebo v ITMS2014+. Žiadateľ v nadväznosti na doručenú výzvu na doplnenie Žiadosti o NFP mení, resp. dopĺňa údaje v rámci formulára Žiadosti o NFP/príloh, rovnakým spôsobom akým boli predložené na SO OPII prvý krát. </w:t>
            </w:r>
            <w:r w:rsidR="00E46440" w:rsidRPr="00623B9F">
              <w:rPr>
                <w:rFonts w:ascii="Arial Narrow" w:hAnsi="Arial Narrow"/>
                <w:bCs/>
                <w:iCs/>
              </w:rPr>
              <w:t>V prípade overovania podmienky poskytnutia príspevku v informačných systémoch verejnej správy, uvedených v § 1</w:t>
            </w:r>
            <w:r w:rsidR="00231A03" w:rsidRPr="00623B9F">
              <w:rPr>
                <w:rFonts w:ascii="Arial Narrow" w:hAnsi="Arial Narrow"/>
                <w:bCs/>
                <w:iCs/>
              </w:rPr>
              <w:t xml:space="preserve"> </w:t>
            </w:r>
            <w:r w:rsidR="00E46440" w:rsidRPr="00623B9F">
              <w:rPr>
                <w:rFonts w:ascii="Arial Narrow" w:hAnsi="Arial Narrow"/>
                <w:bCs/>
                <w:iCs/>
              </w:rPr>
              <w:t>zákona č. 177/2018 Z. z. proti byrokracii, je SO OPII oprávnený vyzvať žiadateľa na doručenie potvrdenia o splnení podmienky poskytnutia príspevku iba v prípade stanovenom v</w:t>
            </w:r>
            <w:r w:rsidR="00231A03" w:rsidRPr="00623B9F">
              <w:rPr>
                <w:rFonts w:ascii="Arial Narrow" w:hAnsi="Arial Narrow"/>
                <w:bCs/>
                <w:iCs/>
              </w:rPr>
              <w:t xml:space="preserve"> rovnakom paragrafe </w:t>
            </w:r>
            <w:r w:rsidR="00E46440" w:rsidRPr="00623B9F">
              <w:rPr>
                <w:rFonts w:ascii="Arial Narrow" w:hAnsi="Arial Narrow"/>
                <w:bCs/>
                <w:iCs/>
              </w:rPr>
              <w:t>tohto zákona.</w:t>
            </w:r>
          </w:p>
          <w:p w14:paraId="5FCA7727" w14:textId="77777777" w:rsidR="00715795" w:rsidRPr="00623B9F" w:rsidRDefault="00715795" w:rsidP="00586D99">
            <w:pPr>
              <w:keepNext/>
              <w:widowControl w:val="0"/>
              <w:spacing w:before="120"/>
              <w:rPr>
                <w:rFonts w:ascii="Arial Narrow" w:hAnsi="Arial Narrow" w:cs="Arial Narrow"/>
              </w:rPr>
            </w:pPr>
            <w:r w:rsidRPr="00C24CC5">
              <w:rPr>
                <w:rFonts w:ascii="Arial Narrow" w:hAnsi="Arial Narrow" w:cs="Arial Narrow"/>
                <w:b/>
              </w:rPr>
              <w:t>Lehota na doplnenie údajov na základe výzvy na doplnenie Žiadosti o NFP</w:t>
            </w:r>
            <w:r w:rsidRPr="00623B9F">
              <w:rPr>
                <w:rFonts w:ascii="Arial Narrow" w:hAnsi="Arial Narrow" w:cs="Arial Narrow"/>
              </w:rPr>
              <w:t xml:space="preserve"> nesmie byť kratšia ako </w:t>
            </w:r>
            <w:r w:rsidRPr="00623B9F">
              <w:rPr>
                <w:rFonts w:ascii="Arial Narrow" w:hAnsi="Arial Narrow" w:cs="Arial Narrow"/>
                <w:b/>
              </w:rPr>
              <w:t>5 pracovných dní</w:t>
            </w:r>
            <w:r w:rsidRPr="00623B9F">
              <w:rPr>
                <w:rFonts w:ascii="Arial Narrow" w:hAnsi="Arial Narrow" w:cs="Arial Narrow"/>
              </w:rPr>
              <w:t xml:space="preserve"> a bude stanovená SO OPII v závislosti od rozsahu požadovaných doplňujúcich údajov vo výzve na doplnenie. V prípade, ak SO OPII počas konania o Žiadosti o NFP zistí, že žiadateľovi nebola umožnená náprava alebo vysvetlenie údajov podľa tohto odseku, bezodkladne vykoná nápravu a zašle žiadateľovi </w:t>
            </w:r>
            <w:r w:rsidRPr="00623B9F">
              <w:rPr>
                <w:rFonts w:ascii="Arial Narrow" w:hAnsi="Arial Narrow" w:cs="Arial Narrow"/>
                <w:b/>
              </w:rPr>
              <w:t>opätovnú výzvu na doplnenie Žiadosti o NFP</w:t>
            </w:r>
            <w:r w:rsidRPr="00623B9F">
              <w:rPr>
                <w:rFonts w:ascii="Arial Narrow" w:hAnsi="Arial Narrow" w:cs="Arial Narrow"/>
              </w:rPr>
              <w:t>. Lehota na predloženie požadovaných dokumentov je rovnaká ako v prípade výzvy na doplnenie. V prípade, ak žiadateľ identifikuje v súvislosti s výzvou na doplnenie Žiadosti o NFP potrebu predĺženia lehoty na predloženie dokumentov, oznámi túto skutočnosť SO OPII a požiada o jej predĺženie. SO OPII je oprávnený lehotu na predloženie dokumentov na základe žiadosti žiadateľa primerane predĺžiť.</w:t>
            </w:r>
          </w:p>
          <w:p w14:paraId="7549F878" w14:textId="77777777" w:rsidR="00E44624" w:rsidRPr="002F5928" w:rsidRDefault="00600CB3" w:rsidP="00586D99">
            <w:pPr>
              <w:keepNext/>
              <w:widowControl w:val="0"/>
              <w:shd w:val="clear" w:color="auto" w:fill="EAF1DD" w:themeFill="accent3" w:themeFillTint="33"/>
              <w:spacing w:before="120"/>
              <w:rPr>
                <w:rFonts w:ascii="Arial Narrow" w:hAnsi="Arial Narrow" w:cs="Arial Narrow"/>
                <w:b/>
                <w:bCs/>
              </w:rPr>
            </w:pPr>
            <w:r w:rsidRPr="00623B9F">
              <w:rPr>
                <w:rFonts w:ascii="Arial Narrow" w:hAnsi="Arial Narrow" w:cs="Arial Narrow"/>
                <w:b/>
              </w:rPr>
              <w:t>I</w:t>
            </w:r>
            <w:r w:rsidR="00FE1764" w:rsidRPr="00623B9F">
              <w:rPr>
                <w:rFonts w:ascii="Arial Narrow" w:hAnsi="Arial Narrow" w:cs="Arial Narrow"/>
                <w:b/>
              </w:rPr>
              <w:t>nformácie o možnostiach nápravy zo strany žiadateľa sú</w:t>
            </w:r>
            <w:r w:rsidR="00715795" w:rsidRPr="00623B9F">
              <w:rPr>
                <w:rFonts w:ascii="Arial Narrow" w:hAnsi="Arial Narrow" w:cs="Arial Narrow"/>
                <w:b/>
              </w:rPr>
              <w:t xml:space="preserve"> </w:t>
            </w:r>
            <w:r w:rsidR="00FE1764" w:rsidRPr="00623B9F">
              <w:rPr>
                <w:rFonts w:ascii="Arial Narrow" w:hAnsi="Arial Narrow" w:cs="Arial Narrow"/>
                <w:b/>
              </w:rPr>
              <w:t>uvedené</w:t>
            </w:r>
            <w:r w:rsidR="00715795" w:rsidRPr="00623B9F">
              <w:rPr>
                <w:rFonts w:ascii="Arial Narrow" w:hAnsi="Arial Narrow" w:cs="Arial Narrow"/>
                <w:b/>
              </w:rPr>
              <w:t xml:space="preserve"> aj v </w:t>
            </w:r>
            <w:r w:rsidR="00715795" w:rsidRPr="00D7263C">
              <w:rPr>
                <w:rFonts w:ascii="Arial Narrow" w:hAnsi="Arial Narrow" w:cs="Arial Narrow"/>
                <w:b/>
                <w:u w:val="single"/>
              </w:rPr>
              <w:t xml:space="preserve">kapitole </w:t>
            </w:r>
            <w:r w:rsidR="00213984" w:rsidRPr="00D7263C">
              <w:rPr>
                <w:rFonts w:ascii="Arial Narrow" w:hAnsi="Arial Narrow" w:cs="Arial Narrow"/>
                <w:b/>
                <w:u w:val="single"/>
              </w:rPr>
              <w:t>E</w:t>
            </w:r>
            <w:r w:rsidR="00715795" w:rsidRPr="00D7263C">
              <w:rPr>
                <w:rFonts w:ascii="Arial Narrow" w:hAnsi="Arial Narrow" w:cs="Arial Narrow"/>
                <w:b/>
                <w:u w:val="single"/>
              </w:rPr>
              <w:t>.3.1</w:t>
            </w:r>
            <w:r w:rsidR="00715795" w:rsidRPr="00D7263C">
              <w:rPr>
                <w:rFonts w:ascii="Arial Narrow" w:hAnsi="Arial Narrow" w:cs="Arial Narrow"/>
                <w:b/>
                <w:bCs/>
                <w:sz w:val="22"/>
                <w:u w:val="single"/>
              </w:rPr>
              <w:t xml:space="preserve"> </w:t>
            </w:r>
            <w:r w:rsidR="00715795" w:rsidRPr="00D7263C">
              <w:rPr>
                <w:rFonts w:ascii="Arial Narrow" w:hAnsi="Arial Narrow" w:cs="Arial Narrow"/>
                <w:b/>
                <w:bCs/>
                <w:u w:val="single"/>
              </w:rPr>
              <w:t>Príručky pre žiadateľa PO7 OPII – DOP</w:t>
            </w:r>
            <w:r w:rsidR="009A254E" w:rsidRPr="00623B9F">
              <w:rPr>
                <w:rFonts w:ascii="Arial Narrow" w:hAnsi="Arial Narrow" w:cs="Arial Narrow"/>
                <w:b/>
                <w:bCs/>
              </w:rPr>
              <w:t xml:space="preserve"> </w:t>
            </w:r>
            <w:r w:rsidR="009A254E" w:rsidRPr="002F5928">
              <w:rPr>
                <w:rFonts w:ascii="Arial Narrow" w:hAnsi="Arial Narrow" w:cs="Arial Narrow"/>
                <w:b/>
                <w:bCs/>
              </w:rPr>
              <w:t>(</w:t>
            </w:r>
            <w:hyperlink w:anchor="prilohaPpZ" w:history="1">
              <w:r w:rsidR="009A254E" w:rsidRPr="002F5928">
                <w:rPr>
                  <w:rStyle w:val="Hypertextovprepojenie"/>
                  <w:rFonts w:ascii="Arial Narrow" w:hAnsi="Arial Narrow" w:cs="Arial Narrow"/>
                  <w:b/>
                  <w:bCs/>
                  <w:u w:val="none"/>
                </w:rPr>
                <w:t>Príloha č. 2 výzvy</w:t>
              </w:r>
            </w:hyperlink>
            <w:r w:rsidR="009A254E" w:rsidRPr="002F5928">
              <w:rPr>
                <w:rFonts w:ascii="Arial Narrow" w:hAnsi="Arial Narrow" w:cs="Arial Narrow"/>
                <w:b/>
                <w:bCs/>
              </w:rPr>
              <w:t>)</w:t>
            </w:r>
            <w:r w:rsidR="00715795" w:rsidRPr="002F5928">
              <w:rPr>
                <w:rFonts w:ascii="Arial Narrow" w:hAnsi="Arial Narrow" w:cs="Arial Narrow"/>
                <w:b/>
                <w:bCs/>
              </w:rPr>
              <w:t>.</w:t>
            </w:r>
          </w:p>
          <w:p w14:paraId="31CE039D" w14:textId="77777777" w:rsidR="0018090A" w:rsidRPr="00623B9F" w:rsidRDefault="009F5A45" w:rsidP="00586D99">
            <w:pPr>
              <w:keepNext/>
              <w:widowControl w:val="0"/>
              <w:shd w:val="clear" w:color="auto" w:fill="EAF1DD" w:themeFill="accent3" w:themeFillTint="33"/>
              <w:spacing w:before="120"/>
              <w:rPr>
                <w:rFonts w:ascii="Arial Narrow" w:hAnsi="Arial Narrow" w:cs="Arial Narrow"/>
                <w:color w:val="FFFFFF" w:themeColor="background1"/>
              </w:rPr>
            </w:pPr>
            <w:r w:rsidRPr="00623B9F">
              <w:rPr>
                <w:rFonts w:ascii="Arial Narrow" w:hAnsi="Arial Narrow" w:cs="Arial Narrow"/>
                <w:b/>
                <w:bCs/>
              </w:rPr>
              <w:t>Upozornenie: žiadateľ predkladá prílohy k Žiadosti o NFP v zmysle popisu a vo forme uvedenej v časti výzvy</w:t>
            </w:r>
            <w:r w:rsidRPr="00623B9F">
              <w:rPr>
                <w:rFonts w:ascii="Arial Narrow" w:hAnsi="Arial Narrow" w:cs="Arial Narrow"/>
                <w:bCs/>
              </w:rPr>
              <w:t xml:space="preserve"> </w:t>
            </w:r>
            <w:hyperlink w:anchor="zoznampriloh" w:history="1">
              <w:r w:rsidRPr="00623B9F">
                <w:rPr>
                  <w:rStyle w:val="Hypertextovprepojenie"/>
                  <w:rFonts w:ascii="Arial Narrow" w:hAnsi="Arial Narrow" w:cs="Arial Narrow"/>
                  <w:b/>
                  <w:bCs/>
                </w:rPr>
                <w:t>3.</w:t>
              </w:r>
              <w:r w:rsidRPr="00623B9F">
                <w:rPr>
                  <w:rStyle w:val="Hypertextovprepojenie"/>
                  <w:rFonts w:ascii="Arial Narrow" w:hAnsi="Arial Narrow" w:cs="Arial Narrow"/>
                  <w:bCs/>
                </w:rPr>
                <w:t xml:space="preserve"> </w:t>
              </w:r>
              <w:r w:rsidRPr="00623B9F">
                <w:rPr>
                  <w:rStyle w:val="Hypertextovprepojenie"/>
                  <w:rFonts w:ascii="Arial Narrow" w:hAnsi="Arial Narrow" w:cs="Arial Narrow"/>
                  <w:b/>
                  <w:bCs/>
                </w:rPr>
                <w:t>ZOZNAM A ŠPECIFIKÁCIA PRÍLOH ŽIADOSTI O NFP</w:t>
              </w:r>
              <w:r w:rsidRPr="00623B9F">
                <w:rPr>
                  <w:rStyle w:val="Hypertextovprepojenie"/>
                  <w:rFonts w:ascii="Arial Narrow" w:hAnsi="Arial Narrow" w:cs="Arial Narrow"/>
                  <w:bCs/>
                  <w:u w:val="none"/>
                </w:rPr>
                <w:t xml:space="preserve"> </w:t>
              </w:r>
              <w:r w:rsidRPr="00623B9F">
                <w:rPr>
                  <w:rFonts w:ascii="Arial Narrow" w:hAnsi="Arial Narrow"/>
                  <w:b/>
                </w:rPr>
                <w:t>a </w:t>
              </w:r>
              <w:r w:rsidRPr="00D7263C">
                <w:rPr>
                  <w:rFonts w:ascii="Arial Narrow" w:hAnsi="Arial Narrow"/>
                  <w:b/>
                  <w:u w:val="single"/>
                </w:rPr>
                <w:t>kapitoly</w:t>
              </w:r>
              <w:r w:rsidRPr="00D7263C">
                <w:rPr>
                  <w:rStyle w:val="Hypertextovprepojenie"/>
                  <w:rFonts w:ascii="Arial Narrow" w:hAnsi="Arial Narrow" w:cs="Arial Narrow"/>
                  <w:bCs/>
                </w:rPr>
                <w:t xml:space="preserve"> </w:t>
              </w:r>
              <w:r w:rsidRPr="00D7263C">
                <w:rPr>
                  <w:rFonts w:ascii="Arial Narrow" w:hAnsi="Arial Narrow" w:cs="Arial Narrow"/>
                  <w:b/>
                  <w:bCs/>
                  <w:u w:val="single"/>
                </w:rPr>
                <w:t>E. Príručky pre žiadateľa PO7 OPII – DOP</w:t>
              </w:r>
              <w:r w:rsidRPr="002F5928">
                <w:rPr>
                  <w:rFonts w:ascii="Arial Narrow" w:hAnsi="Arial Narrow" w:cs="Arial Narrow"/>
                  <w:b/>
                  <w:bCs/>
                </w:rPr>
                <w:t xml:space="preserve"> </w:t>
              </w:r>
              <w:r w:rsidRPr="002F5928">
                <w:rPr>
                  <w:rFonts w:ascii="Arial Narrow" w:hAnsi="Arial Narrow" w:cs="Arial Narrow"/>
                  <w:b/>
                </w:rPr>
                <w:t>(</w:t>
              </w:r>
              <w:hyperlink w:anchor="prilohaPpZ" w:history="1">
                <w:r w:rsidRPr="002F5928">
                  <w:rPr>
                    <w:rStyle w:val="Hypertextovprepojenie"/>
                    <w:rFonts w:ascii="Arial Narrow" w:hAnsi="Arial Narrow" w:cs="Arial Narrow"/>
                    <w:b/>
                    <w:u w:val="none"/>
                  </w:rPr>
                  <w:t>Príloha č. 2 výzvy</w:t>
                </w:r>
              </w:hyperlink>
              <w:r w:rsidRPr="002F5928">
                <w:rPr>
                  <w:rFonts w:ascii="Arial Narrow" w:hAnsi="Arial Narrow" w:cs="Arial Narrow"/>
                  <w:b/>
                </w:rPr>
                <w:t>)</w:t>
              </w:r>
              <w:r w:rsidRPr="002F5928">
                <w:rPr>
                  <w:rFonts w:ascii="Arial Narrow" w:hAnsi="Arial Narrow" w:cs="Arial Narrow"/>
                  <w:sz w:val="22"/>
                </w:rPr>
                <w:t>.</w:t>
              </w:r>
            </w:hyperlink>
          </w:p>
        </w:tc>
      </w:tr>
    </w:tbl>
    <w:tbl>
      <w:tblPr>
        <w:tblStyle w:val="Mriekatabuky1"/>
        <w:tblW w:w="10289" w:type="dxa"/>
        <w:jc w:val="center"/>
        <w:tblLook w:val="04A0" w:firstRow="1" w:lastRow="0" w:firstColumn="1" w:lastColumn="0" w:noHBand="0" w:noVBand="1"/>
      </w:tblPr>
      <w:tblGrid>
        <w:gridCol w:w="10289"/>
      </w:tblGrid>
      <w:tr w:rsidR="0018090A" w:rsidRPr="00623B9F" w14:paraId="55B1BCAD" w14:textId="77777777" w:rsidTr="0018090A">
        <w:trPr>
          <w:trHeight w:val="649"/>
          <w:jc w:val="center"/>
        </w:trPr>
        <w:tc>
          <w:tcPr>
            <w:tcW w:w="10289" w:type="dxa"/>
            <w:shd w:val="clear" w:color="auto" w:fill="FDE9D9" w:themeFill="accent6" w:themeFillTint="33"/>
            <w:vAlign w:val="center"/>
          </w:tcPr>
          <w:p w14:paraId="4B0D3B88" w14:textId="77777777" w:rsidR="0018090A" w:rsidRPr="00623B9F" w:rsidRDefault="0018090A" w:rsidP="0018090A">
            <w:pPr>
              <w:keepNext/>
              <w:spacing w:after="120"/>
              <w:rPr>
                <w:rFonts w:ascii="Arial Narrow" w:hAnsi="Arial Narrow" w:cs="Arial Narrow"/>
              </w:rPr>
            </w:pPr>
            <w:bookmarkStart w:id="7" w:name="kontakty"/>
            <w:r w:rsidRPr="00623B9F">
              <w:rPr>
                <w:rFonts w:ascii="Arial Narrow" w:hAnsi="Arial Narrow" w:cs="Arial Narrow"/>
                <w:b/>
                <w:bCs/>
                <w:sz w:val="24"/>
                <w:szCs w:val="24"/>
              </w:rPr>
              <w:lastRenderedPageBreak/>
              <w:t>1.7 KONTAKTNÉ ÚDAJE SO OPII / RO OPII A SPÔSOB KOMUNIKÁCIE S </w:t>
            </w:r>
            <w:bookmarkEnd w:id="7"/>
            <w:r w:rsidRPr="00623B9F">
              <w:rPr>
                <w:rFonts w:ascii="Arial Narrow" w:hAnsi="Arial Narrow" w:cs="Arial Narrow"/>
                <w:b/>
                <w:bCs/>
                <w:sz w:val="24"/>
                <w:szCs w:val="24"/>
              </w:rPr>
              <w:t>SO OPII / RO OPII</w:t>
            </w:r>
          </w:p>
        </w:tc>
      </w:tr>
      <w:tr w:rsidR="004510AA" w:rsidRPr="00623B9F" w14:paraId="2B16F7C0" w14:textId="77777777" w:rsidTr="0018090A">
        <w:trPr>
          <w:trHeight w:val="1067"/>
          <w:jc w:val="center"/>
        </w:trPr>
        <w:tc>
          <w:tcPr>
            <w:tcW w:w="10289" w:type="dxa"/>
          </w:tcPr>
          <w:p w14:paraId="1EA024BF" w14:textId="77777777" w:rsidR="00ED038F" w:rsidRPr="00623B9F" w:rsidRDefault="00247F8C" w:rsidP="002772AF">
            <w:pPr>
              <w:keepNext/>
              <w:spacing w:after="120"/>
              <w:rPr>
                <w:rFonts w:ascii="Arial Narrow" w:hAnsi="Arial Narrow"/>
              </w:rPr>
            </w:pPr>
            <w:r w:rsidRPr="00623B9F">
              <w:rPr>
                <w:rFonts w:ascii="Arial Narrow" w:hAnsi="Arial Narrow" w:cs="Arial Narrow"/>
              </w:rPr>
              <w:t xml:space="preserve">V tabuľke nižšie </w:t>
            </w:r>
            <w:r w:rsidR="0060397D" w:rsidRPr="00623B9F">
              <w:rPr>
                <w:rFonts w:ascii="Arial Narrow" w:hAnsi="Arial Narrow" w:cs="Arial Narrow"/>
              </w:rPr>
              <w:t>sú</w:t>
            </w:r>
            <w:r w:rsidRPr="00623B9F">
              <w:rPr>
                <w:rFonts w:ascii="Arial Narrow" w:hAnsi="Arial Narrow" w:cs="Arial Narrow"/>
              </w:rPr>
              <w:t xml:space="preserve"> uveden</w:t>
            </w:r>
            <w:r w:rsidR="0060397D" w:rsidRPr="00623B9F">
              <w:rPr>
                <w:rFonts w:ascii="Arial Narrow" w:hAnsi="Arial Narrow" w:cs="Arial Narrow"/>
              </w:rPr>
              <w:t>é</w:t>
            </w:r>
            <w:r w:rsidRPr="00623B9F">
              <w:rPr>
                <w:rFonts w:ascii="Arial Narrow" w:hAnsi="Arial Narrow" w:cs="Arial Narrow"/>
              </w:rPr>
              <w:t xml:space="preserve"> kontakt</w:t>
            </w:r>
            <w:r w:rsidR="0060397D" w:rsidRPr="00623B9F">
              <w:rPr>
                <w:rFonts w:ascii="Arial Narrow" w:hAnsi="Arial Narrow" w:cs="Arial Narrow"/>
              </w:rPr>
              <w:t>y</w:t>
            </w:r>
            <w:r w:rsidRPr="00623B9F">
              <w:rPr>
                <w:rFonts w:ascii="Arial Narrow" w:hAnsi="Arial Narrow" w:cs="Arial Narrow"/>
              </w:rPr>
              <w:t>, na ktorý sa žiadateľ môže obrátiť pre bližšie i</w:t>
            </w:r>
            <w:r w:rsidR="0060397D" w:rsidRPr="00623B9F">
              <w:rPr>
                <w:rFonts w:ascii="Arial Narrow" w:hAnsi="Arial Narrow" w:cs="Arial Narrow"/>
              </w:rPr>
              <w:t xml:space="preserve">nformácie </w:t>
            </w:r>
            <w:r w:rsidRPr="00623B9F">
              <w:rPr>
                <w:rFonts w:ascii="Arial Narrow" w:hAnsi="Arial Narrow" w:cs="Arial Narrow"/>
              </w:rPr>
              <w:t>pri spracovaní</w:t>
            </w:r>
            <w:r w:rsidR="0060397D" w:rsidRPr="00623B9F">
              <w:rPr>
                <w:rFonts w:ascii="Arial Narrow" w:hAnsi="Arial Narrow" w:cs="Arial Narrow"/>
              </w:rPr>
              <w:t xml:space="preserve"> a predkladaní</w:t>
            </w:r>
            <w:r w:rsidRPr="00623B9F">
              <w:rPr>
                <w:rFonts w:ascii="Arial Narrow" w:hAnsi="Arial Narrow" w:cs="Arial Narrow"/>
              </w:rPr>
              <w:t xml:space="preserve"> </w:t>
            </w:r>
            <w:r w:rsidR="00E00C20" w:rsidRPr="00623B9F">
              <w:rPr>
                <w:rFonts w:ascii="Arial Narrow" w:hAnsi="Arial Narrow" w:cs="Arial Narrow"/>
              </w:rPr>
              <w:t>Ž</w:t>
            </w:r>
            <w:r w:rsidR="0060397D" w:rsidRPr="00623B9F">
              <w:rPr>
                <w:rFonts w:ascii="Arial Narrow" w:hAnsi="Arial Narrow" w:cs="Arial Narrow"/>
              </w:rPr>
              <w:t>iadosti o NFP.</w:t>
            </w:r>
          </w:p>
          <w:tbl>
            <w:tblPr>
              <w:tblpPr w:leftFromText="141" w:rightFromText="141" w:vertAnchor="text" w:horzAnchor="margin" w:tblpY="13"/>
              <w:tblOverlap w:val="never"/>
              <w:tblW w:w="10057"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0A0" w:firstRow="1" w:lastRow="0" w:firstColumn="1" w:lastColumn="0" w:noHBand="0" w:noVBand="0"/>
            </w:tblPr>
            <w:tblGrid>
              <w:gridCol w:w="1835"/>
              <w:gridCol w:w="4111"/>
              <w:gridCol w:w="4111"/>
            </w:tblGrid>
            <w:tr w:rsidR="00ED038F" w:rsidRPr="00623B9F" w14:paraId="74B209ED" w14:textId="77777777" w:rsidTr="00E13FF4">
              <w:trPr>
                <w:trHeight w:val="549"/>
              </w:trPr>
              <w:tc>
                <w:tcPr>
                  <w:tcW w:w="1835" w:type="dxa"/>
                  <w:tcBorders>
                    <w:top w:val="single" w:sz="6" w:space="0" w:color="BFBFBF"/>
                    <w:left w:val="single" w:sz="6" w:space="0" w:color="BFBFBF"/>
                    <w:bottom w:val="single" w:sz="6" w:space="0" w:color="BFBFBF"/>
                    <w:right w:val="single" w:sz="6" w:space="0" w:color="BFBFBF"/>
                  </w:tcBorders>
                  <w:shd w:val="clear" w:color="auto" w:fill="D9D9D9" w:themeFill="background1" w:themeFillShade="D9"/>
                </w:tcPr>
                <w:p w14:paraId="00AE7C72" w14:textId="77777777" w:rsidR="00ED038F" w:rsidRPr="00623B9F" w:rsidRDefault="00ED038F" w:rsidP="002772AF">
                  <w:pPr>
                    <w:keepNext/>
                    <w:rPr>
                      <w:rFonts w:cs="Arial Narrow,SimSun"/>
                      <w:b/>
                      <w:bCs/>
                      <w:lang w:eastAsia="sk-SK"/>
                    </w:rPr>
                  </w:pPr>
                  <w:r w:rsidRPr="00623B9F">
                    <w:rPr>
                      <w:rFonts w:cs="Arial Narrow"/>
                      <w:b/>
                      <w:bCs/>
                    </w:rPr>
                    <w:t>Organizácia</w:t>
                  </w:r>
                </w:p>
                <w:p w14:paraId="40E8D8B6" w14:textId="77777777" w:rsidR="00ED038F" w:rsidRPr="00623B9F" w:rsidRDefault="00ED038F" w:rsidP="002772AF">
                  <w:pPr>
                    <w:keepNext/>
                    <w:rPr>
                      <w:rFonts w:eastAsia="SimSun"/>
                      <w:b/>
                      <w:bCs/>
                      <w:lang w:eastAsia="sk-SK"/>
                    </w:rPr>
                  </w:pPr>
                </w:p>
                <w:p w14:paraId="3FCE99E8" w14:textId="77777777" w:rsidR="00ED038F" w:rsidRPr="00623B9F" w:rsidRDefault="00ED038F" w:rsidP="002772AF">
                  <w:pPr>
                    <w:keepNext/>
                    <w:rPr>
                      <w:rFonts w:eastAsia="SimSun"/>
                      <w:b/>
                      <w:bCs/>
                      <w:lang w:eastAsia="sk-SK"/>
                    </w:rPr>
                  </w:pPr>
                </w:p>
              </w:tc>
              <w:tc>
                <w:tcPr>
                  <w:tcW w:w="4111" w:type="dxa"/>
                  <w:tcBorders>
                    <w:top w:val="single" w:sz="6" w:space="0" w:color="BFBFBF"/>
                    <w:left w:val="single" w:sz="6" w:space="0" w:color="BFBFBF"/>
                    <w:bottom w:val="single" w:sz="6" w:space="0" w:color="BFBFBF"/>
                    <w:right w:val="single" w:sz="6" w:space="0" w:color="BFBFBF"/>
                  </w:tcBorders>
                  <w:shd w:val="clear" w:color="auto" w:fill="D9D9D9" w:themeFill="background1" w:themeFillShade="D9"/>
                </w:tcPr>
                <w:p w14:paraId="73F32BC6" w14:textId="77777777" w:rsidR="00ED038F" w:rsidRPr="00623B9F" w:rsidRDefault="00ED038F" w:rsidP="002772AF">
                  <w:pPr>
                    <w:keepNext/>
                    <w:rPr>
                      <w:rFonts w:cs="Arial Narrow,SimSun"/>
                      <w:b/>
                      <w:bCs/>
                      <w:lang w:eastAsia="sk-SK"/>
                    </w:rPr>
                  </w:pPr>
                  <w:r w:rsidRPr="00623B9F">
                    <w:rPr>
                      <w:rFonts w:cs="Arial Narrow"/>
                      <w:b/>
                      <w:bCs/>
                      <w:lang w:eastAsia="sk-SK"/>
                    </w:rPr>
                    <w:t>Popis hlavných činností vo vzťahu k</w:t>
                  </w:r>
                  <w:r w:rsidR="00B9017E" w:rsidRPr="00623B9F">
                    <w:rPr>
                      <w:rFonts w:cs="Arial Narrow"/>
                      <w:b/>
                      <w:bCs/>
                      <w:lang w:eastAsia="sk-SK"/>
                    </w:rPr>
                    <w:t> </w:t>
                  </w:r>
                  <w:r w:rsidRPr="00623B9F">
                    <w:rPr>
                      <w:rFonts w:cs="Arial Narrow"/>
                      <w:b/>
                      <w:bCs/>
                      <w:lang w:eastAsia="sk-SK"/>
                    </w:rPr>
                    <w:t>žiadateľovi</w:t>
                  </w:r>
                </w:p>
              </w:tc>
              <w:tc>
                <w:tcPr>
                  <w:tcW w:w="4111" w:type="dxa"/>
                  <w:tcBorders>
                    <w:top w:val="single" w:sz="6" w:space="0" w:color="BFBFBF"/>
                    <w:left w:val="single" w:sz="6" w:space="0" w:color="BFBFBF"/>
                    <w:bottom w:val="single" w:sz="6" w:space="0" w:color="BFBFBF"/>
                    <w:right w:val="single" w:sz="6" w:space="0" w:color="BFBFBF"/>
                  </w:tcBorders>
                  <w:shd w:val="clear" w:color="auto" w:fill="D9D9D9" w:themeFill="background1" w:themeFillShade="D9"/>
                </w:tcPr>
                <w:p w14:paraId="52E34A9B" w14:textId="77777777" w:rsidR="00ED038F" w:rsidRPr="00623B9F" w:rsidRDefault="00ED038F" w:rsidP="002772AF">
                  <w:pPr>
                    <w:keepNext/>
                    <w:rPr>
                      <w:rFonts w:cs="Arial Narrow,SimSun"/>
                      <w:b/>
                      <w:bCs/>
                      <w:lang w:eastAsia="sk-SK"/>
                    </w:rPr>
                  </w:pPr>
                  <w:r w:rsidRPr="00623B9F">
                    <w:rPr>
                      <w:rFonts w:cs="Arial Narrow"/>
                      <w:b/>
                      <w:bCs/>
                      <w:lang w:eastAsia="sk-SK"/>
                    </w:rPr>
                    <w:t>Kontakt</w:t>
                  </w:r>
                </w:p>
              </w:tc>
            </w:tr>
            <w:tr w:rsidR="00B47C93" w:rsidRPr="00623B9F" w14:paraId="508C4ECE" w14:textId="77777777" w:rsidTr="001958AD">
              <w:trPr>
                <w:trHeight w:val="2892"/>
              </w:trPr>
              <w:tc>
                <w:tcPr>
                  <w:tcW w:w="1835" w:type="dxa"/>
                  <w:tcBorders>
                    <w:top w:val="single" w:sz="6" w:space="0" w:color="BFBFBF"/>
                    <w:left w:val="single" w:sz="6" w:space="0" w:color="BFBFBF"/>
                    <w:bottom w:val="single" w:sz="6" w:space="0" w:color="BFBFBF"/>
                    <w:right w:val="single" w:sz="6" w:space="0" w:color="BFBFBF"/>
                  </w:tcBorders>
                </w:tcPr>
                <w:p w14:paraId="6D33BF55" w14:textId="77777777" w:rsidR="00B47C93" w:rsidRPr="00623B9F" w:rsidRDefault="00B47C93" w:rsidP="002772AF">
                  <w:pPr>
                    <w:keepNext/>
                    <w:rPr>
                      <w:rFonts w:cs="Arial Narrow,SimSun"/>
                      <w:sz w:val="18"/>
                      <w:szCs w:val="18"/>
                      <w:lang w:eastAsia="sk-SK"/>
                    </w:rPr>
                  </w:pPr>
                  <w:r w:rsidRPr="00623B9F">
                    <w:rPr>
                      <w:b/>
                      <w:sz w:val="18"/>
                      <w:szCs w:val="18"/>
                      <w:lang w:eastAsia="sk-SK"/>
                    </w:rPr>
                    <w:t>Sprostredkovateľský orgán OPII (SO OPII)</w:t>
                  </w:r>
                </w:p>
              </w:tc>
              <w:tc>
                <w:tcPr>
                  <w:tcW w:w="4111" w:type="dxa"/>
                  <w:tcBorders>
                    <w:top w:val="single" w:sz="6" w:space="0" w:color="BFBFBF"/>
                    <w:left w:val="single" w:sz="6" w:space="0" w:color="BFBFBF"/>
                    <w:bottom w:val="single" w:sz="6" w:space="0" w:color="BFBFBF"/>
                    <w:right w:val="single" w:sz="6" w:space="0" w:color="BFBFBF"/>
                  </w:tcBorders>
                </w:tcPr>
                <w:p w14:paraId="754011FE" w14:textId="3CE611A2" w:rsidR="00B47C93" w:rsidRPr="00623B9F" w:rsidRDefault="00B47C93" w:rsidP="002772AF">
                  <w:pPr>
                    <w:keepNext/>
                    <w:ind w:left="-31" w:hanging="1"/>
                    <w:rPr>
                      <w:rFonts w:eastAsia="SimSun"/>
                      <w:sz w:val="18"/>
                      <w:szCs w:val="18"/>
                      <w:lang w:eastAsia="sk-SK"/>
                    </w:rPr>
                  </w:pPr>
                  <w:r w:rsidRPr="00623B9F">
                    <w:rPr>
                      <w:rFonts w:eastAsia="SimSun"/>
                      <w:b/>
                      <w:sz w:val="18"/>
                      <w:szCs w:val="18"/>
                      <w:lang w:eastAsia="sk-SK"/>
                    </w:rPr>
                    <w:t>SO</w:t>
                  </w:r>
                  <w:r w:rsidRPr="00623B9F">
                    <w:rPr>
                      <w:rFonts w:eastAsia="SimSun"/>
                      <w:sz w:val="18"/>
                      <w:szCs w:val="18"/>
                      <w:lang w:eastAsia="sk-SK"/>
                    </w:rPr>
                    <w:t xml:space="preserve"> </w:t>
                  </w:r>
                  <w:r w:rsidRPr="00623B9F">
                    <w:rPr>
                      <w:rFonts w:eastAsia="SimSun"/>
                      <w:b/>
                      <w:sz w:val="18"/>
                      <w:szCs w:val="18"/>
                      <w:lang w:eastAsia="sk-SK"/>
                    </w:rPr>
                    <w:t>OPII</w:t>
                  </w:r>
                  <w:r w:rsidRPr="00623B9F">
                    <w:rPr>
                      <w:rFonts w:eastAsia="SimSun"/>
                      <w:sz w:val="18"/>
                      <w:szCs w:val="18"/>
                      <w:lang w:eastAsia="sk-SK"/>
                    </w:rPr>
                    <w:t xml:space="preserve"> zodpovedá za operatívne riadenie PO7 OPII. Vo vzťahu k žiadateľovi </w:t>
                  </w:r>
                  <w:r w:rsidRPr="00623B9F">
                    <w:rPr>
                      <w:rFonts w:eastAsia="SimSun"/>
                      <w:b/>
                      <w:sz w:val="18"/>
                      <w:szCs w:val="18"/>
                      <w:lang w:eastAsia="sk-SK"/>
                    </w:rPr>
                    <w:t>pripravuje výzvy</w:t>
                  </w:r>
                  <w:r w:rsidRPr="00623B9F">
                    <w:rPr>
                      <w:rFonts w:eastAsia="SimSun"/>
                      <w:sz w:val="18"/>
                      <w:szCs w:val="18"/>
                      <w:lang w:eastAsia="sk-SK"/>
                    </w:rPr>
                    <w:t xml:space="preserve"> na predkladanie Žiadosti o NFP a uzatvára zmluvy o poskytnutí NFP</w:t>
                  </w:r>
                  <w:r w:rsidR="00A64F38">
                    <w:rPr>
                      <w:rFonts w:eastAsia="SimSun"/>
                      <w:sz w:val="18"/>
                      <w:szCs w:val="18"/>
                      <w:lang w:eastAsia="sk-SK"/>
                    </w:rPr>
                    <w:t xml:space="preserve"> alebo vydáva Rozhodnutia o Žiadosti o NFP (ak je poskytovateľ a prijímateľ tá istá osoba)</w:t>
                  </w:r>
                  <w:r w:rsidRPr="00623B9F">
                    <w:rPr>
                      <w:rFonts w:eastAsia="SimSun"/>
                      <w:sz w:val="18"/>
                      <w:szCs w:val="18"/>
                      <w:lang w:eastAsia="sk-SK"/>
                    </w:rPr>
                    <w:t xml:space="preserve">. Je orgánom, s ktorým komunikuje žiadateľ. SO OPII </w:t>
                  </w:r>
                  <w:r w:rsidRPr="00623B9F">
                    <w:rPr>
                      <w:rFonts w:eastAsia="SimSun"/>
                      <w:b/>
                      <w:sz w:val="18"/>
                      <w:szCs w:val="18"/>
                      <w:lang w:eastAsia="sk-SK"/>
                    </w:rPr>
                    <w:t>poskytne žiadateľovi konzultácie</w:t>
                  </w:r>
                  <w:r w:rsidRPr="00623B9F">
                    <w:rPr>
                      <w:rFonts w:eastAsia="SimSun"/>
                      <w:sz w:val="18"/>
                      <w:szCs w:val="18"/>
                      <w:lang w:eastAsia="sk-SK"/>
                    </w:rPr>
                    <w:t xml:space="preserve"> potrebné pre vypracovanie a predloženie Žiadosti o NFP. </w:t>
                  </w:r>
                </w:p>
                <w:p w14:paraId="19D55ADE" w14:textId="77C9A565" w:rsidR="00B47C93" w:rsidRPr="00623B9F" w:rsidRDefault="00B47C93" w:rsidP="002772AF">
                  <w:pPr>
                    <w:keepNext/>
                    <w:ind w:left="-31" w:hanging="1"/>
                    <w:rPr>
                      <w:rFonts w:eastAsia="SimSun"/>
                      <w:b/>
                      <w:sz w:val="18"/>
                      <w:szCs w:val="18"/>
                      <w:lang w:eastAsia="sk-SK"/>
                    </w:rPr>
                  </w:pPr>
                  <w:r w:rsidRPr="00623B9F">
                    <w:rPr>
                      <w:rFonts w:eastAsia="SimSun"/>
                      <w:b/>
                      <w:sz w:val="18"/>
                      <w:szCs w:val="18"/>
                      <w:lang w:eastAsia="sk-SK"/>
                    </w:rPr>
                    <w:t xml:space="preserve">Pre informácie ohľadne vypracovania </w:t>
                  </w:r>
                  <w:r w:rsidR="00212B65" w:rsidRPr="00623B9F">
                    <w:rPr>
                      <w:rFonts w:eastAsia="SimSun"/>
                      <w:b/>
                      <w:sz w:val="18"/>
                      <w:szCs w:val="18"/>
                      <w:lang w:eastAsia="sk-SK"/>
                    </w:rPr>
                    <w:t>projektového zámeru</w:t>
                  </w:r>
                  <w:r w:rsidR="00DC47A0" w:rsidRPr="00623B9F">
                    <w:rPr>
                      <w:rStyle w:val="Odkaznapoznmkupodiarou"/>
                      <w:rFonts w:eastAsia="SimSun"/>
                      <w:b/>
                      <w:sz w:val="18"/>
                      <w:szCs w:val="18"/>
                      <w:lang w:eastAsia="sk-SK"/>
                    </w:rPr>
                    <w:footnoteReference w:id="18"/>
                  </w:r>
                  <w:r w:rsidR="004C79EB" w:rsidRPr="00623B9F">
                    <w:rPr>
                      <w:rFonts w:eastAsia="SimSun"/>
                      <w:b/>
                      <w:sz w:val="18"/>
                      <w:szCs w:val="18"/>
                      <w:lang w:eastAsia="sk-SK"/>
                    </w:rPr>
                    <w:t xml:space="preserve"> a prístupu k projektu</w:t>
                  </w:r>
                  <w:r w:rsidRPr="00623B9F">
                    <w:rPr>
                      <w:rFonts w:eastAsia="SimSun"/>
                      <w:b/>
                      <w:sz w:val="18"/>
                      <w:szCs w:val="18"/>
                      <w:lang w:eastAsia="sk-SK"/>
                    </w:rPr>
                    <w:t xml:space="preserve"> kontaktuje žiadateľ sekciu informačných technológii verejnej správy (SITVS)</w:t>
                  </w:r>
                  <w:r w:rsidR="00655DC0">
                    <w:rPr>
                      <w:rFonts w:eastAsia="SimSun"/>
                      <w:b/>
                      <w:sz w:val="18"/>
                      <w:szCs w:val="18"/>
                      <w:lang w:eastAsia="sk-SK"/>
                    </w:rPr>
                    <w:t xml:space="preserve"> - </w:t>
                  </w:r>
                  <w:hyperlink r:id="rId22" w:history="1">
                    <w:r w:rsidR="001B512F" w:rsidRPr="00573519">
                      <w:rPr>
                        <w:rStyle w:val="Hypertextovprepojenie"/>
                        <w:rFonts w:eastAsia="SimSun"/>
                        <w:b/>
                        <w:sz w:val="18"/>
                        <w:szCs w:val="18"/>
                        <w:lang w:eastAsia="sk-SK"/>
                      </w:rPr>
                      <w:t>allopk@mirri.gov.sk</w:t>
                    </w:r>
                  </w:hyperlink>
                  <w:r w:rsidRPr="00623B9F">
                    <w:rPr>
                      <w:rFonts w:eastAsia="SimSun"/>
                      <w:b/>
                      <w:sz w:val="18"/>
                      <w:szCs w:val="18"/>
                      <w:lang w:eastAsia="sk-SK"/>
                    </w:rPr>
                    <w:t xml:space="preserve">. </w:t>
                  </w:r>
                </w:p>
                <w:p w14:paraId="290BA7A7" w14:textId="77777777" w:rsidR="00B47C93" w:rsidRPr="00623B9F" w:rsidRDefault="00B47C93" w:rsidP="002772AF">
                  <w:pPr>
                    <w:keepNext/>
                    <w:ind w:left="-31" w:hanging="1"/>
                    <w:rPr>
                      <w:rFonts w:cs="Arial Narrow,SimSun"/>
                      <w:sz w:val="18"/>
                      <w:szCs w:val="18"/>
                      <w:lang w:eastAsia="sk-SK"/>
                    </w:rPr>
                  </w:pPr>
                </w:p>
              </w:tc>
              <w:tc>
                <w:tcPr>
                  <w:tcW w:w="4111" w:type="dxa"/>
                  <w:tcBorders>
                    <w:top w:val="single" w:sz="6" w:space="0" w:color="BFBFBF"/>
                    <w:left w:val="single" w:sz="6" w:space="0" w:color="BFBFBF"/>
                    <w:bottom w:val="single" w:sz="6" w:space="0" w:color="BFBFBF"/>
                    <w:right w:val="single" w:sz="6" w:space="0" w:color="BFBFBF"/>
                  </w:tcBorders>
                </w:tcPr>
                <w:p w14:paraId="3F2B8391" w14:textId="77777777" w:rsidR="003C0AA2" w:rsidRPr="00623B9F" w:rsidRDefault="002B34E5" w:rsidP="002772AF">
                  <w:pPr>
                    <w:keepNext/>
                    <w:rPr>
                      <w:b/>
                      <w:sz w:val="18"/>
                      <w:szCs w:val="18"/>
                      <w:lang w:eastAsia="sk-SK"/>
                    </w:rPr>
                  </w:pPr>
                  <w:r w:rsidRPr="00623B9F">
                    <w:rPr>
                      <w:b/>
                      <w:sz w:val="18"/>
                      <w:szCs w:val="18"/>
                      <w:lang w:eastAsia="sk-SK"/>
                    </w:rPr>
                    <w:t>Ministerstvo investícií, regionálneho rozvoja a informatizácie Slovenskej republiky</w:t>
                  </w:r>
                </w:p>
                <w:p w14:paraId="0363199C" w14:textId="77777777" w:rsidR="00B47C93" w:rsidRPr="00623B9F" w:rsidRDefault="00B47C93" w:rsidP="002772AF">
                  <w:pPr>
                    <w:keepNext/>
                    <w:rPr>
                      <w:rFonts w:cs="Arial Narrow,Arial,SimSun"/>
                      <w:sz w:val="18"/>
                      <w:szCs w:val="18"/>
                      <w:lang w:eastAsia="sk-SK"/>
                    </w:rPr>
                  </w:pPr>
                  <w:r w:rsidRPr="00623B9F">
                    <w:rPr>
                      <w:sz w:val="18"/>
                      <w:szCs w:val="18"/>
                      <w:lang w:eastAsia="sk-SK"/>
                    </w:rPr>
                    <w:t>Sekcia sprostredkovateľského orgánu informatizácie spoločnosti</w:t>
                  </w:r>
                </w:p>
                <w:p w14:paraId="0BDA378A" w14:textId="77777777" w:rsidR="00B47C93" w:rsidRPr="00623B9F" w:rsidRDefault="00B47C93" w:rsidP="002772AF">
                  <w:pPr>
                    <w:keepNext/>
                    <w:rPr>
                      <w:rFonts w:cs="Arial Narrow,SimSun"/>
                      <w:sz w:val="18"/>
                      <w:szCs w:val="18"/>
                      <w:lang w:eastAsia="sk-SK"/>
                    </w:rPr>
                  </w:pPr>
                  <w:r w:rsidRPr="00623B9F">
                    <w:rPr>
                      <w:sz w:val="18"/>
                      <w:szCs w:val="18"/>
                      <w:lang w:eastAsia="sk-SK"/>
                    </w:rPr>
                    <w:t>Štefánikova 15</w:t>
                  </w:r>
                </w:p>
                <w:p w14:paraId="4D914FA5" w14:textId="77777777" w:rsidR="00B47C93" w:rsidRPr="00623B9F" w:rsidRDefault="00B47C93" w:rsidP="002772AF">
                  <w:pPr>
                    <w:keepNext/>
                    <w:rPr>
                      <w:rFonts w:cs="Arial Narrow,Arial,SimSun"/>
                      <w:b/>
                      <w:bCs/>
                      <w:sz w:val="18"/>
                      <w:szCs w:val="18"/>
                      <w:lang w:eastAsia="sk-SK"/>
                    </w:rPr>
                  </w:pPr>
                  <w:r w:rsidRPr="00623B9F">
                    <w:rPr>
                      <w:sz w:val="18"/>
                      <w:szCs w:val="18"/>
                      <w:lang w:eastAsia="sk-SK"/>
                    </w:rPr>
                    <w:t>811 05 Bratislava</w:t>
                  </w:r>
                </w:p>
                <w:p w14:paraId="5AA954B7" w14:textId="77777777" w:rsidR="00B47C93" w:rsidRPr="00623B9F" w:rsidRDefault="00B47C93" w:rsidP="002772AF">
                  <w:pPr>
                    <w:keepNext/>
                    <w:rPr>
                      <w:rFonts w:eastAsia="SimSun" w:cs="Arial"/>
                      <w:b/>
                      <w:bCs/>
                      <w:sz w:val="10"/>
                      <w:szCs w:val="10"/>
                      <w:lang w:eastAsia="sk-SK"/>
                    </w:rPr>
                  </w:pPr>
                </w:p>
                <w:p w14:paraId="2D23E046" w14:textId="77777777" w:rsidR="00B47C93" w:rsidRPr="00623B9F" w:rsidRDefault="00B47C93" w:rsidP="002772AF">
                  <w:pPr>
                    <w:keepNext/>
                    <w:rPr>
                      <w:rFonts w:cs="Arial Narrow,Arial,SimSun"/>
                      <w:b/>
                      <w:bCs/>
                      <w:sz w:val="18"/>
                      <w:szCs w:val="18"/>
                      <w:lang w:eastAsia="sk-SK"/>
                    </w:rPr>
                  </w:pPr>
                  <w:r w:rsidRPr="00623B9F">
                    <w:rPr>
                      <w:sz w:val="18"/>
                      <w:szCs w:val="18"/>
                      <w:lang w:eastAsia="sk-SK"/>
                    </w:rPr>
                    <w:t>tel.: 00421/2/2092 8190</w:t>
                  </w:r>
                </w:p>
                <w:p w14:paraId="545FB791" w14:textId="77777777" w:rsidR="0060397D" w:rsidRPr="00623B9F" w:rsidRDefault="008374D4" w:rsidP="002772AF">
                  <w:pPr>
                    <w:keepNext/>
                    <w:rPr>
                      <w:sz w:val="18"/>
                      <w:szCs w:val="18"/>
                      <w:lang w:eastAsia="sk-SK"/>
                    </w:rPr>
                  </w:pPr>
                  <w:hyperlink r:id="rId23" w:history="1">
                    <w:r w:rsidR="0060397D" w:rsidRPr="00623B9F">
                      <w:rPr>
                        <w:rStyle w:val="Hypertextovprepojenie"/>
                        <w:sz w:val="18"/>
                        <w:szCs w:val="18"/>
                        <w:lang w:eastAsia="sk-SK"/>
                      </w:rPr>
                      <w:t>https://www.mirri.gov.sk/</w:t>
                    </w:r>
                  </w:hyperlink>
                  <w:r w:rsidR="0060397D" w:rsidRPr="00623B9F">
                    <w:rPr>
                      <w:sz w:val="18"/>
                      <w:szCs w:val="18"/>
                      <w:lang w:eastAsia="sk-SK"/>
                    </w:rPr>
                    <w:t xml:space="preserve">  </w:t>
                  </w:r>
                </w:p>
                <w:p w14:paraId="77122338" w14:textId="3D96FAFA" w:rsidR="00B47C93" w:rsidRPr="00623B9F" w:rsidRDefault="00B47C93" w:rsidP="002772AF">
                  <w:pPr>
                    <w:keepNext/>
                    <w:rPr>
                      <w:color w:val="0000FF"/>
                      <w:sz w:val="18"/>
                      <w:szCs w:val="18"/>
                      <w:u w:val="single"/>
                      <w:lang w:eastAsia="sk-SK"/>
                    </w:rPr>
                  </w:pPr>
                  <w:r w:rsidRPr="00623B9F">
                    <w:rPr>
                      <w:sz w:val="18"/>
                      <w:szCs w:val="18"/>
                      <w:lang w:eastAsia="sk-SK"/>
                    </w:rPr>
                    <w:t xml:space="preserve">e-mail: </w:t>
                  </w:r>
                  <w:hyperlink r:id="rId24" w:history="1">
                    <w:r w:rsidR="001B512F" w:rsidRPr="00573519">
                      <w:rPr>
                        <w:rStyle w:val="Hypertextovprepojenie"/>
                        <w:sz w:val="18"/>
                        <w:szCs w:val="18"/>
                        <w:lang w:eastAsia="sk-SK"/>
                      </w:rPr>
                      <w:t>po7opii@mirri.gov.sk</w:t>
                    </w:r>
                  </w:hyperlink>
                </w:p>
                <w:p w14:paraId="0DDE0A9E" w14:textId="77777777" w:rsidR="00B47C93" w:rsidRPr="00623B9F" w:rsidRDefault="00B47C93" w:rsidP="002772AF">
                  <w:pPr>
                    <w:keepNext/>
                    <w:rPr>
                      <w:color w:val="0000FF"/>
                      <w:sz w:val="10"/>
                      <w:szCs w:val="10"/>
                      <w:u w:val="single"/>
                      <w:lang w:eastAsia="sk-SK"/>
                    </w:rPr>
                  </w:pPr>
                </w:p>
                <w:p w14:paraId="1A49F8D6" w14:textId="77777777" w:rsidR="00B47C93" w:rsidRPr="00623B9F" w:rsidRDefault="00B47C93" w:rsidP="002772AF">
                  <w:pPr>
                    <w:keepNext/>
                    <w:rPr>
                      <w:rFonts w:eastAsia="SimSun"/>
                      <w:color w:val="0000FF"/>
                      <w:sz w:val="18"/>
                      <w:szCs w:val="18"/>
                      <w:u w:val="single"/>
                      <w:lang w:eastAsia="sk-SK"/>
                    </w:rPr>
                  </w:pPr>
                  <w:r w:rsidRPr="00623B9F">
                    <w:rPr>
                      <w:rFonts w:eastAsia="SimSun"/>
                      <w:b/>
                      <w:color w:val="0000FF"/>
                      <w:sz w:val="18"/>
                      <w:szCs w:val="18"/>
                      <w:u w:val="single"/>
                      <w:lang w:eastAsia="sk-SK"/>
                    </w:rPr>
                    <w:t>Úradné hodiny podateľne</w:t>
                  </w:r>
                  <w:r w:rsidRPr="00623B9F">
                    <w:rPr>
                      <w:rFonts w:eastAsia="SimSun"/>
                      <w:color w:val="0000FF"/>
                      <w:sz w:val="18"/>
                      <w:szCs w:val="18"/>
                      <w:u w:val="single"/>
                      <w:lang w:eastAsia="sk-SK"/>
                    </w:rPr>
                    <w:t>:</w:t>
                  </w:r>
                </w:p>
                <w:p w14:paraId="22DBEE61" w14:textId="77777777" w:rsidR="00B47C93" w:rsidRPr="00623B9F" w:rsidRDefault="00B47C93" w:rsidP="002772AF">
                  <w:pPr>
                    <w:keepNext/>
                    <w:rPr>
                      <w:rFonts w:eastAsia="SimSun"/>
                      <w:sz w:val="18"/>
                      <w:szCs w:val="18"/>
                      <w:lang w:eastAsia="sk-SK"/>
                    </w:rPr>
                  </w:pPr>
                  <w:r w:rsidRPr="00623B9F">
                    <w:rPr>
                      <w:rFonts w:eastAsia="SimSun"/>
                      <w:sz w:val="18"/>
                      <w:szCs w:val="18"/>
                      <w:lang w:eastAsia="sk-SK"/>
                    </w:rPr>
                    <w:t>pondelok - štvrtok: 9:00 - 11:30 hod. a 12:30 - 14:30 hod.</w:t>
                  </w:r>
                  <w:r w:rsidRPr="00623B9F">
                    <w:rPr>
                      <w:rFonts w:eastAsia="SimSun"/>
                      <w:sz w:val="18"/>
                      <w:szCs w:val="18"/>
                      <w:lang w:eastAsia="sk-SK"/>
                    </w:rPr>
                    <w:br/>
                    <w:t>piatok: 9:00 - 11:30 hod. a 12:30 - 14:00 hod.</w:t>
                  </w:r>
                </w:p>
                <w:p w14:paraId="6A54C166" w14:textId="77777777" w:rsidR="00B47C93" w:rsidRPr="00623B9F" w:rsidRDefault="008374D4" w:rsidP="002772AF">
                  <w:pPr>
                    <w:keepNext/>
                    <w:rPr>
                      <w:rFonts w:cs="Arial Narrow,SimSun"/>
                      <w:sz w:val="18"/>
                      <w:szCs w:val="18"/>
                      <w:lang w:eastAsia="sk-SK"/>
                    </w:rPr>
                  </w:pPr>
                  <w:hyperlink r:id="rId25" w:history="1">
                    <w:r w:rsidR="0060397D" w:rsidRPr="00623B9F">
                      <w:rPr>
                        <w:rStyle w:val="Hypertextovprepojenie"/>
                        <w:rFonts w:cs="Arial Narrow,SimSun"/>
                        <w:sz w:val="18"/>
                        <w:szCs w:val="18"/>
                        <w:lang w:eastAsia="sk-SK"/>
                      </w:rPr>
                      <w:t>https://www.mirri.gov.sk/podatelna/</w:t>
                    </w:r>
                  </w:hyperlink>
                  <w:r w:rsidR="0060397D" w:rsidRPr="00623B9F">
                    <w:rPr>
                      <w:rFonts w:cs="Arial Narrow,SimSun"/>
                      <w:sz w:val="18"/>
                      <w:szCs w:val="18"/>
                      <w:lang w:eastAsia="sk-SK"/>
                    </w:rPr>
                    <w:t xml:space="preserve"> </w:t>
                  </w:r>
                </w:p>
              </w:tc>
            </w:tr>
            <w:tr w:rsidR="00B47C93" w:rsidRPr="00623B9F" w14:paraId="6A1A21A9" w14:textId="77777777" w:rsidTr="00E13FF4">
              <w:trPr>
                <w:trHeight w:val="1400"/>
              </w:trPr>
              <w:tc>
                <w:tcPr>
                  <w:tcW w:w="1835" w:type="dxa"/>
                  <w:tcBorders>
                    <w:top w:val="single" w:sz="6" w:space="0" w:color="BFBFBF"/>
                    <w:left w:val="single" w:sz="6" w:space="0" w:color="BFBFBF"/>
                    <w:bottom w:val="single" w:sz="6" w:space="0" w:color="BFBFBF"/>
                    <w:right w:val="single" w:sz="6" w:space="0" w:color="BFBFBF"/>
                  </w:tcBorders>
                </w:tcPr>
                <w:p w14:paraId="31B80C21" w14:textId="77777777" w:rsidR="00B47C93" w:rsidRPr="00623B9F" w:rsidRDefault="00B47C93" w:rsidP="002772AF">
                  <w:pPr>
                    <w:keepNext/>
                    <w:rPr>
                      <w:rFonts w:cs="Arial Narrow,SimSun"/>
                      <w:sz w:val="18"/>
                      <w:szCs w:val="18"/>
                      <w:lang w:eastAsia="sk-SK"/>
                    </w:rPr>
                  </w:pPr>
                  <w:r w:rsidRPr="00623B9F">
                    <w:rPr>
                      <w:b/>
                      <w:sz w:val="18"/>
                      <w:szCs w:val="18"/>
                      <w:lang w:eastAsia="sk-SK"/>
                    </w:rPr>
                    <w:t>Riadiaci orgán OPII (RO OPII)</w:t>
                  </w:r>
                </w:p>
              </w:tc>
              <w:tc>
                <w:tcPr>
                  <w:tcW w:w="4111" w:type="dxa"/>
                  <w:tcBorders>
                    <w:top w:val="single" w:sz="6" w:space="0" w:color="BFBFBF"/>
                    <w:left w:val="single" w:sz="6" w:space="0" w:color="BFBFBF"/>
                    <w:bottom w:val="single" w:sz="6" w:space="0" w:color="BFBFBF"/>
                    <w:right w:val="single" w:sz="6" w:space="0" w:color="BFBFBF"/>
                  </w:tcBorders>
                </w:tcPr>
                <w:p w14:paraId="7CB618EA" w14:textId="77777777" w:rsidR="00B47C93" w:rsidRPr="00623B9F" w:rsidRDefault="00B47C93" w:rsidP="002772AF">
                  <w:pPr>
                    <w:keepNext/>
                    <w:ind w:left="-31" w:hanging="1"/>
                    <w:rPr>
                      <w:rFonts w:cs="Arial Narrow,SimSun"/>
                      <w:sz w:val="18"/>
                      <w:szCs w:val="18"/>
                      <w:lang w:eastAsia="sk-SK"/>
                    </w:rPr>
                  </w:pPr>
                  <w:r w:rsidRPr="00623B9F">
                    <w:rPr>
                      <w:rFonts w:eastAsia="SimSun"/>
                      <w:sz w:val="18"/>
                      <w:szCs w:val="18"/>
                      <w:lang w:eastAsia="sk-SK"/>
                    </w:rPr>
                    <w:t xml:space="preserve">RO OPII je orgánom zodpovedným za celkové riadenie a koordináciu OPII vrátane výkonu kontroly verejného obstarávania. Žiadateľ kontaktuje RO OPII v súvislosti s výkonom </w:t>
                  </w:r>
                  <w:r w:rsidRPr="00623B9F">
                    <w:rPr>
                      <w:rFonts w:eastAsia="SimSun"/>
                      <w:b/>
                      <w:sz w:val="18"/>
                      <w:szCs w:val="18"/>
                      <w:lang w:eastAsia="sk-SK"/>
                    </w:rPr>
                    <w:t>kontroly verejného obstarávania</w:t>
                  </w:r>
                  <w:r w:rsidRPr="00623B9F">
                    <w:rPr>
                      <w:rFonts w:eastAsia="SimSun"/>
                      <w:sz w:val="18"/>
                      <w:szCs w:val="18"/>
                      <w:lang w:eastAsia="sk-SK"/>
                    </w:rPr>
                    <w:t xml:space="preserve"> a v prípade sťažností a podaní ohľadom postupov riadenia OPII.</w:t>
                  </w:r>
                </w:p>
              </w:tc>
              <w:tc>
                <w:tcPr>
                  <w:tcW w:w="4111" w:type="dxa"/>
                  <w:tcBorders>
                    <w:top w:val="single" w:sz="6" w:space="0" w:color="BFBFBF"/>
                    <w:left w:val="single" w:sz="6" w:space="0" w:color="BFBFBF"/>
                    <w:bottom w:val="single" w:sz="6" w:space="0" w:color="BFBFBF"/>
                    <w:right w:val="single" w:sz="6" w:space="0" w:color="BFBFBF"/>
                  </w:tcBorders>
                </w:tcPr>
                <w:p w14:paraId="70E6BB6C" w14:textId="77777777" w:rsidR="00B47C93" w:rsidRPr="00623B9F" w:rsidRDefault="00B47C93" w:rsidP="002772AF">
                  <w:pPr>
                    <w:keepNext/>
                    <w:spacing w:before="40"/>
                    <w:ind w:left="-8"/>
                    <w:rPr>
                      <w:rFonts w:cs="Arial Narrow,Arial Black,SimSun"/>
                      <w:b/>
                      <w:sz w:val="18"/>
                      <w:szCs w:val="18"/>
                      <w:lang w:eastAsia="sk-SK"/>
                    </w:rPr>
                  </w:pPr>
                  <w:r w:rsidRPr="00623B9F">
                    <w:rPr>
                      <w:b/>
                      <w:sz w:val="18"/>
                      <w:szCs w:val="18"/>
                      <w:lang w:eastAsia="sk-SK"/>
                    </w:rPr>
                    <w:t>Ministerstvo dopravy a výstavby SR</w:t>
                  </w:r>
                  <w:r w:rsidRPr="00623B9F" w:rsidDel="00DB7946">
                    <w:rPr>
                      <w:rFonts w:cs="Arial Narrow,Arial Black,SimSun"/>
                      <w:b/>
                      <w:sz w:val="18"/>
                      <w:szCs w:val="18"/>
                      <w:lang w:eastAsia="sk-SK"/>
                    </w:rPr>
                    <w:t xml:space="preserve"> </w:t>
                  </w:r>
                </w:p>
                <w:p w14:paraId="5EB10629" w14:textId="77777777" w:rsidR="00B47C93" w:rsidRPr="00623B9F" w:rsidRDefault="00B47C93" w:rsidP="002772AF">
                  <w:pPr>
                    <w:keepNext/>
                    <w:rPr>
                      <w:rFonts w:cs="Arial Narrow,Arial,SimSun"/>
                      <w:sz w:val="18"/>
                      <w:szCs w:val="18"/>
                      <w:lang w:eastAsia="sk-SK"/>
                    </w:rPr>
                  </w:pPr>
                  <w:r w:rsidRPr="00623B9F">
                    <w:rPr>
                      <w:sz w:val="18"/>
                      <w:szCs w:val="18"/>
                      <w:lang w:eastAsia="sk-SK"/>
                    </w:rPr>
                    <w:t>Sekcia riadenia projektov</w:t>
                  </w:r>
                </w:p>
                <w:p w14:paraId="48462A56" w14:textId="77777777" w:rsidR="00B47C93" w:rsidRPr="00623B9F" w:rsidRDefault="00B47C93" w:rsidP="002772AF">
                  <w:pPr>
                    <w:keepNext/>
                    <w:rPr>
                      <w:rFonts w:cs="Arial Narrow,SimSun"/>
                      <w:sz w:val="18"/>
                      <w:szCs w:val="18"/>
                      <w:lang w:eastAsia="sk-SK"/>
                    </w:rPr>
                  </w:pPr>
                  <w:r w:rsidRPr="00623B9F">
                    <w:rPr>
                      <w:sz w:val="18"/>
                      <w:szCs w:val="18"/>
                      <w:lang w:eastAsia="sk-SK"/>
                    </w:rPr>
                    <w:t xml:space="preserve">Námestie Slobody 6 </w:t>
                  </w:r>
                </w:p>
                <w:p w14:paraId="46D2FE1B" w14:textId="77777777" w:rsidR="00B47C93" w:rsidRPr="00623B9F" w:rsidRDefault="00B47C93" w:rsidP="002772AF">
                  <w:pPr>
                    <w:keepNext/>
                    <w:rPr>
                      <w:rFonts w:cs="Arial Narrow,Arial,SimSun"/>
                      <w:sz w:val="18"/>
                      <w:szCs w:val="18"/>
                      <w:lang w:eastAsia="sk-SK"/>
                    </w:rPr>
                  </w:pPr>
                  <w:r w:rsidRPr="00623B9F">
                    <w:rPr>
                      <w:sz w:val="18"/>
                      <w:szCs w:val="18"/>
                      <w:lang w:eastAsia="sk-SK"/>
                    </w:rPr>
                    <w:t>810 05 Bratislava</w:t>
                  </w:r>
                </w:p>
                <w:p w14:paraId="276B3BFC" w14:textId="77777777" w:rsidR="00B47C93" w:rsidRPr="00623B9F" w:rsidRDefault="00B47C93" w:rsidP="002772AF">
                  <w:pPr>
                    <w:keepNext/>
                    <w:spacing w:line="240" w:lineRule="atLeast"/>
                    <w:rPr>
                      <w:sz w:val="18"/>
                      <w:szCs w:val="18"/>
                      <w:lang w:eastAsia="sk-SK"/>
                    </w:rPr>
                  </w:pPr>
                </w:p>
                <w:p w14:paraId="57E8F4C8" w14:textId="77777777" w:rsidR="00B47C93" w:rsidRPr="00623B9F" w:rsidRDefault="00B47C93" w:rsidP="002772AF">
                  <w:pPr>
                    <w:keepNext/>
                    <w:spacing w:line="240" w:lineRule="atLeast"/>
                    <w:rPr>
                      <w:rFonts w:cs="Arial Narrow,SimSun"/>
                      <w:color w:val="17365D" w:themeColor="text2" w:themeShade="BF"/>
                      <w:sz w:val="18"/>
                      <w:szCs w:val="18"/>
                      <w:lang w:eastAsia="sk-SK"/>
                    </w:rPr>
                  </w:pPr>
                  <w:r w:rsidRPr="00623B9F">
                    <w:rPr>
                      <w:sz w:val="18"/>
                      <w:szCs w:val="18"/>
                      <w:lang w:eastAsia="sk-SK"/>
                    </w:rPr>
                    <w:t>tel.: 00421/2/ 5949 4111</w:t>
                  </w:r>
                </w:p>
                <w:p w14:paraId="1F038C60" w14:textId="77777777" w:rsidR="00B47C93" w:rsidRPr="00623B9F" w:rsidRDefault="008374D4" w:rsidP="002772AF">
                  <w:pPr>
                    <w:keepNext/>
                    <w:rPr>
                      <w:rFonts w:eastAsia="SimSun"/>
                      <w:color w:val="17365D" w:themeColor="text2" w:themeShade="BF"/>
                      <w:sz w:val="18"/>
                      <w:szCs w:val="18"/>
                      <w:lang w:eastAsia="sk-SK"/>
                    </w:rPr>
                  </w:pPr>
                  <w:hyperlink r:id="rId26" w:history="1">
                    <w:r w:rsidR="0060397D" w:rsidRPr="00623B9F">
                      <w:rPr>
                        <w:rStyle w:val="Hypertextovprepojenie"/>
                        <w:sz w:val="18"/>
                        <w:szCs w:val="18"/>
                      </w:rPr>
                      <w:t>https://www.opii.gov.sk/</w:t>
                    </w:r>
                  </w:hyperlink>
                </w:p>
                <w:p w14:paraId="662D120B" w14:textId="4160FAA7" w:rsidR="00B47C93" w:rsidRPr="00623B9F" w:rsidRDefault="00B47C93" w:rsidP="002772AF">
                  <w:pPr>
                    <w:keepNext/>
                    <w:spacing w:after="120" w:line="240" w:lineRule="atLeast"/>
                    <w:rPr>
                      <w:rFonts w:eastAsia="SimSun" w:cs="Arial"/>
                      <w:sz w:val="18"/>
                      <w:szCs w:val="18"/>
                      <w:lang w:eastAsia="sk-SK"/>
                    </w:rPr>
                  </w:pPr>
                  <w:r w:rsidRPr="00623B9F">
                    <w:rPr>
                      <w:sz w:val="18"/>
                      <w:szCs w:val="18"/>
                      <w:lang w:eastAsia="sk-SK"/>
                    </w:rPr>
                    <w:t xml:space="preserve">e-mail: </w:t>
                  </w:r>
                  <w:hyperlink r:id="rId27" w:history="1">
                    <w:r w:rsidRPr="00623B9F">
                      <w:rPr>
                        <w:rStyle w:val="Hypertextovprepojenie"/>
                        <w:sz w:val="18"/>
                        <w:szCs w:val="18"/>
                        <w:lang w:eastAsia="sk-SK"/>
                      </w:rPr>
                      <w:t>opii@opii.gov.sk</w:t>
                    </w:r>
                  </w:hyperlink>
                </w:p>
              </w:tc>
            </w:tr>
          </w:tbl>
          <w:p w14:paraId="078A3F4B" w14:textId="77777777" w:rsidR="00CE7891" w:rsidRPr="00623B9F" w:rsidRDefault="00CE7891" w:rsidP="002772AF">
            <w:pPr>
              <w:keepNext/>
              <w:spacing w:before="120"/>
              <w:rPr>
                <w:rFonts w:ascii="Arial Narrow" w:hAnsi="Arial Narrow" w:cs="Arial Narrow"/>
              </w:rPr>
            </w:pPr>
            <w:r w:rsidRPr="00623B9F">
              <w:rPr>
                <w:rFonts w:ascii="Arial Narrow" w:hAnsi="Arial Narrow" w:cs="Arial Narrow"/>
              </w:rPr>
              <w:t xml:space="preserve">Na otázky žiadateľov zaslané písomne alebo elektronicky e-mailom, týkajúce sa výzvy, je SO OPII povinný odpovedať. SO OPII </w:t>
            </w:r>
            <w:r w:rsidR="0084640F" w:rsidRPr="00623B9F">
              <w:rPr>
                <w:rFonts w:ascii="Arial Narrow" w:hAnsi="Arial Narrow" w:cs="Arial Narrow"/>
              </w:rPr>
              <w:t xml:space="preserve">môže </w:t>
            </w:r>
            <w:r w:rsidRPr="00623B9F">
              <w:rPr>
                <w:rFonts w:ascii="Arial Narrow" w:hAnsi="Arial Narrow" w:cs="Arial Narrow"/>
              </w:rPr>
              <w:t>zverej</w:t>
            </w:r>
            <w:r w:rsidR="0084640F" w:rsidRPr="00623B9F">
              <w:rPr>
                <w:rFonts w:ascii="Arial Narrow" w:hAnsi="Arial Narrow" w:cs="Arial Narrow"/>
              </w:rPr>
              <w:t>niť</w:t>
            </w:r>
            <w:r w:rsidRPr="00623B9F">
              <w:rPr>
                <w:rFonts w:ascii="Arial Narrow" w:hAnsi="Arial Narrow" w:cs="Arial Narrow"/>
              </w:rPr>
              <w:t xml:space="preserve"> odpovede na často kladené otázky všeobecného charakteru prostredníctvom webových sídiel (viď vyššie uvedená tabuľka). </w:t>
            </w:r>
          </w:p>
          <w:p w14:paraId="5DAACD20" w14:textId="77777777" w:rsidR="00190C8D" w:rsidRPr="00623B9F" w:rsidRDefault="00CE7891" w:rsidP="002772AF">
            <w:pPr>
              <w:keepNext/>
              <w:spacing w:before="120"/>
              <w:rPr>
                <w:rFonts w:ascii="Arial Narrow" w:hAnsi="Arial Narrow" w:cs="Arial Narrow"/>
              </w:rPr>
            </w:pPr>
            <w:r w:rsidRPr="00623B9F">
              <w:rPr>
                <w:rFonts w:ascii="Arial Narrow" w:hAnsi="Arial Narrow" w:cs="Arial Narrow"/>
              </w:rPr>
              <w:t xml:space="preserve">V prípade, že žiadateľovi budú odpovede poskytnuté telefonicky alebo osobne ústnou formou a pokiaľ neboli spracované SO OPII do písomnej podoby, nebude možné ich považovať za záväzné. Písomne/elektronicky e-mailom poskytnuté informácie, vrátane odpovedí zverejnených v rámci často kladených otázok, majú záväzný charakter. </w:t>
            </w:r>
          </w:p>
          <w:p w14:paraId="7C8C3D42" w14:textId="77777777" w:rsidR="001C043D" w:rsidRPr="00623B9F" w:rsidRDefault="001C043D" w:rsidP="002772AF">
            <w:pPr>
              <w:keepNext/>
              <w:spacing w:before="120"/>
              <w:rPr>
                <w:rFonts w:ascii="Arial Narrow" w:hAnsi="Arial Narrow"/>
              </w:rPr>
            </w:pPr>
            <w:r w:rsidRPr="00623B9F">
              <w:rPr>
                <w:rFonts w:ascii="Arial Narrow" w:hAnsi="Arial Narrow" w:cs="Arial Narrow"/>
                <w:b/>
              </w:rPr>
              <w:t xml:space="preserve">Odporúčame žiadateľom priebežne sledovať webové sídlo </w:t>
            </w:r>
            <w:hyperlink r:id="rId28" w:history="1">
              <w:r w:rsidRPr="00623B9F">
                <w:rPr>
                  <w:rStyle w:val="Hypertextovprepojenie"/>
                  <w:rFonts w:ascii="Arial Narrow" w:hAnsi="Arial Narrow" w:cs="Arial Narrow"/>
                  <w:b/>
                </w:rPr>
                <w:t>https://www.mirri.gov.sk/</w:t>
              </w:r>
            </w:hyperlink>
            <w:r w:rsidR="008467AF" w:rsidRPr="00623B9F">
              <w:rPr>
                <w:rFonts w:ascii="Arial Narrow" w:hAnsi="Arial Narrow" w:cs="Arial Narrow"/>
                <w:b/>
              </w:rPr>
              <w:t xml:space="preserve">, kde budú </w:t>
            </w:r>
            <w:r w:rsidRPr="00623B9F">
              <w:rPr>
                <w:rFonts w:ascii="Arial Narrow" w:hAnsi="Arial Narrow" w:cs="Arial Narrow"/>
                <w:b/>
              </w:rPr>
              <w:t>zverejňované všetky aktuálne informácie súvisiace s výzvou, vrátane prípadných usmernení k výzve</w:t>
            </w:r>
            <w:r w:rsidRPr="00623B9F">
              <w:rPr>
                <w:rFonts w:ascii="Arial Narrow" w:hAnsi="Arial Narrow" w:cs="Arial Narrow"/>
              </w:rPr>
              <w:t>.</w:t>
            </w:r>
          </w:p>
        </w:tc>
      </w:tr>
    </w:tbl>
    <w:p w14:paraId="2B2B5472" w14:textId="77777777" w:rsidR="00785BE4" w:rsidRPr="00623B9F" w:rsidRDefault="00785BE4">
      <w:pPr>
        <w:jc w:val="center"/>
      </w:pPr>
    </w:p>
    <w:tbl>
      <w:tblPr>
        <w:tblStyle w:val="Mriekatabuky"/>
        <w:tblW w:w="10416" w:type="dxa"/>
        <w:jc w:val="center"/>
        <w:tblLayout w:type="fixed"/>
        <w:tblLook w:val="04A0" w:firstRow="1" w:lastRow="0" w:firstColumn="1" w:lastColumn="0" w:noHBand="0" w:noVBand="1"/>
      </w:tblPr>
      <w:tblGrid>
        <w:gridCol w:w="788"/>
        <w:gridCol w:w="3134"/>
        <w:gridCol w:w="6421"/>
        <w:gridCol w:w="73"/>
      </w:tblGrid>
      <w:tr w:rsidR="00785BE4" w:rsidRPr="00623B9F" w14:paraId="73DB3D65" w14:textId="77777777" w:rsidTr="00985753">
        <w:trPr>
          <w:trHeight w:hRule="exact" w:val="567"/>
          <w:jc w:val="center"/>
        </w:trPr>
        <w:tc>
          <w:tcPr>
            <w:tcW w:w="10416" w:type="dxa"/>
            <w:gridSpan w:val="4"/>
            <w:shd w:val="clear" w:color="auto" w:fill="FABF8F" w:themeFill="accent6" w:themeFillTint="99"/>
          </w:tcPr>
          <w:p w14:paraId="38536F22" w14:textId="77777777" w:rsidR="00170B6C" w:rsidRPr="00623B9F" w:rsidRDefault="00170B6C" w:rsidP="001871EF">
            <w:pPr>
              <w:pStyle w:val="Odsekzoznamu"/>
              <w:keepNext/>
              <w:numPr>
                <w:ilvl w:val="0"/>
                <w:numId w:val="32"/>
              </w:numPr>
              <w:spacing w:before="120" w:after="120"/>
              <w:ind w:left="714" w:hanging="357"/>
              <w:contextualSpacing w:val="0"/>
              <w:rPr>
                <w:rFonts w:ascii="Arial Narrow" w:hAnsi="Arial Narrow" w:cs="Arial Narrow"/>
                <w:b/>
                <w:bCs/>
                <w:sz w:val="28"/>
                <w:szCs w:val="28"/>
              </w:rPr>
            </w:pPr>
            <w:bookmarkStart w:id="8" w:name="_Ref211863565"/>
            <w:bookmarkStart w:id="9" w:name="_Toc212456273"/>
            <w:bookmarkStart w:id="10" w:name="_Toc216081321"/>
            <w:bookmarkStart w:id="11" w:name="_Toc216081379"/>
            <w:bookmarkStart w:id="12" w:name="_Toc233531511"/>
            <w:r w:rsidRPr="00623B9F">
              <w:rPr>
                <w:rFonts w:ascii="Arial Narrow" w:hAnsi="Arial Narrow" w:cs="Arial Narrow"/>
                <w:b/>
                <w:bCs/>
                <w:sz w:val="28"/>
                <w:szCs w:val="28"/>
              </w:rPr>
              <w:t>PODMIENKY POSKYTNUTIA PRÍSPEVKU</w:t>
            </w:r>
          </w:p>
        </w:tc>
      </w:tr>
      <w:tr w:rsidR="00785BE4" w:rsidRPr="00623B9F" w14:paraId="7103D841" w14:textId="77777777" w:rsidTr="001B512F">
        <w:trPr>
          <w:trHeight w:val="2187"/>
          <w:jc w:val="center"/>
        </w:trPr>
        <w:tc>
          <w:tcPr>
            <w:tcW w:w="10416" w:type="dxa"/>
            <w:gridSpan w:val="4"/>
          </w:tcPr>
          <w:p w14:paraId="4106BE74" w14:textId="77777777" w:rsidR="00843E4E" w:rsidRPr="00843E4E" w:rsidRDefault="00170B6C" w:rsidP="00843E4E">
            <w:pPr>
              <w:pStyle w:val="Zkladntext"/>
              <w:keepNext/>
              <w:spacing w:before="0" w:after="120"/>
              <w:rPr>
                <w:rFonts w:ascii="Arial Narrow" w:hAnsi="Arial Narrow" w:cs="Arial Narrow"/>
              </w:rPr>
            </w:pPr>
            <w:r w:rsidRPr="00623B9F">
              <w:rPr>
                <w:rFonts w:ascii="Arial Narrow" w:hAnsi="Arial Narrow" w:cs="Arial Narrow"/>
              </w:rPr>
              <w:t xml:space="preserve">Podmienky poskytnutia príspevku </w:t>
            </w:r>
            <w:r w:rsidR="00715870" w:rsidRPr="00623B9F">
              <w:rPr>
                <w:rFonts w:ascii="Arial Narrow" w:hAnsi="Arial Narrow" w:cs="Arial Narrow"/>
              </w:rPr>
              <w:t xml:space="preserve">(ďalej aj „PPP“) </w:t>
            </w:r>
            <w:r w:rsidR="00BB7F12" w:rsidRPr="00623B9F">
              <w:rPr>
                <w:rFonts w:ascii="Arial Narrow" w:hAnsi="Arial Narrow" w:cs="Arial Narrow"/>
              </w:rPr>
              <w:t>sú</w:t>
            </w:r>
            <w:r w:rsidRPr="00623B9F">
              <w:rPr>
                <w:rFonts w:ascii="Arial Narrow" w:hAnsi="Arial Narrow" w:cs="Arial Narrow"/>
              </w:rPr>
              <w:t xml:space="preserve"> podmien</w:t>
            </w:r>
            <w:r w:rsidR="00BB7F12" w:rsidRPr="00623B9F">
              <w:rPr>
                <w:rFonts w:ascii="Arial Narrow" w:hAnsi="Arial Narrow" w:cs="Arial Narrow"/>
              </w:rPr>
              <w:t>ky, ktoré overuje</w:t>
            </w:r>
            <w:r w:rsidRPr="00623B9F">
              <w:rPr>
                <w:rFonts w:ascii="Arial Narrow" w:hAnsi="Arial Narrow" w:cs="Arial Narrow"/>
              </w:rPr>
              <w:t xml:space="preserve"> SO OPII v procese schvaľovania </w:t>
            </w:r>
            <w:r w:rsidR="0084640F" w:rsidRPr="00623B9F">
              <w:rPr>
                <w:rFonts w:ascii="Arial Narrow" w:hAnsi="Arial Narrow" w:cs="Arial Narrow"/>
              </w:rPr>
              <w:t>Ž</w:t>
            </w:r>
            <w:r w:rsidRPr="00623B9F">
              <w:rPr>
                <w:rFonts w:ascii="Arial Narrow" w:hAnsi="Arial Narrow" w:cs="Arial Narrow"/>
              </w:rPr>
              <w:t>iadosti o</w:t>
            </w:r>
            <w:r w:rsidR="004C5AD7" w:rsidRPr="00623B9F">
              <w:rPr>
                <w:rFonts w:ascii="Arial Narrow" w:hAnsi="Arial Narrow" w:cs="Arial Narrow"/>
              </w:rPr>
              <w:t> </w:t>
            </w:r>
            <w:r w:rsidRPr="00623B9F">
              <w:rPr>
                <w:rFonts w:ascii="Arial Narrow" w:hAnsi="Arial Narrow" w:cs="Arial Narrow"/>
              </w:rPr>
              <w:t>NFP</w:t>
            </w:r>
            <w:r w:rsidR="004C5AD7" w:rsidRPr="00623B9F">
              <w:rPr>
                <w:rFonts w:ascii="Arial Narrow" w:hAnsi="Arial Narrow" w:cs="Arial Narrow"/>
              </w:rPr>
              <w:t xml:space="preserve"> </w:t>
            </w:r>
            <w:r w:rsidR="00843E4E" w:rsidRPr="00843E4E">
              <w:rPr>
                <w:rFonts w:ascii="Arial Narrow" w:hAnsi="Arial Narrow" w:cs="Arial Narrow"/>
              </w:rPr>
              <w:t>podľa § 19 zákona o príspevku z EŠIF, ktoré musí žiadateľ splniť na to, aby mu mohla byť schválená Žiadosť NFP.</w:t>
            </w:r>
            <w:r w:rsidR="00843E4E" w:rsidRPr="00843E4E">
              <w:rPr>
                <w:rFonts w:ascii="Arial Narrow" w:hAnsi="Arial Narrow" w:cs="Arial Narrow"/>
                <w:vertAlign w:val="superscript"/>
              </w:rPr>
              <w:footnoteReference w:id="19"/>
            </w:r>
          </w:p>
          <w:p w14:paraId="770708DD" w14:textId="77777777" w:rsidR="004C5AD7" w:rsidRPr="00623B9F" w:rsidRDefault="004C5AD7" w:rsidP="008B02C3">
            <w:pPr>
              <w:pStyle w:val="Zkladntext"/>
              <w:keepNext/>
              <w:spacing w:before="120" w:after="120"/>
              <w:rPr>
                <w:rFonts w:ascii="Arial Narrow" w:hAnsi="Arial Narrow"/>
              </w:rPr>
            </w:pPr>
            <w:r w:rsidRPr="00623B9F">
              <w:rPr>
                <w:rFonts w:ascii="Arial Narrow" w:hAnsi="Arial Narrow" w:cs="Arial Narrow"/>
              </w:rPr>
              <w:t xml:space="preserve">SO OPII môže pristúpiť k uplatneniu </w:t>
            </w:r>
            <w:r w:rsidRPr="00623B9F">
              <w:rPr>
                <w:rFonts w:ascii="Arial Narrow" w:hAnsi="Arial Narrow" w:cs="Arial Narrow"/>
                <w:b/>
              </w:rPr>
              <w:t>mimoriadneho opravného prostriedku</w:t>
            </w:r>
            <w:r w:rsidRPr="00623B9F">
              <w:rPr>
                <w:rFonts w:ascii="Arial Narrow" w:hAnsi="Arial Narrow" w:cs="Arial Narrow"/>
              </w:rPr>
              <w:t xml:space="preserve"> v zmysle § 24 zákona o príspevku z EŠIF, ak v čase medzi nadobudn</w:t>
            </w:r>
            <w:r w:rsidR="00CF19CF" w:rsidRPr="00623B9F">
              <w:rPr>
                <w:rFonts w:ascii="Arial Narrow" w:hAnsi="Arial Narrow" w:cs="Arial Narrow"/>
              </w:rPr>
              <w:t>u</w:t>
            </w:r>
            <w:r w:rsidRPr="00623B9F">
              <w:rPr>
                <w:rFonts w:ascii="Arial Narrow" w:hAnsi="Arial Narrow" w:cs="Arial Narrow"/>
              </w:rPr>
              <w:t>t</w:t>
            </w:r>
            <w:r w:rsidR="00CF19CF" w:rsidRPr="00623B9F">
              <w:rPr>
                <w:rFonts w:ascii="Arial Narrow" w:hAnsi="Arial Narrow" w:cs="Arial Narrow"/>
              </w:rPr>
              <w:t>í</w:t>
            </w:r>
            <w:r w:rsidRPr="00623B9F">
              <w:rPr>
                <w:rFonts w:ascii="Arial Narrow" w:hAnsi="Arial Narrow" w:cs="Arial Narrow"/>
              </w:rPr>
              <w:t>m právoplatnosti rozh</w:t>
            </w:r>
            <w:r w:rsidR="00702794" w:rsidRPr="00623B9F">
              <w:rPr>
                <w:rFonts w:ascii="Arial Narrow" w:hAnsi="Arial Narrow" w:cs="Arial Narrow"/>
              </w:rPr>
              <w:t>o</w:t>
            </w:r>
            <w:r w:rsidRPr="00623B9F">
              <w:rPr>
                <w:rFonts w:ascii="Arial Narrow" w:hAnsi="Arial Narrow" w:cs="Arial Narrow"/>
              </w:rPr>
              <w:t xml:space="preserve">dnutia o schválení </w:t>
            </w:r>
            <w:r w:rsidR="0084640F" w:rsidRPr="00623B9F">
              <w:rPr>
                <w:rFonts w:ascii="Arial Narrow" w:hAnsi="Arial Narrow" w:cs="Arial Narrow"/>
              </w:rPr>
              <w:t>Ž</w:t>
            </w:r>
            <w:r w:rsidRPr="00623B9F">
              <w:rPr>
                <w:rFonts w:ascii="Arial Narrow" w:hAnsi="Arial Narrow" w:cs="Arial Narrow"/>
              </w:rPr>
              <w:t>iadosti o NFP a zaslaním návrhu na uzavretie zmluvy o poskytnutí NFP zistí, že rozhodnutie bolo vydané v rozpore so zákonom o príspevku z</w:t>
            </w:r>
            <w:r w:rsidR="00BA2D3B" w:rsidRPr="00623B9F">
              <w:rPr>
                <w:rFonts w:ascii="Arial Narrow" w:hAnsi="Arial Narrow" w:cs="Arial Narrow"/>
              </w:rPr>
              <w:t> </w:t>
            </w:r>
            <w:r w:rsidRPr="00623B9F">
              <w:rPr>
                <w:rFonts w:ascii="Arial Narrow" w:hAnsi="Arial Narrow" w:cs="Arial Narrow"/>
              </w:rPr>
              <w:t>EŠIF</w:t>
            </w:r>
            <w:r w:rsidR="00BA2D3B" w:rsidRPr="00623B9F">
              <w:rPr>
                <w:rFonts w:ascii="Arial Narrow" w:hAnsi="Arial Narrow" w:cs="Arial Narrow"/>
              </w:rPr>
              <w:t xml:space="preserve"> (t</w:t>
            </w:r>
            <w:r w:rsidRPr="00623B9F">
              <w:rPr>
                <w:rFonts w:ascii="Arial Narrow" w:hAnsi="Arial Narrow" w:cs="Arial Narrow"/>
              </w:rPr>
              <w:t>.</w:t>
            </w:r>
            <w:r w:rsidR="00BA2D3B" w:rsidRPr="00623B9F">
              <w:rPr>
                <w:rFonts w:ascii="Arial Narrow" w:hAnsi="Arial Narrow" w:cs="Arial Narrow"/>
              </w:rPr>
              <w:t xml:space="preserve"> j. najmä ak niektorá z podmienok poskytnutia príspevku nie je splnená).</w:t>
            </w:r>
          </w:p>
          <w:p w14:paraId="63EC0835" w14:textId="77777777" w:rsidR="00715870" w:rsidRPr="00623B9F" w:rsidRDefault="00C94D75" w:rsidP="001B512F">
            <w:pPr>
              <w:keepNext/>
              <w:rPr>
                <w:rFonts w:ascii="Arial Narrow" w:hAnsi="Arial Narrow" w:cs="Arial Narrow"/>
                <w:b/>
                <w:bCs/>
              </w:rPr>
            </w:pPr>
            <w:r w:rsidRPr="00623B9F">
              <w:rPr>
                <w:rFonts w:ascii="Arial Narrow" w:hAnsi="Arial Narrow" w:cs="Arial Narrow"/>
                <w:b/>
                <w:bCs/>
              </w:rPr>
              <w:t xml:space="preserve">Na to, aby mohlo dôjsť k schváleniu </w:t>
            </w:r>
            <w:r w:rsidR="0084640F" w:rsidRPr="00623B9F">
              <w:rPr>
                <w:rFonts w:ascii="Arial Narrow" w:hAnsi="Arial Narrow" w:cs="Arial Narrow"/>
                <w:b/>
                <w:bCs/>
              </w:rPr>
              <w:t>Ž</w:t>
            </w:r>
            <w:r w:rsidR="00FE57C1" w:rsidRPr="00623B9F">
              <w:rPr>
                <w:rFonts w:ascii="Arial Narrow" w:hAnsi="Arial Narrow" w:cs="Arial Narrow"/>
                <w:b/>
                <w:bCs/>
              </w:rPr>
              <w:t xml:space="preserve">iadosti </w:t>
            </w:r>
            <w:r w:rsidRPr="00623B9F">
              <w:rPr>
                <w:rFonts w:ascii="Arial Narrow" w:hAnsi="Arial Narrow" w:cs="Arial Narrow"/>
                <w:b/>
                <w:bCs/>
              </w:rPr>
              <w:t>o</w:t>
            </w:r>
            <w:r w:rsidR="00FE57C1" w:rsidRPr="00623B9F">
              <w:rPr>
                <w:rFonts w:ascii="Arial Narrow" w:hAnsi="Arial Narrow" w:cs="Arial Narrow"/>
                <w:b/>
                <w:bCs/>
              </w:rPr>
              <w:t xml:space="preserve"> </w:t>
            </w:r>
            <w:r w:rsidRPr="00623B9F">
              <w:rPr>
                <w:rFonts w:ascii="Arial Narrow" w:hAnsi="Arial Narrow" w:cs="Arial Narrow"/>
                <w:b/>
                <w:bCs/>
              </w:rPr>
              <w:t>NFP musia byť </w:t>
            </w:r>
            <w:r w:rsidR="00170B6C" w:rsidRPr="00623B9F">
              <w:rPr>
                <w:rFonts w:ascii="Arial Narrow" w:hAnsi="Arial Narrow" w:cs="Arial Narrow"/>
                <w:b/>
                <w:bCs/>
              </w:rPr>
              <w:t>splne</w:t>
            </w:r>
            <w:r w:rsidRPr="00623B9F">
              <w:rPr>
                <w:rFonts w:ascii="Arial Narrow" w:hAnsi="Arial Narrow" w:cs="Arial Narrow"/>
                <w:b/>
                <w:bCs/>
              </w:rPr>
              <w:t xml:space="preserve">né </w:t>
            </w:r>
            <w:r w:rsidR="00170B6C" w:rsidRPr="00623B9F">
              <w:rPr>
                <w:rFonts w:ascii="Arial Narrow" w:hAnsi="Arial Narrow" w:cs="Arial Narrow"/>
                <w:b/>
                <w:bCs/>
              </w:rPr>
              <w:t>všetk</w:t>
            </w:r>
            <w:r w:rsidRPr="00623B9F">
              <w:rPr>
                <w:rFonts w:ascii="Arial Narrow" w:hAnsi="Arial Narrow" w:cs="Arial Narrow"/>
                <w:b/>
                <w:bCs/>
              </w:rPr>
              <w:t>y</w:t>
            </w:r>
            <w:r w:rsidR="00170B6C" w:rsidRPr="00623B9F">
              <w:rPr>
                <w:rFonts w:ascii="Arial Narrow" w:hAnsi="Arial Narrow" w:cs="Arial Narrow"/>
                <w:b/>
                <w:bCs/>
              </w:rPr>
              <w:t xml:space="preserve"> nižšie uveden</w:t>
            </w:r>
            <w:r w:rsidR="00FE57C1" w:rsidRPr="00623B9F">
              <w:rPr>
                <w:rFonts w:ascii="Arial Narrow" w:hAnsi="Arial Narrow" w:cs="Arial Narrow"/>
                <w:b/>
                <w:bCs/>
              </w:rPr>
              <w:t>é</w:t>
            </w:r>
            <w:r w:rsidR="00170B6C" w:rsidRPr="00623B9F">
              <w:rPr>
                <w:rFonts w:ascii="Arial Narrow" w:hAnsi="Arial Narrow" w:cs="Arial Narrow"/>
                <w:b/>
                <w:bCs/>
              </w:rPr>
              <w:t xml:space="preserve"> podmien</w:t>
            </w:r>
            <w:r w:rsidR="00FE57C1" w:rsidRPr="00623B9F">
              <w:rPr>
                <w:rFonts w:ascii="Arial Narrow" w:hAnsi="Arial Narrow" w:cs="Arial Narrow"/>
                <w:b/>
                <w:bCs/>
              </w:rPr>
              <w:t>ky</w:t>
            </w:r>
            <w:r w:rsidR="00170B6C" w:rsidRPr="00623B9F">
              <w:rPr>
                <w:rFonts w:ascii="Arial Narrow" w:hAnsi="Arial Narrow" w:cs="Arial Narrow"/>
                <w:b/>
                <w:bCs/>
              </w:rPr>
              <w:t xml:space="preserve"> poskytnutia príspevku</w:t>
            </w:r>
            <w:r w:rsidRPr="00623B9F">
              <w:rPr>
                <w:rFonts w:ascii="Arial Narrow" w:hAnsi="Arial Narrow" w:cs="Arial Narrow"/>
                <w:b/>
                <w:bCs/>
              </w:rPr>
              <w:t xml:space="preserve"> a zároveň nemôže byť daný dôvod na zastavenie konania podľa § 20 zákona o príspevku z EŠIF</w:t>
            </w:r>
            <w:r w:rsidR="00644CB2" w:rsidRPr="00623B9F">
              <w:rPr>
                <w:rFonts w:ascii="Arial Narrow" w:hAnsi="Arial Narrow" w:cs="Arial Narrow"/>
                <w:b/>
                <w:bCs/>
              </w:rPr>
              <w:t>.</w:t>
            </w:r>
            <w:r w:rsidR="00971F99" w:rsidRPr="00623B9F">
              <w:rPr>
                <w:rFonts w:ascii="Arial Narrow" w:hAnsi="Arial Narrow" w:cs="Arial Narrow"/>
                <w:b/>
                <w:bCs/>
              </w:rPr>
              <w:t xml:space="preserve"> </w:t>
            </w:r>
            <w:r w:rsidR="00644CB2" w:rsidRPr="00623B9F">
              <w:rPr>
                <w:rFonts w:ascii="Arial Narrow" w:hAnsi="Arial Narrow" w:cs="Arial Narrow"/>
                <w:b/>
                <w:bCs/>
              </w:rPr>
              <w:t>V rámci každej podmienky poskytnutia príspevku je uvedený popis podmienky poskytnutia príspevku</w:t>
            </w:r>
            <w:r w:rsidR="00E62E49" w:rsidRPr="00623B9F">
              <w:rPr>
                <w:rFonts w:ascii="Arial Narrow" w:hAnsi="Arial Narrow" w:cs="Arial Narrow"/>
                <w:b/>
                <w:bCs/>
              </w:rPr>
              <w:t>,</w:t>
            </w:r>
            <w:r w:rsidR="00644CB2" w:rsidRPr="00623B9F">
              <w:rPr>
                <w:rFonts w:ascii="Arial Narrow" w:hAnsi="Arial Narrow" w:cs="Arial Narrow"/>
                <w:b/>
                <w:bCs/>
              </w:rPr>
              <w:t xml:space="preserve"> </w:t>
            </w:r>
            <w:r w:rsidR="00E62E49" w:rsidRPr="00623B9F">
              <w:rPr>
                <w:rFonts w:ascii="Arial Narrow" w:hAnsi="Arial Narrow" w:cs="Arial Narrow"/>
                <w:b/>
                <w:bCs/>
              </w:rPr>
              <w:t xml:space="preserve">forma preukázania a spôsob overenia </w:t>
            </w:r>
            <w:r w:rsidR="00BB333B" w:rsidRPr="00623B9F">
              <w:rPr>
                <w:rFonts w:ascii="Arial Narrow" w:hAnsi="Arial Narrow" w:cs="Arial Narrow"/>
                <w:b/>
                <w:bCs/>
              </w:rPr>
              <w:t>j</w:t>
            </w:r>
            <w:r w:rsidR="00C7732C" w:rsidRPr="00623B9F">
              <w:rPr>
                <w:rFonts w:ascii="Arial Narrow" w:hAnsi="Arial Narrow" w:cs="Arial Narrow"/>
                <w:b/>
                <w:bCs/>
              </w:rPr>
              <w:t xml:space="preserve">ej </w:t>
            </w:r>
            <w:r w:rsidR="00644CB2" w:rsidRPr="00623B9F">
              <w:rPr>
                <w:rFonts w:ascii="Arial Narrow" w:hAnsi="Arial Narrow" w:cs="Arial Narrow"/>
                <w:b/>
                <w:bCs/>
              </w:rPr>
              <w:t>splnenia.</w:t>
            </w:r>
          </w:p>
        </w:tc>
      </w:tr>
      <w:bookmarkEnd w:id="8"/>
      <w:bookmarkEnd w:id="9"/>
      <w:bookmarkEnd w:id="10"/>
      <w:bookmarkEnd w:id="11"/>
      <w:bookmarkEnd w:id="12"/>
      <w:tr w:rsidR="00785BE4" w:rsidRPr="00623B9F" w14:paraId="0C4A0CA4" w14:textId="77777777" w:rsidTr="00985753">
        <w:trPr>
          <w:trHeight w:hRule="exact" w:val="567"/>
          <w:jc w:val="center"/>
        </w:trPr>
        <w:tc>
          <w:tcPr>
            <w:tcW w:w="10416" w:type="dxa"/>
            <w:gridSpan w:val="4"/>
            <w:shd w:val="clear" w:color="auto" w:fill="FFEDDE"/>
          </w:tcPr>
          <w:p w14:paraId="3B8C313F" w14:textId="77777777" w:rsidR="00BC6FCD" w:rsidRPr="00623B9F" w:rsidRDefault="008B02C3" w:rsidP="000C38F0">
            <w:pPr>
              <w:keepNext/>
              <w:spacing w:before="130" w:after="360"/>
              <w:rPr>
                <w:rFonts w:ascii="Arial Narrow" w:hAnsi="Arial Narrow" w:cs="Arial Narrow"/>
                <w:sz w:val="24"/>
                <w:szCs w:val="24"/>
              </w:rPr>
            </w:pPr>
            <w:r w:rsidRPr="00623B9F">
              <w:rPr>
                <w:rFonts w:ascii="Arial Narrow" w:hAnsi="Arial Narrow" w:cs="Arial Narrow"/>
                <w:sz w:val="24"/>
                <w:szCs w:val="24"/>
              </w:rPr>
              <w:t xml:space="preserve">2.1 </w:t>
            </w:r>
            <w:r w:rsidR="00BC6FCD" w:rsidRPr="00623B9F">
              <w:rPr>
                <w:rFonts w:ascii="Arial Narrow" w:hAnsi="Arial Narrow" w:cs="Arial Narrow"/>
                <w:sz w:val="24"/>
                <w:szCs w:val="24"/>
              </w:rPr>
              <w:t xml:space="preserve">Kategória podmienok poskytnutia príspevku: </w:t>
            </w:r>
            <w:r w:rsidR="00BC6FCD" w:rsidRPr="00623B9F">
              <w:rPr>
                <w:rFonts w:ascii="Arial Narrow" w:hAnsi="Arial Narrow" w:cs="Arial Narrow"/>
                <w:b/>
                <w:bCs/>
                <w:sz w:val="24"/>
                <w:szCs w:val="24"/>
              </w:rPr>
              <w:t>OPRÁVNENOSŤ ŽIADATEĽA</w:t>
            </w:r>
            <w:r w:rsidR="00A8516A" w:rsidRPr="00623B9F">
              <w:rPr>
                <w:rFonts w:ascii="Arial Narrow" w:hAnsi="Arial Narrow" w:cs="Arial Narrow"/>
                <w:b/>
                <w:bCs/>
                <w:sz w:val="24"/>
                <w:szCs w:val="24"/>
              </w:rPr>
              <w:t xml:space="preserve"> </w:t>
            </w:r>
          </w:p>
        </w:tc>
      </w:tr>
      <w:tr w:rsidR="00785BE4" w:rsidRPr="00623B9F" w14:paraId="67A100F0" w14:textId="77777777" w:rsidTr="00790520">
        <w:trPr>
          <w:trHeight w:hRule="exact" w:val="567"/>
          <w:jc w:val="center"/>
        </w:trPr>
        <w:tc>
          <w:tcPr>
            <w:tcW w:w="788" w:type="dxa"/>
          </w:tcPr>
          <w:p w14:paraId="0FD39F63" w14:textId="77777777" w:rsidR="001057AA" w:rsidRPr="00623B9F" w:rsidRDefault="001057AA">
            <w:pPr>
              <w:rPr>
                <w:rFonts w:ascii="Arial Narrow" w:hAnsi="Arial Narrow" w:cs="Arial Narrow"/>
                <w:b/>
                <w:bCs/>
              </w:rPr>
            </w:pPr>
            <w:r w:rsidRPr="00623B9F">
              <w:rPr>
                <w:rFonts w:ascii="Arial Narrow" w:hAnsi="Arial Narrow" w:cs="Arial Narrow"/>
                <w:b/>
                <w:bCs/>
              </w:rPr>
              <w:t>p.č.</w:t>
            </w:r>
          </w:p>
        </w:tc>
        <w:tc>
          <w:tcPr>
            <w:tcW w:w="3134" w:type="dxa"/>
          </w:tcPr>
          <w:p w14:paraId="44964818" w14:textId="77777777" w:rsidR="001057AA" w:rsidRPr="00623B9F" w:rsidRDefault="001057AA">
            <w:pPr>
              <w:rPr>
                <w:rFonts w:ascii="Arial Narrow" w:hAnsi="Arial Narrow" w:cs="Arial Narrow"/>
                <w:b/>
                <w:bCs/>
              </w:rPr>
            </w:pPr>
            <w:r w:rsidRPr="00623B9F">
              <w:rPr>
                <w:rFonts w:ascii="Arial Narrow" w:hAnsi="Arial Narrow" w:cs="Arial Narrow"/>
                <w:b/>
                <w:bCs/>
              </w:rPr>
              <w:t>Znenie podmienky poskytnutia príspevku</w:t>
            </w:r>
          </w:p>
        </w:tc>
        <w:tc>
          <w:tcPr>
            <w:tcW w:w="6494" w:type="dxa"/>
            <w:gridSpan w:val="2"/>
          </w:tcPr>
          <w:p w14:paraId="5458A439" w14:textId="77777777" w:rsidR="001057AA" w:rsidRPr="00623B9F" w:rsidRDefault="001057AA" w:rsidP="000C38F0">
            <w:pPr>
              <w:keepNext/>
              <w:rPr>
                <w:rFonts w:ascii="Arial Narrow" w:hAnsi="Arial Narrow" w:cs="Arial Narrow"/>
                <w:b/>
                <w:bCs/>
              </w:rPr>
            </w:pPr>
            <w:r w:rsidRPr="00623B9F">
              <w:rPr>
                <w:rFonts w:ascii="Arial Narrow" w:hAnsi="Arial Narrow" w:cs="Arial Narrow"/>
                <w:b/>
                <w:bCs/>
              </w:rPr>
              <w:t xml:space="preserve">Popis podmienky poskytnutia </w:t>
            </w:r>
            <w:r w:rsidR="00F93F8A" w:rsidRPr="00623B9F">
              <w:rPr>
                <w:rFonts w:ascii="Arial Narrow" w:hAnsi="Arial Narrow" w:cs="Arial Narrow"/>
                <w:b/>
                <w:bCs/>
              </w:rPr>
              <w:t xml:space="preserve">príspevku a formy jej overenia </w:t>
            </w:r>
            <w:r w:rsidRPr="00623B9F">
              <w:rPr>
                <w:rFonts w:ascii="Arial Narrow" w:hAnsi="Arial Narrow" w:cs="Arial Narrow"/>
                <w:b/>
                <w:bCs/>
              </w:rPr>
              <w:t xml:space="preserve">a preukázanie jej splnenia. </w:t>
            </w:r>
          </w:p>
        </w:tc>
      </w:tr>
      <w:tr w:rsidR="009139CB" w:rsidRPr="00623B9F" w14:paraId="2BCE2436" w14:textId="77777777" w:rsidTr="00586D99">
        <w:trPr>
          <w:trHeight w:val="3058"/>
          <w:jc w:val="center"/>
        </w:trPr>
        <w:tc>
          <w:tcPr>
            <w:tcW w:w="788" w:type="dxa"/>
            <w:vMerge w:val="restart"/>
          </w:tcPr>
          <w:p w14:paraId="26ADD60C" w14:textId="77777777" w:rsidR="009139CB" w:rsidRPr="00623B9F" w:rsidRDefault="009139CB" w:rsidP="00D865F7">
            <w:pPr>
              <w:pStyle w:val="Odsekzoznamu"/>
              <w:numPr>
                <w:ilvl w:val="0"/>
                <w:numId w:val="35"/>
              </w:numPr>
              <w:ind w:left="0" w:firstLine="0"/>
              <w:jc w:val="center"/>
              <w:rPr>
                <w:rFonts w:ascii="Arial Narrow" w:hAnsi="Arial Narrow" w:cs="Arial Narrow"/>
                <w:bCs/>
              </w:rPr>
            </w:pPr>
            <w:r w:rsidRPr="00623B9F">
              <w:rPr>
                <w:rFonts w:ascii="Arial Narrow" w:hAnsi="Arial Narrow" w:cs="Arial Narrow"/>
                <w:bCs/>
              </w:rPr>
              <w:lastRenderedPageBreak/>
              <w:t>1</w:t>
            </w:r>
          </w:p>
        </w:tc>
        <w:tc>
          <w:tcPr>
            <w:tcW w:w="3134" w:type="dxa"/>
            <w:vMerge w:val="restart"/>
            <w:shd w:val="clear" w:color="auto" w:fill="FDE9D9" w:themeFill="accent6" w:themeFillTint="33"/>
          </w:tcPr>
          <w:p w14:paraId="75F9628C" w14:textId="77777777" w:rsidR="009139CB" w:rsidRPr="00623B9F" w:rsidRDefault="008467AF" w:rsidP="00D912D9">
            <w:pPr>
              <w:rPr>
                <w:rFonts w:ascii="Arial Narrow" w:hAnsi="Arial Narrow" w:cs="Arial Narrow"/>
                <w:b/>
                <w:bCs/>
              </w:rPr>
            </w:pPr>
            <w:bookmarkStart w:id="13" w:name="opravneostziadatela"/>
            <w:r w:rsidRPr="00D7263C">
              <w:rPr>
                <w:rFonts w:ascii="Arial Narrow" w:hAnsi="Arial Narrow" w:cs="Arial Narrow"/>
                <w:b/>
                <w:bCs/>
              </w:rPr>
              <w:t xml:space="preserve">Oprávnenosť </w:t>
            </w:r>
            <w:r w:rsidR="00BB2A76" w:rsidRPr="00D7263C">
              <w:rPr>
                <w:rFonts w:ascii="Arial Narrow" w:hAnsi="Arial Narrow" w:cs="Arial Narrow"/>
                <w:b/>
                <w:bCs/>
              </w:rPr>
              <w:t>žiadateľa</w:t>
            </w:r>
            <w:bookmarkEnd w:id="13"/>
          </w:p>
        </w:tc>
        <w:tc>
          <w:tcPr>
            <w:tcW w:w="6494" w:type="dxa"/>
            <w:gridSpan w:val="2"/>
            <w:shd w:val="clear" w:color="auto" w:fill="ECF1F6"/>
          </w:tcPr>
          <w:p w14:paraId="76A7E801" w14:textId="77777777" w:rsidR="00370CD9" w:rsidRDefault="009139CB" w:rsidP="009A6D0B">
            <w:pPr>
              <w:spacing w:after="120"/>
              <w:rPr>
                <w:rFonts w:ascii="Arial Narrow" w:hAnsi="Arial Narrow" w:cs="Arial Narrow"/>
                <w:b/>
                <w:bCs/>
              </w:rPr>
            </w:pPr>
            <w:r w:rsidRPr="00623B9F">
              <w:rPr>
                <w:rFonts w:ascii="Arial Narrow" w:hAnsi="Arial Narrow" w:cs="Arial Narrow"/>
                <w:b/>
                <w:bCs/>
              </w:rPr>
              <w:t>V rámci tejto výzvy sú oprávnenými žiadateľmi</w:t>
            </w:r>
            <w:r w:rsidR="00370CD9">
              <w:rPr>
                <w:rFonts w:ascii="Arial Narrow" w:hAnsi="Arial Narrow" w:cs="Arial Narrow"/>
                <w:b/>
                <w:bCs/>
              </w:rPr>
              <w:t>:</w:t>
            </w:r>
          </w:p>
          <w:p w14:paraId="27F0FD3C" w14:textId="60856387" w:rsidR="00370CD9" w:rsidRDefault="0045501F" w:rsidP="00D618D7">
            <w:pPr>
              <w:pStyle w:val="Odsekzoznamu"/>
              <w:numPr>
                <w:ilvl w:val="0"/>
                <w:numId w:val="37"/>
              </w:numPr>
              <w:spacing w:after="120"/>
              <w:contextualSpacing w:val="0"/>
              <w:rPr>
                <w:rFonts w:ascii="Arial Narrow" w:hAnsi="Arial Narrow" w:cs="Arial Narrow"/>
                <w:b/>
                <w:bCs/>
              </w:rPr>
            </w:pPr>
            <w:r w:rsidRPr="00586D99">
              <w:rPr>
                <w:rFonts w:ascii="Arial Narrow" w:hAnsi="Arial Narrow" w:cs="Arial Narrow"/>
                <w:b/>
                <w:bCs/>
              </w:rPr>
              <w:t xml:space="preserve">orgány riadenia </w:t>
            </w:r>
            <w:r w:rsidR="00370CD9" w:rsidRPr="00370CD9">
              <w:rPr>
                <w:rFonts w:ascii="Arial Narrow" w:hAnsi="Arial Narrow" w:cs="Arial Narrow"/>
                <w:b/>
                <w:bCs/>
              </w:rPr>
              <w:t>informačných technol</w:t>
            </w:r>
            <w:r w:rsidR="00370CD9" w:rsidRPr="00586D99">
              <w:rPr>
                <w:rFonts w:ascii="Arial Narrow" w:hAnsi="Arial Narrow" w:cs="Arial Narrow"/>
                <w:b/>
                <w:bCs/>
              </w:rPr>
              <w:t>ógií verejnej správy</w:t>
            </w:r>
            <w:r w:rsidRPr="00586D99">
              <w:rPr>
                <w:rFonts w:ascii="Arial Narrow" w:hAnsi="Arial Narrow" w:cs="Arial Narrow"/>
                <w:b/>
                <w:bCs/>
              </w:rPr>
              <w:t xml:space="preserve"> podľa</w:t>
            </w:r>
            <w:r w:rsidR="00FE06A7">
              <w:rPr>
                <w:rFonts w:ascii="Arial Narrow" w:hAnsi="Arial Narrow" w:cs="Arial Narrow"/>
                <w:b/>
                <w:bCs/>
              </w:rPr>
              <w:t xml:space="preserve"> § 5 ods. (2) písm. a), b), d),</w:t>
            </w:r>
            <w:r w:rsidRPr="00586D99">
              <w:rPr>
                <w:rFonts w:ascii="Arial Narrow" w:hAnsi="Arial Narrow" w:cs="Arial Narrow"/>
                <w:b/>
                <w:bCs/>
              </w:rPr>
              <w:t> e)</w:t>
            </w:r>
            <w:r w:rsidR="000C5ED2" w:rsidRPr="000C5ED2">
              <w:rPr>
                <w:rStyle w:val="Odkaznapoznmkupodiarou"/>
                <w:rFonts w:ascii="Arial Narrow" w:hAnsi="Arial Narrow"/>
                <w:b/>
                <w:bCs/>
              </w:rPr>
              <w:footnoteReference w:id="20"/>
            </w:r>
            <w:r w:rsidR="00D42F15">
              <w:rPr>
                <w:rFonts w:ascii="Arial Narrow" w:hAnsi="Arial Narrow" w:cs="Arial Narrow"/>
                <w:b/>
                <w:bCs/>
              </w:rPr>
              <w:t xml:space="preserve"> </w:t>
            </w:r>
            <w:r w:rsidR="00FE06A7">
              <w:rPr>
                <w:rFonts w:ascii="Arial Narrow" w:hAnsi="Arial Narrow" w:cs="Arial Narrow"/>
                <w:b/>
                <w:bCs/>
              </w:rPr>
              <w:t>a h)</w:t>
            </w:r>
            <w:r w:rsidRPr="00586D99">
              <w:rPr>
                <w:rFonts w:ascii="Arial Narrow" w:hAnsi="Arial Narrow" w:cs="Arial Narrow"/>
                <w:b/>
                <w:bCs/>
              </w:rPr>
              <w:t xml:space="preserve"> </w:t>
            </w:r>
            <w:hyperlink r:id="rId29" w:history="1">
              <w:r w:rsidRPr="002F5928">
                <w:rPr>
                  <w:rStyle w:val="Hypertextovprepojenie"/>
                  <w:rFonts w:ascii="Arial Narrow" w:hAnsi="Arial Narrow" w:cs="Arial Narrow"/>
                  <w:bCs/>
                </w:rPr>
                <w:t xml:space="preserve">zákona </w:t>
              </w:r>
              <w:r w:rsidR="00370CD9" w:rsidRPr="002F5928">
                <w:rPr>
                  <w:rStyle w:val="Hypertextovprepojenie"/>
                  <w:rFonts w:ascii="Arial Narrow" w:hAnsi="Arial Narrow" w:cs="Arial Narrow"/>
                  <w:bCs/>
                </w:rPr>
                <w:t xml:space="preserve">č. </w:t>
              </w:r>
              <w:r w:rsidRPr="002F5928">
                <w:rPr>
                  <w:rStyle w:val="Hypertextovprepojenie"/>
                  <w:rFonts w:ascii="Arial Narrow" w:hAnsi="Arial Narrow" w:cs="Arial Narrow"/>
                  <w:bCs/>
                </w:rPr>
                <w:t>95/2019 Z.</w:t>
              </w:r>
              <w:r w:rsidR="00370CD9" w:rsidRPr="002F5928">
                <w:rPr>
                  <w:rStyle w:val="Hypertextovprepojenie"/>
                  <w:rFonts w:ascii="Arial Narrow" w:hAnsi="Arial Narrow" w:cs="Arial Narrow"/>
                  <w:bCs/>
                </w:rPr>
                <w:t xml:space="preserve"> </w:t>
              </w:r>
              <w:r w:rsidRPr="002F5928">
                <w:rPr>
                  <w:rStyle w:val="Hypertextovprepojenie"/>
                  <w:rFonts w:ascii="Arial Narrow" w:hAnsi="Arial Narrow" w:cs="Arial Narrow"/>
                  <w:bCs/>
                </w:rPr>
                <w:t>z</w:t>
              </w:r>
            </w:hyperlink>
            <w:r w:rsidRPr="00586D99">
              <w:rPr>
                <w:rFonts w:ascii="Arial Narrow" w:hAnsi="Arial Narrow" w:cs="Arial Narrow"/>
                <w:bCs/>
              </w:rPr>
              <w:t>.</w:t>
            </w:r>
            <w:r w:rsidR="00370CD9" w:rsidRPr="00586D99">
              <w:rPr>
                <w:rFonts w:ascii="Arial Narrow" w:hAnsi="Arial Narrow" w:cs="Arial Narrow"/>
                <w:bCs/>
              </w:rPr>
              <w:t xml:space="preserve"> o informačných technológiách vo verejnej správe a o zmene a doplnení niektorých zákonov,</w:t>
            </w:r>
            <w:r w:rsidR="00370CD9">
              <w:rPr>
                <w:rFonts w:ascii="Arial Narrow" w:hAnsi="Arial Narrow" w:cs="Arial Narrow"/>
                <w:b/>
                <w:bCs/>
              </w:rPr>
              <w:t xml:space="preserve"> okrem </w:t>
            </w:r>
            <w:r w:rsidDel="0045501F">
              <w:rPr>
                <w:rFonts w:ascii="Arial Narrow" w:hAnsi="Arial Narrow" w:cs="Arial Narrow"/>
                <w:b/>
              </w:rPr>
              <w:t xml:space="preserve"> </w:t>
            </w:r>
            <w:r w:rsidR="00370CD9" w:rsidRPr="0045501F">
              <w:rPr>
                <w:rFonts w:ascii="Arial Narrow" w:hAnsi="Arial Narrow" w:cs="Arial Narrow"/>
                <w:b/>
                <w:bCs/>
              </w:rPr>
              <w:t>zdravotných poisťovní, Tlačovej agentúry Slovenskej republiky,</w:t>
            </w:r>
            <w:r w:rsidR="00370CD9">
              <w:rPr>
                <w:rFonts w:ascii="Arial Narrow" w:hAnsi="Arial Narrow" w:cs="Arial Narrow"/>
                <w:b/>
                <w:bCs/>
              </w:rPr>
              <w:t xml:space="preserve"> Rozhlasu a televízie Slovenska</w:t>
            </w:r>
            <w:r w:rsidR="00D618D7">
              <w:rPr>
                <w:rFonts w:ascii="Arial Narrow" w:hAnsi="Arial Narrow" w:cs="Arial Narrow"/>
                <w:b/>
                <w:bCs/>
              </w:rPr>
              <w:t xml:space="preserve"> a </w:t>
            </w:r>
            <w:r w:rsidR="00D618D7" w:rsidRPr="00D618D7">
              <w:rPr>
                <w:rFonts w:ascii="Arial Narrow" w:hAnsi="Arial Narrow" w:cs="Arial Narrow"/>
                <w:b/>
                <w:bCs/>
              </w:rPr>
              <w:t>Rad</w:t>
            </w:r>
            <w:r w:rsidR="00D618D7">
              <w:rPr>
                <w:rFonts w:ascii="Arial Narrow" w:hAnsi="Arial Narrow" w:cs="Arial Narrow"/>
                <w:b/>
                <w:bCs/>
              </w:rPr>
              <w:t>y</w:t>
            </w:r>
            <w:r w:rsidR="00D618D7" w:rsidRPr="00D618D7">
              <w:rPr>
                <w:rFonts w:ascii="Arial Narrow" w:hAnsi="Arial Narrow" w:cs="Arial Narrow"/>
                <w:b/>
                <w:bCs/>
              </w:rPr>
              <w:t xml:space="preserve"> pre vysielanie a</w:t>
            </w:r>
            <w:r w:rsidR="0067338F">
              <w:rPr>
                <w:rFonts w:ascii="Arial Narrow" w:hAnsi="Arial Narrow" w:cs="Arial Narrow"/>
                <w:b/>
                <w:bCs/>
              </w:rPr>
              <w:t> </w:t>
            </w:r>
            <w:r w:rsidR="00D618D7" w:rsidRPr="00D618D7">
              <w:rPr>
                <w:rFonts w:ascii="Arial Narrow" w:hAnsi="Arial Narrow" w:cs="Arial Narrow"/>
                <w:b/>
                <w:bCs/>
              </w:rPr>
              <w:t>retransmisiu</w:t>
            </w:r>
            <w:r w:rsidR="0067338F">
              <w:rPr>
                <w:rFonts w:ascii="Arial Narrow" w:hAnsi="Arial Narrow" w:cs="Arial Narrow"/>
                <w:b/>
                <w:bCs/>
              </w:rPr>
              <w:t>,</w:t>
            </w:r>
          </w:p>
          <w:p w14:paraId="734AB308" w14:textId="2C8FA3A2" w:rsidR="00E86184" w:rsidRPr="00586D99" w:rsidRDefault="00E86184" w:rsidP="00586D99">
            <w:pPr>
              <w:pStyle w:val="Odsekzoznamu"/>
              <w:numPr>
                <w:ilvl w:val="0"/>
                <w:numId w:val="37"/>
              </w:numPr>
              <w:spacing w:after="120"/>
              <w:ind w:left="714" w:hanging="357"/>
              <w:contextualSpacing w:val="0"/>
              <w:rPr>
                <w:rFonts w:ascii="Arial Narrow" w:hAnsi="Arial Narrow" w:cs="Arial Narrow"/>
                <w:bCs/>
              </w:rPr>
            </w:pPr>
            <w:r w:rsidRPr="00586D99">
              <w:rPr>
                <w:rFonts w:ascii="Arial Narrow" w:hAnsi="Arial Narrow" w:cs="Arial Narrow"/>
                <w:b/>
                <w:bCs/>
              </w:rPr>
              <w:t xml:space="preserve">obce mimo Bratislavského kraja </w:t>
            </w:r>
            <w:r w:rsidRPr="00586D99">
              <w:rPr>
                <w:rFonts w:ascii="Arial Narrow" w:hAnsi="Arial Narrow" w:cs="Arial Narrow"/>
                <w:bCs/>
              </w:rPr>
              <w:t>(</w:t>
            </w:r>
            <w:hyperlink r:id="rId30" w:history="1">
              <w:r w:rsidRPr="00586D99">
                <w:rPr>
                  <w:rStyle w:val="Hypertextovprepojenie"/>
                  <w:rFonts w:ascii="Arial Narrow" w:hAnsi="Arial Narrow" w:cs="Arial Narrow"/>
                  <w:bCs/>
                </w:rPr>
                <w:t>zákon 369/1990 Zb.</w:t>
              </w:r>
            </w:hyperlink>
            <w:r w:rsidRPr="00586D99">
              <w:rPr>
                <w:rFonts w:ascii="Arial Narrow" w:hAnsi="Arial Narrow" w:cs="Arial Narrow"/>
                <w:bCs/>
              </w:rPr>
              <w:t xml:space="preserve">  o obecnom zriadení) a </w:t>
            </w:r>
            <w:r w:rsidRPr="00586D99">
              <w:rPr>
                <w:rFonts w:ascii="Arial Narrow" w:hAnsi="Arial Narrow" w:cs="Arial Narrow"/>
                <w:b/>
                <w:bCs/>
              </w:rPr>
              <w:t>mesto Košice a jeho mestské časti</w:t>
            </w:r>
            <w:r w:rsidRPr="00586D99">
              <w:rPr>
                <w:rFonts w:ascii="Arial Narrow" w:hAnsi="Arial Narrow" w:cs="Arial Narrow"/>
                <w:bCs/>
              </w:rPr>
              <w:t xml:space="preserve"> (</w:t>
            </w:r>
            <w:hyperlink r:id="rId31" w:history="1">
              <w:r w:rsidRPr="00586D99">
                <w:rPr>
                  <w:rStyle w:val="Hypertextovprepojenie"/>
                  <w:rFonts w:ascii="Arial Narrow" w:hAnsi="Arial Narrow" w:cs="Arial Narrow"/>
                  <w:bCs/>
                </w:rPr>
                <w:t>zákon č. 401/1990 Zb</w:t>
              </w:r>
            </w:hyperlink>
            <w:r w:rsidRPr="00586D99">
              <w:rPr>
                <w:rFonts w:ascii="Arial Narrow" w:hAnsi="Arial Narrow" w:cs="Arial Narrow"/>
                <w:bCs/>
              </w:rPr>
              <w:t>. o meste Košice),</w:t>
            </w:r>
          </w:p>
          <w:p w14:paraId="5C9DC652" w14:textId="29E6C259" w:rsidR="00FD3F1C" w:rsidRPr="00E762B9" w:rsidRDefault="00E86184" w:rsidP="00586D99">
            <w:pPr>
              <w:pStyle w:val="Odsekzoznamu"/>
              <w:numPr>
                <w:ilvl w:val="0"/>
                <w:numId w:val="37"/>
              </w:numPr>
              <w:spacing w:after="120"/>
              <w:contextualSpacing w:val="0"/>
              <w:rPr>
                <w:rFonts w:cs="Arial Narrow"/>
              </w:rPr>
            </w:pPr>
            <w:r w:rsidRPr="00586D99">
              <w:rPr>
                <w:rFonts w:ascii="Arial Narrow" w:hAnsi="Arial Narrow" w:cs="Arial Narrow"/>
                <w:b/>
                <w:bCs/>
              </w:rPr>
              <w:t xml:space="preserve">vyššie územné celky mimo Bratislavského kraja </w:t>
            </w:r>
            <w:r w:rsidRPr="00586D99">
              <w:rPr>
                <w:rFonts w:ascii="Arial Narrow" w:hAnsi="Arial Narrow" w:cs="Arial Narrow"/>
                <w:bCs/>
              </w:rPr>
              <w:t>(</w:t>
            </w:r>
            <w:hyperlink r:id="rId32" w:history="1">
              <w:r w:rsidRPr="00586D99">
                <w:rPr>
                  <w:rStyle w:val="Hypertextovprepojenie"/>
                  <w:rFonts w:ascii="Arial Narrow" w:hAnsi="Arial Narrow" w:cs="Arial Narrow"/>
                  <w:bCs/>
                </w:rPr>
                <w:t>zákon č. 302/2001 Z. z.</w:t>
              </w:r>
            </w:hyperlink>
            <w:r w:rsidRPr="00586D99">
              <w:rPr>
                <w:rFonts w:ascii="Arial Narrow" w:hAnsi="Arial Narrow" w:cs="Arial Narrow"/>
                <w:bCs/>
              </w:rPr>
              <w:t xml:space="preserve"> o samospráve vyšších územných celkov (zákon o samosprávnych krajoch))</w:t>
            </w:r>
            <w:r w:rsidR="00025604">
              <w:rPr>
                <w:rFonts w:ascii="Arial Narrow" w:hAnsi="Arial Narrow" w:cs="Arial Narrow"/>
                <w:bCs/>
              </w:rPr>
              <w:t>.</w:t>
            </w:r>
          </w:p>
        </w:tc>
      </w:tr>
      <w:tr w:rsidR="00402A78" w:rsidRPr="00623B9F" w14:paraId="1823C976" w14:textId="77777777" w:rsidTr="00790520">
        <w:trPr>
          <w:trHeight w:val="734"/>
          <w:jc w:val="center"/>
        </w:trPr>
        <w:tc>
          <w:tcPr>
            <w:tcW w:w="788" w:type="dxa"/>
            <w:vMerge/>
          </w:tcPr>
          <w:p w14:paraId="1E4FFF17" w14:textId="77777777" w:rsidR="00402A78" w:rsidRPr="00623B9F" w:rsidRDefault="00402A78" w:rsidP="00D865F7">
            <w:pPr>
              <w:pStyle w:val="Odsekzoznamu"/>
              <w:numPr>
                <w:ilvl w:val="0"/>
                <w:numId w:val="35"/>
              </w:numPr>
              <w:rPr>
                <w:rFonts w:ascii="Arial Narrow" w:hAnsi="Arial Narrow"/>
              </w:rPr>
            </w:pPr>
          </w:p>
        </w:tc>
        <w:tc>
          <w:tcPr>
            <w:tcW w:w="3134" w:type="dxa"/>
            <w:vMerge/>
            <w:shd w:val="clear" w:color="auto" w:fill="FDE9D9" w:themeFill="accent6" w:themeFillTint="33"/>
          </w:tcPr>
          <w:p w14:paraId="7DF9D62A" w14:textId="77777777" w:rsidR="00402A78" w:rsidRPr="00623B9F" w:rsidRDefault="00402A78" w:rsidP="00995111">
            <w:pPr>
              <w:rPr>
                <w:rFonts w:ascii="Arial Narrow" w:hAnsi="Arial Narrow"/>
                <w:b/>
              </w:rPr>
            </w:pPr>
          </w:p>
        </w:tc>
        <w:tc>
          <w:tcPr>
            <w:tcW w:w="6494" w:type="dxa"/>
            <w:gridSpan w:val="2"/>
          </w:tcPr>
          <w:p w14:paraId="749A0E07" w14:textId="77777777" w:rsidR="00402A78" w:rsidRPr="00623B9F" w:rsidRDefault="00402A78" w:rsidP="009139CB">
            <w:pPr>
              <w:pBdr>
                <w:bottom w:val="single" w:sz="4" w:space="1" w:color="auto"/>
              </w:pBdr>
              <w:rPr>
                <w:rFonts w:ascii="Arial Narrow" w:hAnsi="Arial Narrow" w:cs="Arial Narrow"/>
                <w:b/>
                <w:bCs/>
              </w:rPr>
            </w:pPr>
            <w:r w:rsidRPr="00623B9F">
              <w:rPr>
                <w:rFonts w:ascii="Arial Narrow" w:hAnsi="Arial Narrow" w:cs="Arial Narrow"/>
                <w:b/>
                <w:bCs/>
                <w:u w:val="single"/>
              </w:rPr>
              <w:t>Forma preukázania</w:t>
            </w:r>
            <w:r w:rsidR="001E6DA0" w:rsidRPr="00623B9F">
              <w:rPr>
                <w:rFonts w:ascii="Arial Narrow" w:hAnsi="Arial Narrow" w:cs="Arial Narrow"/>
                <w:b/>
                <w:bCs/>
                <w:u w:val="single"/>
              </w:rPr>
              <w:t xml:space="preserve"> zo strany žiadateľa</w:t>
            </w:r>
            <w:r w:rsidRPr="00623B9F">
              <w:rPr>
                <w:rFonts w:ascii="Arial Narrow" w:hAnsi="Arial Narrow" w:cs="Arial Narrow"/>
                <w:b/>
                <w:bCs/>
                <w:u w:val="single"/>
              </w:rPr>
              <w:t>:</w:t>
            </w:r>
            <w:r w:rsidRPr="00623B9F">
              <w:rPr>
                <w:rFonts w:ascii="Arial Narrow" w:hAnsi="Arial Narrow" w:cs="Arial Narrow"/>
                <w:b/>
                <w:bCs/>
              </w:rPr>
              <w:t xml:space="preserve"> </w:t>
            </w:r>
          </w:p>
          <w:p w14:paraId="55191DA6" w14:textId="77777777" w:rsidR="00402A78" w:rsidRPr="00623B9F" w:rsidRDefault="00402A78" w:rsidP="009139CB">
            <w:pPr>
              <w:pBdr>
                <w:bottom w:val="single" w:sz="4" w:space="1" w:color="auto"/>
              </w:pBdr>
              <w:rPr>
                <w:rFonts w:ascii="Arial Narrow" w:hAnsi="Arial Narrow" w:cs="Arial Narrow"/>
                <w:b/>
              </w:rPr>
            </w:pPr>
            <w:r w:rsidRPr="00623B9F">
              <w:rPr>
                <w:rFonts w:ascii="Arial Narrow" w:hAnsi="Arial Narrow" w:cs="Arial Narrow"/>
                <w:b/>
              </w:rPr>
              <w:t>nevyžaduje sa</w:t>
            </w:r>
          </w:p>
          <w:p w14:paraId="3F9353EE" w14:textId="77777777" w:rsidR="004510AA" w:rsidRPr="00623B9F" w:rsidRDefault="004510AA" w:rsidP="009139CB">
            <w:pPr>
              <w:pBdr>
                <w:bottom w:val="single" w:sz="4" w:space="1" w:color="auto"/>
              </w:pBdr>
              <w:rPr>
                <w:rFonts w:ascii="Arial Narrow" w:hAnsi="Arial Narrow" w:cs="Arial Narrow"/>
                <w:b/>
                <w:bCs/>
                <w:sz w:val="10"/>
                <w:szCs w:val="10"/>
              </w:rPr>
            </w:pPr>
          </w:p>
          <w:p w14:paraId="12079726" w14:textId="77777777" w:rsidR="00402A78" w:rsidRPr="00623B9F" w:rsidRDefault="00402A78" w:rsidP="009139CB">
            <w:pPr>
              <w:pBdr>
                <w:bottom w:val="single" w:sz="4" w:space="1" w:color="auto"/>
              </w:pBdr>
              <w:rPr>
                <w:rFonts w:ascii="Arial Narrow" w:hAnsi="Arial Narrow" w:cs="Arial Narrow"/>
                <w:b/>
                <w:bCs/>
                <w:u w:val="single"/>
              </w:rPr>
            </w:pPr>
            <w:r w:rsidRPr="00623B9F">
              <w:rPr>
                <w:rFonts w:ascii="Arial Narrow" w:hAnsi="Arial Narrow" w:cs="Arial Narrow"/>
                <w:b/>
                <w:bCs/>
                <w:u w:val="single"/>
              </w:rPr>
              <w:t>Spôsob overenia</w:t>
            </w:r>
            <w:r w:rsidR="0099690E" w:rsidRPr="00623B9F">
              <w:rPr>
                <w:rFonts w:ascii="Arial Narrow" w:hAnsi="Arial Narrow" w:cs="Arial Narrow"/>
                <w:b/>
                <w:bCs/>
                <w:u w:val="single"/>
              </w:rPr>
              <w:t xml:space="preserve"> SO OPII</w:t>
            </w:r>
            <w:r w:rsidRPr="00623B9F">
              <w:rPr>
                <w:rFonts w:ascii="Arial Narrow" w:hAnsi="Arial Narrow" w:cs="Arial Narrow"/>
                <w:b/>
                <w:bCs/>
                <w:u w:val="single"/>
              </w:rPr>
              <w:t>:</w:t>
            </w:r>
          </w:p>
          <w:p w14:paraId="483E3D6F" w14:textId="14BA8D67" w:rsidR="001E6DA0" w:rsidRPr="00370CD9" w:rsidRDefault="001E6DA0" w:rsidP="009139CB">
            <w:pPr>
              <w:pBdr>
                <w:bottom w:val="single" w:sz="4" w:space="1" w:color="auto"/>
              </w:pBdr>
              <w:rPr>
                <w:rStyle w:val="Hypertextovprepojenie"/>
                <w:rFonts w:ascii="Arial Narrow" w:hAnsi="Arial Narrow" w:cs="Arial Narrow"/>
              </w:rPr>
            </w:pPr>
            <w:r w:rsidRPr="00623B9F">
              <w:rPr>
                <w:rFonts w:ascii="Arial Narrow" w:hAnsi="Arial Narrow" w:cs="Arial Narrow"/>
                <w:b/>
              </w:rPr>
              <w:t>ITMS2014+</w:t>
            </w:r>
            <w:r w:rsidR="00BB2A76" w:rsidRPr="00623B9F">
              <w:rPr>
                <w:rFonts w:ascii="Arial Narrow" w:hAnsi="Arial Narrow" w:cs="Arial Narrow"/>
              </w:rPr>
              <w:t xml:space="preserve"> </w:t>
            </w:r>
            <w:r w:rsidR="00BB2A76" w:rsidRPr="00623B9F">
              <w:rPr>
                <w:rFonts w:ascii="Arial Narrow" w:hAnsi="Arial Narrow" w:cs="Arial Narrow"/>
                <w:b/>
              </w:rPr>
              <w:t>(resp. údaje evidované v informačných systémoch verejnej správy (</w:t>
            </w:r>
            <w:hyperlink r:id="rId33" w:history="1">
              <w:r w:rsidR="00BB2A76" w:rsidRPr="00586D99">
                <w:rPr>
                  <w:rStyle w:val="Hypertextovprepojenie"/>
                  <w:rFonts w:ascii="Arial Narrow" w:hAnsi="Arial Narrow" w:cs="Arial Narrow"/>
                </w:rPr>
                <w:t>https://rpo.statistics.sk</w:t>
              </w:r>
            </w:hyperlink>
            <w:r w:rsidR="00BB2A76" w:rsidRPr="00586D99">
              <w:rPr>
                <w:rFonts w:ascii="Arial Narrow" w:hAnsi="Arial Narrow" w:cs="Arial Narrow"/>
              </w:rPr>
              <w:t xml:space="preserve"> / </w:t>
            </w:r>
            <w:hyperlink r:id="rId34" w:history="1">
              <w:r w:rsidR="00BB2A76" w:rsidRPr="00586D99">
                <w:rPr>
                  <w:rStyle w:val="Hypertextovprepojenie"/>
                  <w:rFonts w:ascii="Arial Narrow" w:hAnsi="Arial Narrow" w:cs="Arial Narrow"/>
                </w:rPr>
                <w:t>https://oversi.gov.sk</w:t>
              </w:r>
            </w:hyperlink>
            <w:r w:rsidR="00370CD9" w:rsidRPr="00586D99">
              <w:rPr>
                <w:rFonts w:ascii="Arial Narrow" w:hAnsi="Arial Narrow"/>
              </w:rPr>
              <w:t>,</w:t>
            </w:r>
            <w:r w:rsidR="00370CD9">
              <w:rPr>
                <w:rFonts w:ascii="Arial Narrow" w:hAnsi="Arial Narrow"/>
              </w:rPr>
              <w:t xml:space="preserve"> </w:t>
            </w:r>
            <w:r w:rsidR="00370CD9">
              <w:fldChar w:fldCharType="begin"/>
            </w:r>
            <w:r w:rsidR="00370CD9">
              <w:rPr>
                <w:rFonts w:ascii="Arial Narrow" w:hAnsi="Arial Narrow"/>
              </w:rPr>
              <w:instrText xml:space="preserve"> HYPERLINK "https://www.slov-lex.sk/pravne-predpisy/SK/ZZ/2019/95/20210101" </w:instrText>
            </w:r>
            <w:r w:rsidR="00370CD9">
              <w:fldChar w:fldCharType="separate"/>
            </w:r>
            <w:r w:rsidR="00370CD9" w:rsidRPr="00586D99">
              <w:rPr>
                <w:rStyle w:val="Hypertextovprepojenie"/>
                <w:rFonts w:ascii="Arial Narrow" w:hAnsi="Arial Narrow"/>
              </w:rPr>
              <w:t>zákon č. 95/2019 Z. z.</w:t>
            </w:r>
            <w:r w:rsidR="00370CD9" w:rsidRPr="00370CD9">
              <w:rPr>
                <w:rStyle w:val="Hypertextovprepojenie"/>
              </w:rPr>
              <w:t xml:space="preserve"> </w:t>
            </w:r>
            <w:r w:rsidR="00370CD9" w:rsidRPr="00370CD9">
              <w:rPr>
                <w:rStyle w:val="Hypertextovprepojenie"/>
                <w:rFonts w:ascii="Arial Narrow" w:hAnsi="Arial Narrow"/>
              </w:rPr>
              <w:t>o informačných technológiách vo verejnej správe a o zmene a doplnení niektorých zákonov</w:t>
            </w:r>
          </w:p>
          <w:p w14:paraId="16C7A0BF" w14:textId="6673CC26" w:rsidR="00402A78" w:rsidRPr="00623B9F" w:rsidRDefault="00370CD9" w:rsidP="00D912D9">
            <w:pPr>
              <w:spacing w:after="120"/>
              <w:rPr>
                <w:rFonts w:ascii="Arial Narrow" w:hAnsi="Arial Narrow" w:cs="Arial Narrow"/>
              </w:rPr>
            </w:pPr>
            <w:r>
              <w:fldChar w:fldCharType="end"/>
            </w:r>
            <w:r w:rsidR="00402A78" w:rsidRPr="00623B9F">
              <w:rPr>
                <w:rFonts w:ascii="Arial Narrow" w:hAnsi="Arial Narrow" w:cs="Arial Narrow"/>
              </w:rPr>
              <w:t xml:space="preserve">V prípade, ak je osoba konajúca v mene oprávneného žiadateľa odlišná od štatutárneho orgánu žiadateľa, musí byť riadne splnomocnená, resp. preukázateľne oprávnená na výkon predmetných úkonov. V takom prípade je žiadateľ povinný k Žiadosti o NFP predložiť prílohu Žiadosti o NFP – </w:t>
            </w:r>
            <w:r w:rsidR="00402A78" w:rsidRPr="00623B9F">
              <w:rPr>
                <w:rFonts w:ascii="Arial Narrow" w:hAnsi="Arial Narrow" w:cs="Arial Narrow"/>
                <w:b/>
                <w:bCs/>
              </w:rPr>
              <w:t>Plnomocenstvo / Interný predpis / Poverenie,</w:t>
            </w:r>
            <w:r w:rsidR="00402A78" w:rsidRPr="00623B9F">
              <w:rPr>
                <w:rFonts w:ascii="Arial Narrow" w:hAnsi="Arial Narrow"/>
              </w:rPr>
              <w:t xml:space="preserve"> ktoré preukazujú, že osoby konajúce v mene žiadateľa, ktoré nie sú štatutárnym orgánom žiadateľa, sú riadne splnomocnené vykonávať relevantné úkony vo vzťahu k Žiadosti o NFP.</w:t>
            </w:r>
          </w:p>
          <w:p w14:paraId="036E7590" w14:textId="77777777" w:rsidR="00402A78" w:rsidRPr="00623B9F" w:rsidRDefault="00D912D9" w:rsidP="009139CB">
            <w:pPr>
              <w:rPr>
                <w:rFonts w:ascii="Arial Narrow" w:hAnsi="Arial Narrow" w:cs="Arial Narrow"/>
              </w:rPr>
            </w:pPr>
            <w:r w:rsidRPr="00623B9F">
              <w:rPr>
                <w:rFonts w:ascii="Arial Narrow" w:hAnsi="Arial Narrow" w:cs="Arial Narrow"/>
                <w:b/>
                <w:bCs/>
                <w:u w:val="single"/>
              </w:rPr>
              <w:t>Forma preukázania zo strany žiadateľa</w:t>
            </w:r>
            <w:r w:rsidR="00402A78" w:rsidRPr="00623B9F">
              <w:rPr>
                <w:rFonts w:ascii="Arial Narrow" w:hAnsi="Arial Narrow" w:cs="Arial Narrow"/>
                <w:b/>
                <w:bCs/>
                <w:u w:val="single"/>
              </w:rPr>
              <w:t>:</w:t>
            </w:r>
          </w:p>
          <w:p w14:paraId="6FE0B564" w14:textId="77777777" w:rsidR="00402A78" w:rsidRDefault="00402A78" w:rsidP="005315E5">
            <w:pPr>
              <w:spacing w:after="120"/>
              <w:rPr>
                <w:rStyle w:val="Hypertextovprepojenie"/>
                <w:b/>
                <w:bCs/>
              </w:rPr>
            </w:pPr>
            <w:r w:rsidRPr="00623B9F">
              <w:rPr>
                <w:rFonts w:ascii="Arial Narrow" w:hAnsi="Arial Narrow" w:cs="Arial Narrow"/>
                <w:b/>
                <w:bCs/>
              </w:rPr>
              <w:t xml:space="preserve">Príloha Žiadosti o NFP </w:t>
            </w:r>
            <w:r w:rsidRPr="00623B9F">
              <w:rPr>
                <w:rFonts w:ascii="Arial Narrow" w:hAnsi="Arial Narrow" w:cs="Arial Narrow"/>
                <w:bCs/>
              </w:rPr>
              <w:t xml:space="preserve">– </w:t>
            </w:r>
            <w:hyperlink w:anchor="prilohaplnomocne" w:history="1">
              <w:r w:rsidR="001704C2" w:rsidRPr="00623B9F">
                <w:rPr>
                  <w:rStyle w:val="Hypertextovprepojenie"/>
                  <w:rFonts w:ascii="Arial Narrow" w:hAnsi="Arial Narrow"/>
                  <w:b/>
                </w:rPr>
                <w:t>Plnomocenstvo / Interný predpis / Poverenie</w:t>
              </w:r>
              <w:r w:rsidRPr="00623B9F">
                <w:rPr>
                  <w:rStyle w:val="Hypertextovprepojenie"/>
                  <w:rFonts w:ascii="Arial Narrow" w:hAnsi="Arial Narrow"/>
                  <w:b/>
                  <w:bCs/>
                </w:rPr>
                <w:t xml:space="preserve"> (ak relevantné)</w:t>
              </w:r>
              <w:r w:rsidR="009D0074" w:rsidRPr="00623B9F">
                <w:rPr>
                  <w:rStyle w:val="Hypertextovprepojenie"/>
                  <w:rFonts w:ascii="Arial Narrow" w:hAnsi="Arial Narrow"/>
                  <w:b/>
                  <w:bCs/>
                </w:rPr>
                <w:t>.</w:t>
              </w:r>
            </w:hyperlink>
          </w:p>
          <w:p w14:paraId="3FA0D54D" w14:textId="330AF9CF" w:rsidR="005315E5" w:rsidRPr="00623B9F" w:rsidRDefault="005315E5" w:rsidP="005315E5">
            <w:pPr>
              <w:shd w:val="clear" w:color="auto" w:fill="EAF1DD" w:themeFill="accent3" w:themeFillTint="33"/>
              <w:rPr>
                <w:rFonts w:ascii="Arial Narrow" w:hAnsi="Arial Narrow" w:cs="Arial Narrow"/>
              </w:rPr>
            </w:pPr>
            <w:r w:rsidRPr="005315E5">
              <w:rPr>
                <w:rFonts w:ascii="Arial Narrow" w:hAnsi="Arial Narrow" w:cs="Arial Narrow"/>
              </w:rPr>
              <w:t xml:space="preserve">Ak v priebehu konania o Žiadosti o NFP dôjde k zmene štatutárneho orgánu, resp. člena štatutárneho orgánu, prokuristu alebo k zmene či k doplneniu osoby splnomocnenej konať/zastupovať žiadateľa v konaní, </w:t>
            </w:r>
            <w:r w:rsidRPr="005315E5">
              <w:rPr>
                <w:rFonts w:ascii="Arial Narrow" w:hAnsi="Arial Narrow" w:cs="Arial Narrow"/>
                <w:b/>
              </w:rPr>
              <w:t>žiadateľ je povinný zaslať SO OPII oznámenie o takejto zmene vrátane relevantnej prílohy</w:t>
            </w:r>
            <w:r w:rsidRPr="005315E5">
              <w:rPr>
                <w:rFonts w:ascii="Arial Narrow" w:hAnsi="Arial Narrow" w:cs="Arial Narrow"/>
              </w:rPr>
              <w:t>.</w:t>
            </w:r>
          </w:p>
        </w:tc>
      </w:tr>
      <w:tr w:rsidR="0060710D" w:rsidRPr="00623B9F" w14:paraId="19261DC5" w14:textId="77777777" w:rsidTr="00790520">
        <w:trPr>
          <w:trHeight w:val="787"/>
          <w:jc w:val="center"/>
        </w:trPr>
        <w:tc>
          <w:tcPr>
            <w:tcW w:w="788" w:type="dxa"/>
            <w:vMerge w:val="restart"/>
          </w:tcPr>
          <w:p w14:paraId="2FF46938" w14:textId="77777777" w:rsidR="0060710D" w:rsidRPr="00623B9F" w:rsidRDefault="0060710D" w:rsidP="00D865F7">
            <w:pPr>
              <w:pStyle w:val="Odsekzoznamu"/>
              <w:numPr>
                <w:ilvl w:val="0"/>
                <w:numId w:val="35"/>
              </w:numPr>
              <w:ind w:left="0" w:firstLine="0"/>
              <w:jc w:val="center"/>
              <w:rPr>
                <w:rFonts w:ascii="Arial Narrow" w:hAnsi="Arial Narrow" w:cs="Arial Narrow"/>
                <w:bCs/>
              </w:rPr>
            </w:pPr>
            <w:r w:rsidRPr="00623B9F">
              <w:rPr>
                <w:rFonts w:ascii="Arial Narrow" w:hAnsi="Arial Narrow" w:cs="Arial Narrow"/>
                <w:bCs/>
              </w:rPr>
              <w:t>9</w:t>
            </w:r>
          </w:p>
        </w:tc>
        <w:tc>
          <w:tcPr>
            <w:tcW w:w="3134" w:type="dxa"/>
            <w:vMerge w:val="restart"/>
            <w:shd w:val="clear" w:color="auto" w:fill="FDE9D9" w:themeFill="accent6" w:themeFillTint="33"/>
          </w:tcPr>
          <w:p w14:paraId="4E754968" w14:textId="77777777" w:rsidR="0060710D" w:rsidRPr="00623B9F" w:rsidRDefault="0060710D" w:rsidP="00D912D9">
            <w:pPr>
              <w:rPr>
                <w:rFonts w:ascii="Arial Narrow" w:hAnsi="Arial Narrow" w:cs="Arial Narrow"/>
                <w:b/>
                <w:bCs/>
              </w:rPr>
            </w:pPr>
            <w:r w:rsidRPr="00623B9F">
              <w:rPr>
                <w:rFonts w:ascii="Arial Narrow" w:hAnsi="Arial Narrow"/>
                <w:b/>
                <w:bCs/>
                <w:color w:val="000000"/>
              </w:rPr>
              <w:t>Podmienka, že žiadateľ nie je evidovaný v Systéme včasného odhaľovania rizika a vylúčenia (EDES) ako vylúčená osoba alebo subjekt (v zmysle článku 135 a nasledujúcich nariadenia č. 2018/1046).</w:t>
            </w:r>
          </w:p>
        </w:tc>
        <w:tc>
          <w:tcPr>
            <w:tcW w:w="6494" w:type="dxa"/>
            <w:gridSpan w:val="2"/>
          </w:tcPr>
          <w:p w14:paraId="56ABD563" w14:textId="36C96DFA" w:rsidR="0060710D" w:rsidRPr="00623B9F" w:rsidRDefault="0060710D" w:rsidP="00D7263C">
            <w:pPr>
              <w:pStyle w:val="TableParagraph"/>
              <w:shd w:val="clear" w:color="auto" w:fill="DBE5F1" w:themeFill="accent1" w:themeFillTint="33"/>
              <w:ind w:right="101"/>
              <w:rPr>
                <w:rFonts w:ascii="Arial Narrow" w:hAnsi="Arial Narrow" w:cs="Arial Narrow"/>
              </w:rPr>
            </w:pPr>
            <w:r w:rsidRPr="00623B9F">
              <w:rPr>
                <w:rFonts w:ascii="Arial Narrow" w:hAnsi="Arial Narrow"/>
                <w:szCs w:val="20"/>
              </w:rPr>
              <w:t>Žiadateľ nemôže byť evidovaný v Systéme včasného odhaľovania rizika a vylúčenia (EDES) ako vylúčená osoba alebo subjekt (v zmysle článku 135 a nasledujúcich nariadenia č. 2018/1046).</w:t>
            </w:r>
          </w:p>
        </w:tc>
      </w:tr>
      <w:tr w:rsidR="0060710D" w:rsidRPr="00623B9F" w14:paraId="47D6FC00" w14:textId="77777777" w:rsidTr="00790520">
        <w:trPr>
          <w:trHeight w:val="1405"/>
          <w:jc w:val="center"/>
        </w:trPr>
        <w:tc>
          <w:tcPr>
            <w:tcW w:w="788" w:type="dxa"/>
            <w:vMerge/>
          </w:tcPr>
          <w:p w14:paraId="6650CA22" w14:textId="77777777" w:rsidR="0060710D" w:rsidRPr="00623B9F" w:rsidRDefault="0060710D" w:rsidP="00D865F7">
            <w:pPr>
              <w:pStyle w:val="Odsekzoznamu"/>
              <w:numPr>
                <w:ilvl w:val="0"/>
                <w:numId w:val="35"/>
              </w:numPr>
              <w:rPr>
                <w:rFonts w:ascii="Arial Narrow" w:hAnsi="Arial Narrow"/>
              </w:rPr>
            </w:pPr>
          </w:p>
        </w:tc>
        <w:tc>
          <w:tcPr>
            <w:tcW w:w="3134" w:type="dxa"/>
            <w:vMerge/>
            <w:shd w:val="clear" w:color="auto" w:fill="FDE9D9" w:themeFill="accent6" w:themeFillTint="33"/>
          </w:tcPr>
          <w:p w14:paraId="446763B3" w14:textId="77777777" w:rsidR="0060710D" w:rsidRPr="00623B9F" w:rsidRDefault="0060710D" w:rsidP="0060710D">
            <w:pPr>
              <w:rPr>
                <w:rFonts w:ascii="Arial Narrow" w:hAnsi="Arial Narrow"/>
                <w:b/>
              </w:rPr>
            </w:pPr>
          </w:p>
        </w:tc>
        <w:tc>
          <w:tcPr>
            <w:tcW w:w="6494" w:type="dxa"/>
            <w:gridSpan w:val="2"/>
          </w:tcPr>
          <w:p w14:paraId="4D68B2B4" w14:textId="77777777" w:rsidR="0060710D" w:rsidRPr="00623B9F" w:rsidRDefault="0060710D" w:rsidP="0060710D">
            <w:pPr>
              <w:keepNext/>
              <w:rPr>
                <w:rFonts w:ascii="Arial Narrow" w:hAnsi="Arial Narrow"/>
                <w:b/>
                <w:bCs/>
                <w:u w:val="single"/>
              </w:rPr>
            </w:pPr>
            <w:r w:rsidRPr="00623B9F">
              <w:rPr>
                <w:rFonts w:ascii="Arial Narrow" w:hAnsi="Arial Narrow"/>
                <w:b/>
                <w:bCs/>
                <w:u w:val="single"/>
              </w:rPr>
              <w:t xml:space="preserve">Forma preukázania zo strany žiadateľa: </w:t>
            </w:r>
          </w:p>
          <w:p w14:paraId="449C73B7" w14:textId="77777777" w:rsidR="0060710D" w:rsidRPr="00623B9F" w:rsidRDefault="0060710D" w:rsidP="00D912D9">
            <w:pPr>
              <w:keepNext/>
              <w:spacing w:after="120"/>
              <w:rPr>
                <w:rFonts w:ascii="Arial Narrow" w:hAnsi="Arial Narrow"/>
                <w:b/>
                <w:bCs/>
              </w:rPr>
            </w:pPr>
            <w:r w:rsidRPr="00623B9F">
              <w:rPr>
                <w:rFonts w:ascii="Arial Narrow" w:hAnsi="Arial Narrow"/>
                <w:b/>
                <w:bCs/>
              </w:rPr>
              <w:t xml:space="preserve">Žiadosť o NFP - tab. č. 15 Čestné vyhlásenie žiadateľa </w:t>
            </w:r>
          </w:p>
          <w:p w14:paraId="41100288" w14:textId="77777777" w:rsidR="0060710D" w:rsidRPr="00623B9F" w:rsidRDefault="0060710D" w:rsidP="0060710D">
            <w:pPr>
              <w:keepNext/>
              <w:rPr>
                <w:rFonts w:ascii="Arial Narrow" w:hAnsi="Arial Narrow"/>
                <w:b/>
                <w:bCs/>
              </w:rPr>
            </w:pPr>
            <w:r w:rsidRPr="00623B9F">
              <w:rPr>
                <w:rFonts w:ascii="Arial Narrow" w:hAnsi="Arial Narrow"/>
                <w:b/>
                <w:bCs/>
                <w:u w:val="single"/>
              </w:rPr>
              <w:t>Spôsob overenia</w:t>
            </w:r>
            <w:r w:rsidR="0099690E" w:rsidRPr="00623B9F">
              <w:rPr>
                <w:rFonts w:ascii="Arial Narrow" w:hAnsi="Arial Narrow"/>
                <w:b/>
                <w:bCs/>
                <w:u w:val="single"/>
              </w:rPr>
              <w:t xml:space="preserve"> SO OPII</w:t>
            </w:r>
            <w:r w:rsidRPr="00623B9F">
              <w:rPr>
                <w:rFonts w:ascii="Arial Narrow" w:hAnsi="Arial Narrow"/>
                <w:b/>
                <w:bCs/>
                <w:u w:val="single"/>
              </w:rPr>
              <w:t>:</w:t>
            </w:r>
            <w:r w:rsidRPr="00623B9F">
              <w:rPr>
                <w:rFonts w:ascii="Arial Narrow" w:hAnsi="Arial Narrow"/>
                <w:b/>
                <w:bCs/>
              </w:rPr>
              <w:t xml:space="preserve"> </w:t>
            </w:r>
          </w:p>
          <w:p w14:paraId="1E3DE716" w14:textId="77777777" w:rsidR="0060710D" w:rsidRPr="00623B9F" w:rsidRDefault="0060710D" w:rsidP="008467AF">
            <w:pPr>
              <w:keepNext/>
              <w:rPr>
                <w:rFonts w:ascii="Arial Narrow" w:hAnsi="Arial Narrow" w:cs="Arial Narrow"/>
              </w:rPr>
            </w:pPr>
            <w:r w:rsidRPr="00623B9F">
              <w:rPr>
                <w:rFonts w:ascii="Arial Narrow" w:hAnsi="Arial Narrow"/>
              </w:rPr>
              <w:t xml:space="preserve">V systéme včasného odhaľovania rizika a vylúčených subjektov, a to v jeho verejnej časti dostupnej na webovom sídle </w:t>
            </w:r>
            <w:hyperlink r:id="rId35" w:history="1">
              <w:r w:rsidRPr="00623B9F">
                <w:rPr>
                  <w:rStyle w:val="Hypertextovprepojenie"/>
                  <w:rFonts w:ascii="Arial Narrow" w:hAnsi="Arial Narrow"/>
                </w:rPr>
                <w:t>https://ec.europa.eu/budget/edes/index_en.cfm</w:t>
              </w:r>
            </w:hyperlink>
            <w:r w:rsidR="008467AF" w:rsidRPr="00623B9F">
              <w:rPr>
                <w:rFonts w:ascii="Arial Narrow" w:hAnsi="Arial Narrow"/>
              </w:rPr>
              <w:t>, ako aj v jeho neverejnej časti</w:t>
            </w:r>
            <w:r w:rsidRPr="00623B9F">
              <w:rPr>
                <w:rFonts w:ascii="Arial Narrow" w:hAnsi="Arial Narrow"/>
              </w:rPr>
              <w:t>.</w:t>
            </w:r>
          </w:p>
        </w:tc>
      </w:tr>
      <w:tr w:rsidR="00BD5B8C" w:rsidRPr="00623B9F" w14:paraId="6AB36C78" w14:textId="77777777" w:rsidTr="00927ECB">
        <w:trPr>
          <w:trHeight w:val="933"/>
          <w:jc w:val="center"/>
        </w:trPr>
        <w:tc>
          <w:tcPr>
            <w:tcW w:w="788" w:type="dxa"/>
          </w:tcPr>
          <w:p w14:paraId="1D8E7101" w14:textId="77777777" w:rsidR="00BD5B8C" w:rsidRPr="00623B9F" w:rsidRDefault="00BD5B8C" w:rsidP="00D865F7">
            <w:pPr>
              <w:pStyle w:val="Odsekzoznamu"/>
              <w:numPr>
                <w:ilvl w:val="0"/>
                <w:numId w:val="35"/>
              </w:numPr>
              <w:ind w:left="0" w:firstLine="0"/>
              <w:jc w:val="center"/>
              <w:rPr>
                <w:rFonts w:ascii="Arial Narrow" w:hAnsi="Arial Narrow" w:cs="Arial Narrow"/>
                <w:bCs/>
              </w:rPr>
            </w:pPr>
            <w:r w:rsidRPr="00623B9F">
              <w:rPr>
                <w:rFonts w:ascii="Arial Narrow" w:hAnsi="Arial Narrow" w:cs="Arial Narrow"/>
                <w:bCs/>
              </w:rPr>
              <w:t>6</w:t>
            </w:r>
          </w:p>
        </w:tc>
        <w:tc>
          <w:tcPr>
            <w:tcW w:w="3134" w:type="dxa"/>
            <w:shd w:val="clear" w:color="auto" w:fill="FDE9D9" w:themeFill="accent6" w:themeFillTint="33"/>
          </w:tcPr>
          <w:p w14:paraId="7C920781" w14:textId="77777777" w:rsidR="00BD5B8C" w:rsidRPr="00623B9F" w:rsidRDefault="008467AF" w:rsidP="00AD3522">
            <w:pPr>
              <w:rPr>
                <w:rFonts w:ascii="Arial Narrow" w:hAnsi="Arial Narrow" w:cs="Arial Narrow"/>
                <w:b/>
                <w:bCs/>
              </w:rPr>
            </w:pPr>
            <w:bookmarkStart w:id="14" w:name="podmienkatrest"/>
            <w:r w:rsidRPr="00623B9F">
              <w:rPr>
                <w:rFonts w:ascii="Arial Narrow" w:hAnsi="Arial Narrow" w:cs="Arial Narrow"/>
                <w:b/>
                <w:bCs/>
              </w:rPr>
              <w:t xml:space="preserve">Podmienka, </w:t>
            </w:r>
            <w:r w:rsidR="00BD5B8C" w:rsidRPr="00623B9F">
              <w:rPr>
                <w:rFonts w:ascii="Arial Narrow" w:hAnsi="Arial Narrow" w:cs="Arial Narrow"/>
                <w:b/>
                <w:bCs/>
              </w:rPr>
              <w:t>že žiadateľ ani jeho štatutárny orgán, ani žiadny člen štatutárneho orgánu, ani prokurista/i, ani osoba splnomocnená zastupovať žiadateľa v konaní  o</w:t>
            </w:r>
            <w:r w:rsidR="009E1658" w:rsidRPr="00623B9F">
              <w:rPr>
                <w:rFonts w:ascii="Arial Narrow" w:hAnsi="Arial Narrow" w:cs="Arial Narrow"/>
                <w:b/>
                <w:bCs/>
              </w:rPr>
              <w:t> </w:t>
            </w:r>
            <w:r w:rsidR="00BD5B8C" w:rsidRPr="00623B9F">
              <w:rPr>
                <w:rFonts w:ascii="Arial Narrow" w:hAnsi="Arial Narrow" w:cs="Arial Narrow"/>
                <w:b/>
                <w:bCs/>
              </w:rPr>
              <w:t>Ž</w:t>
            </w:r>
            <w:r w:rsidR="009E1658" w:rsidRPr="00623B9F">
              <w:rPr>
                <w:rFonts w:ascii="Arial Narrow" w:hAnsi="Arial Narrow" w:cs="Arial Narrow"/>
                <w:b/>
                <w:bCs/>
              </w:rPr>
              <w:t xml:space="preserve">iadosti </w:t>
            </w:r>
            <w:r w:rsidR="00BD5B8C" w:rsidRPr="00623B9F">
              <w:rPr>
                <w:rFonts w:ascii="Arial Narrow" w:hAnsi="Arial Narrow" w:cs="Arial Narrow"/>
                <w:b/>
                <w:bCs/>
              </w:rPr>
              <w:t>o</w:t>
            </w:r>
            <w:r w:rsidR="009E1658" w:rsidRPr="00623B9F">
              <w:rPr>
                <w:rFonts w:ascii="Arial Narrow" w:hAnsi="Arial Narrow" w:cs="Arial Narrow"/>
                <w:b/>
                <w:bCs/>
              </w:rPr>
              <w:t xml:space="preserve"> </w:t>
            </w:r>
            <w:r w:rsidR="00BD5B8C" w:rsidRPr="00623B9F">
              <w:rPr>
                <w:rFonts w:ascii="Arial Narrow" w:hAnsi="Arial Narrow" w:cs="Arial Narrow"/>
                <w:b/>
                <w:bCs/>
              </w:rPr>
              <w:t>NFP neboli právoplatne odsúdení za vybrané trestné činy</w:t>
            </w:r>
            <w:bookmarkEnd w:id="14"/>
          </w:p>
        </w:tc>
        <w:tc>
          <w:tcPr>
            <w:tcW w:w="6494" w:type="dxa"/>
            <w:gridSpan w:val="2"/>
            <w:tcBorders>
              <w:bottom w:val="single" w:sz="2" w:space="0" w:color="auto"/>
            </w:tcBorders>
          </w:tcPr>
          <w:p w14:paraId="0936DF65" w14:textId="77777777" w:rsidR="00BD5B8C" w:rsidRPr="00623B9F" w:rsidRDefault="00BD5B8C" w:rsidP="00AD3522">
            <w:pPr>
              <w:pBdr>
                <w:bottom w:val="single" w:sz="4" w:space="1" w:color="auto"/>
              </w:pBdr>
              <w:shd w:val="clear" w:color="auto" w:fill="ECF1F6"/>
              <w:tabs>
                <w:tab w:val="left" w:pos="238"/>
              </w:tabs>
              <w:rPr>
                <w:rFonts w:ascii="Arial Narrow" w:hAnsi="Arial Narrow" w:cs="Arial Narrow"/>
              </w:rPr>
            </w:pPr>
            <w:r w:rsidRPr="00623B9F">
              <w:rPr>
                <w:rFonts w:ascii="Arial Narrow" w:hAnsi="Arial Narrow" w:cs="Arial Narrow"/>
              </w:rPr>
              <w:t>Žiadateľ, ani jeho štatutárny orgán, ani žiadny člen štatutárneho orgánu, ani prokurista/i, ani osoba splnomocnená zastupovať žiadateľa v konaní o</w:t>
            </w:r>
            <w:r w:rsidR="009E1658" w:rsidRPr="00623B9F">
              <w:rPr>
                <w:rFonts w:ascii="Arial Narrow" w:hAnsi="Arial Narrow" w:cs="Arial Narrow"/>
              </w:rPr>
              <w:t> </w:t>
            </w:r>
            <w:r w:rsidRPr="00623B9F">
              <w:rPr>
                <w:rFonts w:ascii="Arial Narrow" w:hAnsi="Arial Narrow" w:cs="Arial Narrow"/>
              </w:rPr>
              <w:t>Ž</w:t>
            </w:r>
            <w:r w:rsidR="009E1658" w:rsidRPr="00623B9F">
              <w:rPr>
                <w:rFonts w:ascii="Arial Narrow" w:hAnsi="Arial Narrow" w:cs="Arial Narrow"/>
              </w:rPr>
              <w:t xml:space="preserve">iadosti </w:t>
            </w:r>
            <w:r w:rsidRPr="00623B9F">
              <w:rPr>
                <w:rFonts w:ascii="Arial Narrow" w:hAnsi="Arial Narrow" w:cs="Arial Narrow"/>
              </w:rPr>
              <w:t>o</w:t>
            </w:r>
            <w:r w:rsidR="009E1658" w:rsidRPr="00623B9F">
              <w:rPr>
                <w:rFonts w:ascii="Arial Narrow" w:hAnsi="Arial Narrow" w:cs="Arial Narrow"/>
              </w:rPr>
              <w:t xml:space="preserve"> </w:t>
            </w:r>
            <w:r w:rsidRPr="00623B9F">
              <w:rPr>
                <w:rFonts w:ascii="Arial Narrow" w:hAnsi="Arial Narrow" w:cs="Arial Narrow"/>
              </w:rPr>
              <w:t>NFP nemôžu byť právoplatne odsúdení za niektorý z nasledujúcich trestných činov:</w:t>
            </w:r>
          </w:p>
          <w:p w14:paraId="1924DF2A" w14:textId="77777777" w:rsidR="00BD5B8C" w:rsidRPr="00623B9F" w:rsidRDefault="00BD5B8C" w:rsidP="00AD3522">
            <w:pPr>
              <w:pBdr>
                <w:bottom w:val="single" w:sz="4" w:space="1" w:color="auto"/>
              </w:pBdr>
              <w:shd w:val="clear" w:color="auto" w:fill="ECF1F6"/>
              <w:tabs>
                <w:tab w:val="left" w:pos="238"/>
              </w:tabs>
              <w:rPr>
                <w:rFonts w:ascii="Arial Narrow" w:hAnsi="Arial Narrow" w:cs="Arial Narrow"/>
              </w:rPr>
            </w:pPr>
            <w:r w:rsidRPr="00623B9F">
              <w:rPr>
                <w:rFonts w:ascii="Arial Narrow" w:hAnsi="Arial Narrow" w:cs="Arial Narrow"/>
              </w:rPr>
              <w:t xml:space="preserve">- trestný čin korupcie, </w:t>
            </w:r>
          </w:p>
          <w:p w14:paraId="36920DF3" w14:textId="77777777" w:rsidR="009C3737" w:rsidRPr="00623B9F" w:rsidRDefault="00BD5B8C" w:rsidP="00AD3522">
            <w:pPr>
              <w:pBdr>
                <w:bottom w:val="single" w:sz="4" w:space="1" w:color="auto"/>
              </w:pBdr>
              <w:shd w:val="clear" w:color="auto" w:fill="ECF1F6"/>
              <w:tabs>
                <w:tab w:val="left" w:pos="238"/>
              </w:tabs>
              <w:rPr>
                <w:rFonts w:ascii="Arial Narrow" w:hAnsi="Arial Narrow" w:cs="Arial Narrow"/>
              </w:rPr>
            </w:pPr>
            <w:r w:rsidRPr="00623B9F">
              <w:rPr>
                <w:rFonts w:ascii="Arial Narrow" w:hAnsi="Arial Narrow" w:cs="Arial Narrow"/>
              </w:rPr>
              <w:t>- trestný čin poškodzovania finančných záujmov E</w:t>
            </w:r>
            <w:r w:rsidR="009C3737" w:rsidRPr="00623B9F">
              <w:rPr>
                <w:rFonts w:ascii="Arial Narrow" w:hAnsi="Arial Narrow" w:cs="Arial Narrow"/>
              </w:rPr>
              <w:t>urópskej únie</w:t>
            </w:r>
            <w:r w:rsidRPr="00623B9F">
              <w:rPr>
                <w:rFonts w:ascii="Arial Narrow" w:hAnsi="Arial Narrow" w:cs="Arial Narrow"/>
              </w:rPr>
              <w:t>,</w:t>
            </w:r>
          </w:p>
          <w:p w14:paraId="1C2DE5E4" w14:textId="77777777" w:rsidR="00BD5B8C" w:rsidRPr="00623B9F" w:rsidRDefault="00BD5B8C" w:rsidP="00AD3522">
            <w:pPr>
              <w:pBdr>
                <w:bottom w:val="single" w:sz="4" w:space="1" w:color="auto"/>
              </w:pBdr>
              <w:shd w:val="clear" w:color="auto" w:fill="ECF1F6"/>
              <w:tabs>
                <w:tab w:val="left" w:pos="238"/>
              </w:tabs>
              <w:rPr>
                <w:rFonts w:ascii="Arial Narrow" w:hAnsi="Arial Narrow" w:cs="Arial Narrow"/>
              </w:rPr>
            </w:pPr>
            <w:r w:rsidRPr="00623B9F">
              <w:rPr>
                <w:rFonts w:ascii="Arial Narrow" w:hAnsi="Arial Narrow" w:cs="Arial Narrow"/>
              </w:rPr>
              <w:t xml:space="preserve">- trestný čin legalizácie príjmu z trestnej činnosti, </w:t>
            </w:r>
          </w:p>
          <w:p w14:paraId="27D921AA" w14:textId="77777777" w:rsidR="00BD5B8C" w:rsidRPr="00623B9F" w:rsidRDefault="00BD5B8C" w:rsidP="009F5A45">
            <w:pPr>
              <w:pBdr>
                <w:bottom w:val="single" w:sz="4" w:space="1" w:color="auto"/>
              </w:pBdr>
              <w:shd w:val="clear" w:color="auto" w:fill="ECF1F6"/>
              <w:tabs>
                <w:tab w:val="left" w:pos="81"/>
              </w:tabs>
              <w:ind w:left="81" w:hanging="81"/>
              <w:rPr>
                <w:rFonts w:ascii="Arial Narrow" w:hAnsi="Arial Narrow" w:cs="Arial Narrow"/>
              </w:rPr>
            </w:pPr>
            <w:r w:rsidRPr="00623B9F">
              <w:rPr>
                <w:rFonts w:ascii="Arial Narrow" w:hAnsi="Arial Narrow" w:cs="Arial Narrow"/>
              </w:rPr>
              <w:t>-</w:t>
            </w:r>
            <w:r w:rsidR="009C3737" w:rsidRPr="00623B9F">
              <w:rPr>
                <w:rFonts w:ascii="Arial Narrow" w:hAnsi="Arial Narrow" w:cs="Arial Narrow"/>
              </w:rPr>
              <w:t xml:space="preserve"> </w:t>
            </w:r>
            <w:r w:rsidRPr="00623B9F">
              <w:rPr>
                <w:rFonts w:ascii="Arial Narrow" w:hAnsi="Arial Narrow" w:cs="Arial Narrow"/>
              </w:rPr>
              <w:t>trestný čin založenia, zosnovania a podporovania zločineckej skupiny</w:t>
            </w:r>
            <w:r w:rsidR="009C3737" w:rsidRPr="00623B9F">
              <w:rPr>
                <w:rFonts w:ascii="Arial Narrow" w:hAnsi="Arial Narrow" w:cs="Arial Narrow"/>
              </w:rPr>
              <w:t xml:space="preserve"> alebo</w:t>
            </w:r>
          </w:p>
          <w:p w14:paraId="4FED3553" w14:textId="77777777" w:rsidR="00BD5B8C" w:rsidRPr="00623B9F" w:rsidRDefault="00BD5B8C" w:rsidP="009C3737">
            <w:pPr>
              <w:pBdr>
                <w:bottom w:val="single" w:sz="4" w:space="1" w:color="auto"/>
              </w:pBdr>
              <w:shd w:val="clear" w:color="auto" w:fill="ECF1F6"/>
              <w:tabs>
                <w:tab w:val="left" w:pos="238"/>
              </w:tabs>
              <w:rPr>
                <w:rFonts w:ascii="Arial Narrow" w:hAnsi="Arial Narrow" w:cs="Arial Narrow"/>
                <w:b/>
                <w:bCs/>
                <w:sz w:val="10"/>
                <w:szCs w:val="10"/>
                <w:u w:val="single"/>
              </w:rPr>
            </w:pPr>
            <w:r w:rsidRPr="00623B9F">
              <w:rPr>
                <w:rFonts w:ascii="Arial Narrow" w:hAnsi="Arial Narrow" w:cs="Arial Narrow"/>
              </w:rPr>
              <w:t>- trestný čin machinácie pri verejno</w:t>
            </w:r>
            <w:r w:rsidR="009C3737" w:rsidRPr="00623B9F">
              <w:rPr>
                <w:rFonts w:ascii="Arial Narrow" w:hAnsi="Arial Narrow" w:cs="Arial Narrow"/>
              </w:rPr>
              <w:t>m obstarávaní a verejnej dražbe.</w:t>
            </w:r>
          </w:p>
          <w:p w14:paraId="5A237E54" w14:textId="77777777" w:rsidR="00BD5B8C" w:rsidRPr="00623B9F" w:rsidRDefault="00BD5B8C" w:rsidP="00AD3522">
            <w:pPr>
              <w:tabs>
                <w:tab w:val="left" w:pos="238"/>
              </w:tabs>
              <w:rPr>
                <w:rFonts w:ascii="Arial Narrow" w:hAnsi="Arial Narrow" w:cs="Arial Narrow"/>
                <w:b/>
                <w:bCs/>
                <w:u w:val="single"/>
              </w:rPr>
            </w:pPr>
            <w:r w:rsidRPr="00623B9F">
              <w:rPr>
                <w:rFonts w:ascii="Arial Narrow" w:hAnsi="Arial Narrow" w:cs="Arial Narrow"/>
                <w:b/>
                <w:u w:val="single"/>
              </w:rPr>
              <w:t xml:space="preserve">Forma preukázania zo strany žiadateľa: </w:t>
            </w:r>
          </w:p>
          <w:p w14:paraId="1EB239CE" w14:textId="77777777" w:rsidR="00BD5B8C" w:rsidRPr="00623B9F" w:rsidRDefault="00BD5B8C" w:rsidP="00AD3522">
            <w:pPr>
              <w:rPr>
                <w:rFonts w:ascii="Arial Narrow" w:hAnsi="Arial Narrow" w:cs="Arial Narrow"/>
              </w:rPr>
            </w:pPr>
            <w:r w:rsidRPr="00623B9F">
              <w:rPr>
                <w:rFonts w:ascii="Arial Narrow" w:hAnsi="Arial Narrow" w:cs="Arial Narrow"/>
                <w:b/>
              </w:rPr>
              <w:t xml:space="preserve">Žiadosť o NFP - tab. č. 15 Čestné vyhlásenie žiadateľa, </w:t>
            </w:r>
          </w:p>
          <w:p w14:paraId="36604CC8" w14:textId="168204FE" w:rsidR="00BD5B8C" w:rsidRPr="00623B9F" w:rsidRDefault="00BD5B8C" w:rsidP="00AD3522">
            <w:pPr>
              <w:tabs>
                <w:tab w:val="left" w:pos="0"/>
              </w:tabs>
              <w:rPr>
                <w:rFonts w:ascii="Arial Narrow" w:hAnsi="Arial Narrow" w:cs="Arial Narrow"/>
              </w:rPr>
            </w:pPr>
            <w:r w:rsidRPr="00623B9F">
              <w:rPr>
                <w:rFonts w:ascii="Arial Narrow" w:hAnsi="Arial Narrow" w:cs="Arial Narrow"/>
                <w:b/>
              </w:rPr>
              <w:t xml:space="preserve">Príloha Žiadosti o NFP – </w:t>
            </w:r>
            <w:r w:rsidRPr="00623B9F">
              <w:rPr>
                <w:rFonts w:ascii="Arial Narrow" w:hAnsi="Arial Narrow" w:cs="Arial Narrow"/>
                <w:b/>
                <w:bCs/>
              </w:rPr>
              <w:t>Údaje potrebné na vyžiadanie výpisu z registra trestov (ak relevantné)</w:t>
            </w:r>
            <w:r w:rsidRPr="00623B9F">
              <w:rPr>
                <w:rFonts w:ascii="Arial Narrow" w:hAnsi="Arial Narrow" w:cs="Arial Narrow"/>
                <w:bCs/>
              </w:rPr>
              <w:t xml:space="preserve"> </w:t>
            </w:r>
            <w:r w:rsidRPr="00623B9F">
              <w:rPr>
                <w:rFonts w:ascii="Arial Narrow" w:hAnsi="Arial Narrow" w:cs="Arial Narrow"/>
                <w:b/>
                <w:bCs/>
              </w:rPr>
              <w:t>(</w:t>
            </w:r>
            <w:hyperlink w:anchor="prilohy" w:history="1">
              <w:r w:rsidRPr="00623B9F">
                <w:rPr>
                  <w:rStyle w:val="Hypertextovprepojenie"/>
                  <w:rFonts w:ascii="Arial Narrow" w:hAnsi="Arial Narrow" w:cs="Arial Narrow"/>
                  <w:b/>
                  <w:bCs/>
                </w:rPr>
                <w:t xml:space="preserve">Príloha č. </w:t>
              </w:r>
              <w:r w:rsidR="00203623">
                <w:rPr>
                  <w:rStyle w:val="Hypertextovprepojenie"/>
                  <w:rFonts w:ascii="Arial Narrow" w:hAnsi="Arial Narrow" w:cs="Arial Narrow"/>
                  <w:b/>
                  <w:bCs/>
                </w:rPr>
                <w:t>9</w:t>
              </w:r>
              <w:r w:rsidRPr="00623B9F">
                <w:rPr>
                  <w:rStyle w:val="Hypertextovprepojenie"/>
                  <w:rFonts w:ascii="Arial Narrow" w:hAnsi="Arial Narrow" w:cs="Arial Narrow"/>
                  <w:b/>
                  <w:bCs/>
                </w:rPr>
                <w:t xml:space="preserve"> výzvy</w:t>
              </w:r>
            </w:hyperlink>
            <w:r w:rsidRPr="00623B9F">
              <w:rPr>
                <w:rFonts w:ascii="Arial Narrow" w:hAnsi="Arial Narrow" w:cs="Arial Narrow"/>
                <w:b/>
                <w:bCs/>
              </w:rPr>
              <w:t>),</w:t>
            </w:r>
            <w:r w:rsidRPr="00623B9F">
              <w:rPr>
                <w:rFonts w:ascii="Arial Narrow" w:hAnsi="Arial Narrow" w:cs="Arial Narrow"/>
              </w:rPr>
              <w:t xml:space="preserve"> </w:t>
            </w:r>
          </w:p>
          <w:p w14:paraId="276E704C" w14:textId="77777777" w:rsidR="00BD5B8C" w:rsidRPr="00623B9F" w:rsidRDefault="00BD5B8C" w:rsidP="00D912D9">
            <w:pPr>
              <w:tabs>
                <w:tab w:val="left" w:pos="0"/>
              </w:tabs>
              <w:spacing w:after="120"/>
              <w:rPr>
                <w:rFonts w:ascii="Arial Narrow" w:hAnsi="Arial Narrow"/>
                <w:b/>
              </w:rPr>
            </w:pPr>
            <w:r w:rsidRPr="00623B9F">
              <w:rPr>
                <w:rFonts w:ascii="Arial Narrow" w:hAnsi="Arial Narrow"/>
                <w:b/>
              </w:rPr>
              <w:t>Príloha Žiadosti o NFP - Výpis z registra trestov (ak relevantné).</w:t>
            </w:r>
          </w:p>
          <w:p w14:paraId="52D6CCB4" w14:textId="3CB89371" w:rsidR="00BD5B8C" w:rsidRPr="00623B9F" w:rsidRDefault="00BD5B8C" w:rsidP="0099690E">
            <w:pPr>
              <w:shd w:val="clear" w:color="auto" w:fill="EAF1DD" w:themeFill="accent3" w:themeFillTint="33"/>
              <w:tabs>
                <w:tab w:val="left" w:pos="0"/>
              </w:tabs>
              <w:spacing w:after="120"/>
              <w:rPr>
                <w:rFonts w:ascii="Arial Narrow" w:hAnsi="Arial Narrow" w:cs="Arial Narrow"/>
              </w:rPr>
            </w:pPr>
            <w:r w:rsidRPr="00623B9F">
              <w:rPr>
                <w:rFonts w:ascii="Arial Narrow" w:hAnsi="Arial Narrow" w:cs="Arial Narrow"/>
                <w:b/>
              </w:rPr>
              <w:lastRenderedPageBreak/>
              <w:t>Predkladanie Údajov potrebných na vyžiadanie výpisu z</w:t>
            </w:r>
            <w:r w:rsidR="006740B6" w:rsidRPr="00623B9F">
              <w:rPr>
                <w:rFonts w:ascii="Arial Narrow" w:hAnsi="Arial Narrow" w:cs="Arial Narrow"/>
                <w:b/>
              </w:rPr>
              <w:t> registra trestov (</w:t>
            </w:r>
            <w:r w:rsidR="00667C19" w:rsidRPr="00623B9F">
              <w:rPr>
                <w:rFonts w:ascii="Arial Narrow" w:hAnsi="Arial Narrow" w:cs="Arial Narrow"/>
                <w:b/>
              </w:rPr>
              <w:t>Príloha</w:t>
            </w:r>
            <w:r w:rsidR="006740B6" w:rsidRPr="00623B9F">
              <w:rPr>
                <w:rFonts w:ascii="Arial Narrow" w:hAnsi="Arial Narrow" w:cs="Arial Narrow"/>
                <w:b/>
              </w:rPr>
              <w:t xml:space="preserve"> č. </w:t>
            </w:r>
            <w:r w:rsidR="00203623">
              <w:rPr>
                <w:rFonts w:ascii="Arial Narrow" w:hAnsi="Arial Narrow" w:cs="Arial Narrow"/>
                <w:b/>
              </w:rPr>
              <w:t>9</w:t>
            </w:r>
            <w:r w:rsidRPr="00623B9F">
              <w:rPr>
                <w:rFonts w:ascii="Arial Narrow" w:hAnsi="Arial Narrow" w:cs="Arial Narrow"/>
                <w:b/>
              </w:rPr>
              <w:t xml:space="preserve"> výzvy</w:t>
            </w:r>
            <w:r w:rsidR="00667C19" w:rsidRPr="00623B9F">
              <w:rPr>
                <w:rFonts w:ascii="Arial Narrow" w:hAnsi="Arial Narrow" w:cs="Arial Narrow"/>
                <w:b/>
              </w:rPr>
              <w:t xml:space="preserve">), resp. </w:t>
            </w:r>
            <w:r w:rsidRPr="00623B9F">
              <w:rPr>
                <w:rFonts w:ascii="Arial Narrow" w:hAnsi="Arial Narrow" w:cs="Arial Narrow"/>
                <w:b/>
              </w:rPr>
              <w:t>predloženie výpisu z registra trestov</w:t>
            </w:r>
            <w:r w:rsidRPr="00623B9F">
              <w:rPr>
                <w:rFonts w:ascii="Arial Narrow" w:hAnsi="Arial Narrow" w:cs="Arial Narrow"/>
              </w:rPr>
              <w:t xml:space="preserve"> </w:t>
            </w:r>
            <w:r w:rsidRPr="00623B9F">
              <w:rPr>
                <w:rFonts w:ascii="Arial Narrow" w:hAnsi="Arial Narrow" w:cs="Arial Narrow"/>
                <w:b/>
              </w:rPr>
              <w:t xml:space="preserve">sa </w:t>
            </w:r>
            <w:r w:rsidRPr="00623B9F">
              <w:rPr>
                <w:rFonts w:ascii="Arial Narrow" w:hAnsi="Arial Narrow" w:cs="Arial Narrow"/>
                <w:b/>
                <w:u w:val="single"/>
              </w:rPr>
              <w:t>nevzťahuje</w:t>
            </w:r>
            <w:r w:rsidRPr="00623B9F">
              <w:rPr>
                <w:rFonts w:ascii="Arial Narrow" w:hAnsi="Arial Narrow" w:cs="Arial Narrow"/>
              </w:rPr>
              <w:t xml:space="preserve"> na </w:t>
            </w:r>
            <w:r w:rsidRPr="00623B9F">
              <w:rPr>
                <w:rFonts w:ascii="Arial Narrow" w:hAnsi="Arial Narrow" w:cs="Arial Narrow"/>
                <w:bCs/>
              </w:rPr>
              <w:t>organizácie, pri ktorých práva a povinnosti zmluvných vzťahov štatutárnych orgánov k</w:t>
            </w:r>
            <w:r w:rsidRPr="00623B9F">
              <w:rPr>
                <w:rFonts w:ascii="Arial Narrow" w:hAnsi="Arial Narrow" w:cs="Arial Narrow"/>
                <w:bCs/>
                <w:shd w:val="clear" w:color="auto" w:fill="EAF1DD" w:themeFill="accent3" w:themeFillTint="33"/>
              </w:rPr>
              <w:t xml:space="preserve"> </w:t>
            </w:r>
            <w:r w:rsidRPr="00623B9F">
              <w:rPr>
                <w:rFonts w:ascii="Arial Narrow" w:hAnsi="Arial Narrow" w:cs="Arial Narrow"/>
                <w:bCs/>
              </w:rPr>
              <w:t>organizácii, resp. spôsob vymenovania štatutárneho orgánu upravuje osobitný predpis</w:t>
            </w:r>
            <w:r w:rsidRPr="00623B9F">
              <w:rPr>
                <w:rFonts w:ascii="Arial Narrow" w:hAnsi="Arial Narrow" w:cs="Arial Narrow"/>
                <w:vertAlign w:val="superscript"/>
              </w:rPr>
              <w:footnoteReference w:id="21"/>
            </w:r>
            <w:r w:rsidRPr="00623B9F">
              <w:rPr>
                <w:rFonts w:ascii="Arial Narrow" w:hAnsi="Arial Narrow" w:cs="Arial Narrow"/>
              </w:rPr>
              <w:t xml:space="preserve">. </w:t>
            </w:r>
            <w:r w:rsidRPr="00D7263C">
              <w:rPr>
                <w:rFonts w:ascii="Arial Narrow" w:hAnsi="Arial Narrow" w:cs="Arial Narrow"/>
                <w:b/>
              </w:rPr>
              <w:t>Na splnenie podmienky zo strany žiadateľa je v tomto prípade postačujúce</w:t>
            </w:r>
            <w:r w:rsidRPr="00623B9F">
              <w:rPr>
                <w:rFonts w:ascii="Arial Narrow" w:hAnsi="Arial Narrow" w:cs="Arial Narrow"/>
              </w:rPr>
              <w:t xml:space="preserve"> </w:t>
            </w:r>
            <w:r w:rsidRPr="00843E4E">
              <w:rPr>
                <w:rFonts w:ascii="Arial Narrow" w:hAnsi="Arial Narrow" w:cs="Arial Narrow"/>
                <w:b/>
              </w:rPr>
              <w:t>čestné</w:t>
            </w:r>
            <w:r w:rsidRPr="00843E4E">
              <w:rPr>
                <w:rFonts w:ascii="Arial Narrow" w:hAnsi="Arial Narrow" w:cs="Arial Narrow"/>
                <w:b/>
                <w:shd w:val="clear" w:color="auto" w:fill="EAF1DD" w:themeFill="accent3" w:themeFillTint="33"/>
              </w:rPr>
              <w:t xml:space="preserve"> </w:t>
            </w:r>
            <w:r w:rsidRPr="00843E4E">
              <w:rPr>
                <w:rFonts w:ascii="Arial Narrow" w:hAnsi="Arial Narrow" w:cs="Arial Narrow"/>
                <w:b/>
              </w:rPr>
              <w:t>vyhlásenie, ktoré je sú</w:t>
            </w:r>
            <w:r w:rsidR="00203623">
              <w:rPr>
                <w:rFonts w:ascii="Arial Narrow" w:hAnsi="Arial Narrow" w:cs="Arial Narrow"/>
                <w:b/>
              </w:rPr>
              <w:t xml:space="preserve">časťou formulára Žiadosti o NFP - </w:t>
            </w:r>
            <w:r w:rsidRPr="00843E4E">
              <w:rPr>
                <w:rFonts w:ascii="Arial Narrow" w:hAnsi="Arial Narrow" w:cs="Arial Narrow"/>
                <w:b/>
              </w:rPr>
              <w:t>tab. č. 15</w:t>
            </w:r>
            <w:r w:rsidRPr="00623B9F">
              <w:rPr>
                <w:rFonts w:ascii="Arial Narrow" w:hAnsi="Arial Narrow" w:cs="Arial Narrow"/>
              </w:rPr>
              <w:t>.</w:t>
            </w:r>
          </w:p>
          <w:p w14:paraId="1577FEF8" w14:textId="77777777" w:rsidR="00BD5B8C" w:rsidRPr="00623B9F" w:rsidRDefault="00BD5B8C" w:rsidP="00AD3522">
            <w:pPr>
              <w:tabs>
                <w:tab w:val="left" w:pos="0"/>
              </w:tabs>
              <w:rPr>
                <w:rFonts w:ascii="Arial Narrow" w:hAnsi="Arial Narrow" w:cs="Arial Narrow"/>
                <w:b/>
                <w:bCs/>
                <w:u w:val="single"/>
              </w:rPr>
            </w:pPr>
            <w:r w:rsidRPr="00623B9F">
              <w:rPr>
                <w:rFonts w:ascii="Arial Narrow" w:hAnsi="Arial Narrow" w:cs="Arial Narrow"/>
                <w:b/>
                <w:u w:val="single"/>
              </w:rPr>
              <w:t>Spôsob overenia</w:t>
            </w:r>
            <w:r w:rsidR="0099690E" w:rsidRPr="00623B9F">
              <w:rPr>
                <w:rFonts w:ascii="Arial Narrow" w:hAnsi="Arial Narrow" w:cs="Arial Narrow"/>
                <w:b/>
                <w:u w:val="single"/>
              </w:rPr>
              <w:t xml:space="preserve"> SO OPII</w:t>
            </w:r>
            <w:r w:rsidRPr="00623B9F">
              <w:rPr>
                <w:rFonts w:ascii="Arial Narrow" w:hAnsi="Arial Narrow" w:cs="Arial Narrow"/>
                <w:b/>
                <w:u w:val="single"/>
              </w:rPr>
              <w:t>:</w:t>
            </w:r>
          </w:p>
          <w:p w14:paraId="377D20F3" w14:textId="77777777" w:rsidR="00BD5B8C" w:rsidRPr="00623B9F" w:rsidRDefault="00BD5B8C" w:rsidP="00AD3522">
            <w:pPr>
              <w:tabs>
                <w:tab w:val="left" w:pos="0"/>
              </w:tabs>
              <w:rPr>
                <w:rFonts w:ascii="Arial Narrow" w:hAnsi="Arial Narrow"/>
              </w:rPr>
            </w:pPr>
            <w:r w:rsidRPr="00623B9F">
              <w:rPr>
                <w:rFonts w:ascii="Arial Narrow" w:hAnsi="Arial Narrow"/>
                <w:b/>
              </w:rPr>
              <w:t xml:space="preserve">ITMS2014+, resp. </w:t>
            </w:r>
            <w:hyperlink r:id="rId36" w:history="1">
              <w:r w:rsidRPr="00623B9F">
                <w:rPr>
                  <w:rStyle w:val="Hypertextovprepojenie"/>
                  <w:rFonts w:ascii="Arial Narrow" w:hAnsi="Arial Narrow"/>
                </w:rPr>
                <w:t>https://oversi.gov.sk/</w:t>
              </w:r>
            </w:hyperlink>
            <w:r w:rsidRPr="00623B9F">
              <w:rPr>
                <w:rFonts w:ascii="Arial Narrow" w:hAnsi="Arial Narrow"/>
              </w:rPr>
              <w:t>,</w:t>
            </w:r>
          </w:p>
          <w:p w14:paraId="5665CE3C" w14:textId="77777777" w:rsidR="00BD5B8C" w:rsidRPr="00623B9F" w:rsidRDefault="00BD5B8C" w:rsidP="00AD3522">
            <w:pPr>
              <w:pBdr>
                <w:bottom w:val="single" w:sz="4" w:space="1" w:color="auto"/>
              </w:pBdr>
              <w:tabs>
                <w:tab w:val="left" w:pos="0"/>
              </w:tabs>
              <w:rPr>
                <w:rFonts w:ascii="Arial Narrow" w:hAnsi="Arial Narrow"/>
                <w:b/>
              </w:rPr>
            </w:pPr>
            <w:r w:rsidRPr="00623B9F">
              <w:rPr>
                <w:rFonts w:ascii="Arial Narrow" w:hAnsi="Arial Narrow"/>
                <w:b/>
              </w:rPr>
              <w:t>Žiadosť o NFP - tab. č. 15 Čestné vyhlásenie žiadateľa,</w:t>
            </w:r>
          </w:p>
          <w:p w14:paraId="1AA5CA56" w14:textId="77777777" w:rsidR="00BD5B8C" w:rsidRPr="00623B9F" w:rsidRDefault="00BD5B8C" w:rsidP="00AD3522">
            <w:pPr>
              <w:pBdr>
                <w:bottom w:val="single" w:sz="4" w:space="1" w:color="auto"/>
              </w:pBdr>
              <w:tabs>
                <w:tab w:val="left" w:pos="0"/>
              </w:tabs>
              <w:rPr>
                <w:rFonts w:ascii="Arial Narrow" w:hAnsi="Arial Narrow"/>
                <w:b/>
              </w:rPr>
            </w:pPr>
            <w:r w:rsidRPr="00623B9F">
              <w:rPr>
                <w:rFonts w:ascii="Arial Narrow" w:hAnsi="Arial Narrow"/>
                <w:b/>
              </w:rPr>
              <w:t>Príloha Žiadosti o NFP - Výpis z registra trestov (ak relevantné).</w:t>
            </w:r>
          </w:p>
          <w:p w14:paraId="6550065A" w14:textId="1E0C1FDD" w:rsidR="00BD5B8C" w:rsidRPr="00623B9F" w:rsidRDefault="008374D4" w:rsidP="0099690E">
            <w:pPr>
              <w:tabs>
                <w:tab w:val="left" w:pos="0"/>
              </w:tabs>
              <w:spacing w:after="120"/>
              <w:rPr>
                <w:rFonts w:ascii="Arial Narrow" w:hAnsi="Arial Narrow" w:cs="Arial Narrow"/>
              </w:rPr>
            </w:pPr>
            <w:hyperlink w:anchor="prilohaudaje" w:history="1">
              <w:r w:rsidR="00BD5B8C" w:rsidRPr="00203623">
                <w:rPr>
                  <w:rStyle w:val="Hypertextovprepojenie"/>
                  <w:rFonts w:ascii="Arial Narrow" w:hAnsi="Arial Narrow" w:cs="Arial Narrow"/>
                  <w:b/>
                </w:rPr>
                <w:t xml:space="preserve">Údaje potrebné na vyžiadanie výpisu </w:t>
              </w:r>
              <w:r w:rsidR="006740B6" w:rsidRPr="00203623">
                <w:rPr>
                  <w:rStyle w:val="Hypertextovprepojenie"/>
                  <w:rFonts w:ascii="Arial Narrow" w:hAnsi="Arial Narrow" w:cs="Arial Narrow"/>
                  <w:b/>
                </w:rPr>
                <w:t>z registra trestov</w:t>
              </w:r>
            </w:hyperlink>
            <w:r w:rsidR="006740B6" w:rsidRPr="00623B9F">
              <w:rPr>
                <w:rFonts w:ascii="Arial Narrow" w:hAnsi="Arial Narrow" w:cs="Arial Narrow"/>
                <w:b/>
              </w:rPr>
              <w:t xml:space="preserve"> (Príloha č. </w:t>
            </w:r>
            <w:r w:rsidR="00203623">
              <w:rPr>
                <w:rFonts w:ascii="Arial Narrow" w:hAnsi="Arial Narrow" w:cs="Arial Narrow"/>
                <w:b/>
              </w:rPr>
              <w:t>9</w:t>
            </w:r>
            <w:r w:rsidR="00BD5B8C" w:rsidRPr="00623B9F">
              <w:rPr>
                <w:rFonts w:ascii="Arial Narrow" w:hAnsi="Arial Narrow" w:cs="Arial Narrow"/>
                <w:b/>
              </w:rPr>
              <w:t xml:space="preserve"> výzvy) (ak relevantné)</w:t>
            </w:r>
            <w:r w:rsidR="00BD5B8C" w:rsidRPr="00623B9F">
              <w:rPr>
                <w:rFonts w:ascii="Arial Narrow" w:hAnsi="Arial Narrow" w:cs="Arial Narrow"/>
              </w:rPr>
              <w:t xml:space="preserve"> </w:t>
            </w:r>
          </w:p>
          <w:p w14:paraId="4A10A4FA" w14:textId="77777777" w:rsidR="00BD5B8C" w:rsidRPr="00623B9F" w:rsidRDefault="00BD5B8C" w:rsidP="00D912D9">
            <w:pPr>
              <w:tabs>
                <w:tab w:val="left" w:pos="0"/>
              </w:tabs>
              <w:spacing w:after="120"/>
              <w:rPr>
                <w:rFonts w:ascii="Arial Narrow" w:hAnsi="Arial Narrow" w:cs="Arial Narrow"/>
              </w:rPr>
            </w:pPr>
            <w:r w:rsidRPr="00623B9F">
              <w:rPr>
                <w:rFonts w:ascii="Arial Narrow" w:hAnsi="Arial Narrow" w:cs="Arial Narrow"/>
              </w:rPr>
              <w:t xml:space="preserve">Predloženie tejto prílohy je relevantné pre štátnych občanov SR, pričom </w:t>
            </w:r>
            <w:r w:rsidRPr="00623B9F">
              <w:rPr>
                <w:rFonts w:ascii="Arial Narrow" w:hAnsi="Arial Narrow" w:cs="Arial Narrow"/>
                <w:b/>
              </w:rPr>
              <w:t>podmienkou je zaregistrovanie</w:t>
            </w:r>
            <w:r w:rsidRPr="00623B9F">
              <w:rPr>
                <w:rFonts w:ascii="Arial Narrow" w:hAnsi="Arial Narrow" w:cs="Arial Narrow"/>
              </w:rPr>
              <w:t xml:space="preserve"> relevantných osôb, t.j. žiadateľa (v prípade, ak žiadateľom je fyzická osoba), štatutárneho orgánu žiadateľa, člena štatutárneho orgánu žiadateľa, prokuristu alebo osoby splnomocnenej zastupovať žiadateľa v konaní o Žiadosti o NFP </w:t>
            </w:r>
            <w:r w:rsidRPr="00623B9F">
              <w:rPr>
                <w:rFonts w:ascii="Arial Narrow" w:hAnsi="Arial Narrow" w:cs="Arial Narrow"/>
                <w:b/>
              </w:rPr>
              <w:t>v ITMS2014+ v rámci záložky “Subjekty a osoby” so zaradením v subjekte ako “štatutárny zástupca”</w:t>
            </w:r>
            <w:r w:rsidRPr="00623B9F">
              <w:rPr>
                <w:rFonts w:ascii="Arial Narrow" w:hAnsi="Arial Narrow" w:cs="Arial Narrow"/>
              </w:rPr>
              <w:t>, a to najneskôr v termíne doplnenia chýbajúcich náležitostí Žiadosti o NFP.</w:t>
            </w:r>
          </w:p>
          <w:p w14:paraId="7B95F571" w14:textId="77777777" w:rsidR="00BD5B8C" w:rsidRPr="00623B9F" w:rsidRDefault="00BD5B8C" w:rsidP="00AD3522">
            <w:pPr>
              <w:pBdr>
                <w:bottom w:val="single" w:sz="4" w:space="1" w:color="auto"/>
              </w:pBdr>
              <w:tabs>
                <w:tab w:val="left" w:pos="0"/>
              </w:tabs>
              <w:rPr>
                <w:rStyle w:val="Hypertextovprepojenie"/>
                <w:rFonts w:ascii="Arial Narrow" w:hAnsi="Arial Narrow"/>
                <w:color w:val="17365D" w:themeColor="text2" w:themeShade="BF"/>
                <w:sz w:val="22"/>
                <w:u w:val="none"/>
              </w:rPr>
            </w:pPr>
            <w:r w:rsidRPr="00623B9F">
              <w:rPr>
                <w:rFonts w:ascii="Arial Narrow" w:hAnsi="Arial Narrow" w:cs="Arial Narrow"/>
              </w:rPr>
              <w:t xml:space="preserve">Údaje potrebné na vyžiadanie výpisu z registra trestov poskytnuté zo strany žiadateľa, štatutárneho orgánu, každého člena štatutárneho orgánu, prokuristu/i, osoby splnomocnenej zastupovať žiadateľa v konaní o Žiadosti o NFP na vyžiadanie výpisu z registra trestov sú nevyhnutné na to, </w:t>
            </w:r>
            <w:r w:rsidRPr="00623B9F">
              <w:rPr>
                <w:rFonts w:ascii="Arial Narrow" w:hAnsi="Arial Narrow" w:cs="Arial Narrow"/>
                <w:b/>
              </w:rPr>
              <w:t>aby SO OPII</w:t>
            </w:r>
            <w:r w:rsidRPr="00623B9F">
              <w:rPr>
                <w:rFonts w:ascii="Arial Narrow" w:hAnsi="Arial Narrow" w:cs="Arial Narrow"/>
              </w:rPr>
              <w:t xml:space="preserve"> v zmysle zákona č. 330/2007 Z. z. o registri trestov a o zmene a doplnení niektorých zákonov v znení neskorších predpisov v spojitosti s § 47a zákona o príspevku z EŠIF, </w:t>
            </w:r>
            <w:r w:rsidRPr="00623B9F">
              <w:rPr>
                <w:rFonts w:ascii="Arial Narrow" w:hAnsi="Arial Narrow" w:cs="Arial Narrow"/>
                <w:b/>
              </w:rPr>
              <w:t>mohol žiadať prostredníctvom ITMS2014+ o vydanie výpisu z registra trestov</w:t>
            </w:r>
            <w:r w:rsidRPr="00623B9F">
              <w:rPr>
                <w:rFonts w:ascii="Arial Narrow" w:hAnsi="Arial Narrow" w:cs="Arial Narrow"/>
              </w:rPr>
              <w:t xml:space="preserve"> pre konkrétnu fyzickú osobu</w:t>
            </w:r>
            <w:r w:rsidRPr="00623B9F">
              <w:rPr>
                <w:rFonts w:ascii="Arial Narrow" w:hAnsi="Arial Narrow" w:cs="Arial Narrow"/>
                <w:color w:val="17365D" w:themeColor="text2" w:themeShade="BF"/>
              </w:rPr>
              <w:t>.</w:t>
            </w:r>
          </w:p>
          <w:p w14:paraId="42F5DC19" w14:textId="520943B9" w:rsidR="00BD5B8C" w:rsidRPr="00623B9F" w:rsidRDefault="008374D4" w:rsidP="0099690E">
            <w:pPr>
              <w:tabs>
                <w:tab w:val="left" w:pos="238"/>
              </w:tabs>
              <w:spacing w:after="120"/>
              <w:rPr>
                <w:rFonts w:ascii="Arial Narrow" w:hAnsi="Arial Narrow" w:cs="Arial Narrow"/>
                <w:b/>
              </w:rPr>
            </w:pPr>
            <w:hyperlink w:anchor="prilohart" w:history="1">
              <w:r w:rsidR="00BD5B8C" w:rsidRPr="00203623">
                <w:rPr>
                  <w:rStyle w:val="Hypertextovprepojenie"/>
                  <w:rFonts w:ascii="Arial Narrow" w:hAnsi="Arial Narrow" w:cs="Arial Narrow"/>
                  <w:b/>
                </w:rPr>
                <w:t>Výpis z registra trestov</w:t>
              </w:r>
            </w:hyperlink>
            <w:r w:rsidR="00BD5B8C" w:rsidRPr="00623B9F">
              <w:rPr>
                <w:rFonts w:ascii="Arial Narrow" w:hAnsi="Arial Narrow" w:cs="Arial Narrow"/>
                <w:b/>
              </w:rPr>
              <w:t xml:space="preserve"> (ak relevantné)</w:t>
            </w:r>
          </w:p>
          <w:p w14:paraId="6D098239" w14:textId="77777777" w:rsidR="00BD5B8C" w:rsidRPr="00623B9F" w:rsidRDefault="00BD5B8C" w:rsidP="00AD3522">
            <w:pPr>
              <w:tabs>
                <w:tab w:val="left" w:pos="238"/>
              </w:tabs>
              <w:rPr>
                <w:rFonts w:ascii="Arial Narrow" w:hAnsi="Arial Narrow" w:cs="Arial Narrow"/>
              </w:rPr>
            </w:pPr>
            <w:r w:rsidRPr="00623B9F">
              <w:rPr>
                <w:rFonts w:ascii="Arial Narrow" w:hAnsi="Arial Narrow" w:cs="Arial Narrow"/>
              </w:rPr>
              <w:t>Žiadateľ predkladá výpis z registra trestov, resp. úradne preložený</w:t>
            </w:r>
            <w:r w:rsidRPr="00623B9F">
              <w:rPr>
                <w:rStyle w:val="Odkaznapoznmkupodiarou"/>
                <w:rFonts w:ascii="Arial Narrow" w:hAnsi="Arial Narrow" w:cs="Arial Narrow"/>
              </w:rPr>
              <w:footnoteReference w:id="22"/>
            </w:r>
            <w:r w:rsidRPr="00623B9F">
              <w:rPr>
                <w:rFonts w:ascii="Arial Narrow" w:hAnsi="Arial Narrow" w:cs="Arial Narrow"/>
              </w:rPr>
              <w:t xml:space="preserve"> doklad rovnocennej dôkaznej hodnoty z domovskej krajiny za žiadateľa (v prípade, ak žiadateľom je fyzická osoba), štatutárny orgán, každého člena štatutárneho orgánu žiadateľa, prokuristu/i, osobu splnomocnenú zastupovať žiadateľa v konaní o Žiadosti o NFP, ktorý:</w:t>
            </w:r>
          </w:p>
          <w:p w14:paraId="20D5A810" w14:textId="77777777" w:rsidR="00BD5B8C" w:rsidRPr="00623B9F" w:rsidRDefault="00BD5B8C" w:rsidP="001871EF">
            <w:pPr>
              <w:pStyle w:val="Odsekzoznamu"/>
              <w:numPr>
                <w:ilvl w:val="0"/>
                <w:numId w:val="30"/>
              </w:numPr>
              <w:tabs>
                <w:tab w:val="left" w:pos="238"/>
              </w:tabs>
              <w:rPr>
                <w:rFonts w:ascii="Arial Narrow" w:hAnsi="Arial Narrow" w:cs="Arial Narrow"/>
              </w:rPr>
            </w:pPr>
            <w:r w:rsidRPr="00623B9F">
              <w:rPr>
                <w:rFonts w:ascii="Arial Narrow" w:hAnsi="Arial Narrow" w:cs="Arial Narrow"/>
              </w:rPr>
              <w:t xml:space="preserve">nie je štátnym občanom SR alebo </w:t>
            </w:r>
          </w:p>
          <w:p w14:paraId="3F9D4242" w14:textId="77777777" w:rsidR="00BD5B8C" w:rsidRPr="00623B9F" w:rsidRDefault="00BD5B8C" w:rsidP="001871EF">
            <w:pPr>
              <w:pStyle w:val="Odsekzoznamu"/>
              <w:numPr>
                <w:ilvl w:val="0"/>
                <w:numId w:val="30"/>
              </w:numPr>
              <w:tabs>
                <w:tab w:val="left" w:pos="238"/>
              </w:tabs>
              <w:rPr>
                <w:rFonts w:ascii="Arial Narrow" w:hAnsi="Arial Narrow" w:cs="Arial Narrow"/>
              </w:rPr>
            </w:pPr>
            <w:r w:rsidRPr="00623B9F">
              <w:rPr>
                <w:rFonts w:ascii="Arial Narrow" w:hAnsi="Arial Narrow" w:cs="Arial Narrow"/>
              </w:rPr>
              <w:t xml:space="preserve">je štátnym občanom SR, avšak neposkytol údaje potrebné na vyžiadanie výpisu z registra trestov alebo </w:t>
            </w:r>
          </w:p>
          <w:p w14:paraId="0F03ACA8" w14:textId="77777777" w:rsidR="00BD5B8C" w:rsidRPr="00623B9F" w:rsidRDefault="00BD5B8C" w:rsidP="001871EF">
            <w:pPr>
              <w:pStyle w:val="Odsekzoznamu"/>
              <w:numPr>
                <w:ilvl w:val="0"/>
                <w:numId w:val="30"/>
              </w:numPr>
              <w:tabs>
                <w:tab w:val="left" w:pos="238"/>
              </w:tabs>
              <w:spacing w:after="120"/>
              <w:ind w:left="714" w:hanging="357"/>
              <w:contextualSpacing w:val="0"/>
              <w:rPr>
                <w:rFonts w:ascii="Arial Narrow" w:hAnsi="Arial Narrow" w:cs="Arial Narrow"/>
                <w:b/>
              </w:rPr>
            </w:pPr>
            <w:r w:rsidRPr="00623B9F">
              <w:rPr>
                <w:rFonts w:ascii="Arial Narrow" w:hAnsi="Arial Narrow" w:cs="Arial Narrow"/>
              </w:rPr>
              <w:t>je štátnym občanom SR a nebolo možné ho zaregistrovať v rámci záložky “Subjekty a osoby” v ITMS2014+ (napr. z technických dôvodov).</w:t>
            </w:r>
          </w:p>
          <w:p w14:paraId="1B0351DF" w14:textId="54C796F8" w:rsidR="00BD5B8C" w:rsidRDefault="00BD5B8C" w:rsidP="0099690E">
            <w:pPr>
              <w:tabs>
                <w:tab w:val="left" w:pos="238"/>
              </w:tabs>
              <w:spacing w:after="120"/>
              <w:rPr>
                <w:rFonts w:ascii="Arial Narrow" w:hAnsi="Arial Narrow" w:cs="Arial Narrow"/>
                <w:b/>
              </w:rPr>
            </w:pPr>
            <w:r w:rsidRPr="00623B9F">
              <w:rPr>
                <w:rFonts w:ascii="Arial Narrow" w:hAnsi="Arial Narrow" w:cs="Arial Narrow"/>
                <w:b/>
              </w:rPr>
              <w:t>Výpis z registra trestov nesmie byť starší ako 3 mesiacov ku dňu predloženia Žiadosti o NFP.</w:t>
            </w:r>
          </w:p>
          <w:p w14:paraId="69688B43" w14:textId="77777777" w:rsidR="00BD5B8C" w:rsidRPr="00623B9F" w:rsidRDefault="00BD5B8C" w:rsidP="001F595E">
            <w:pPr>
              <w:shd w:val="clear" w:color="auto" w:fill="EAF1DD" w:themeFill="accent3" w:themeFillTint="33"/>
              <w:tabs>
                <w:tab w:val="left" w:pos="238"/>
              </w:tabs>
              <w:rPr>
                <w:rFonts w:ascii="Arial Narrow" w:hAnsi="Arial Narrow" w:cs="Arial Narrow"/>
              </w:rPr>
            </w:pPr>
            <w:r w:rsidRPr="00623B9F">
              <w:rPr>
                <w:rFonts w:ascii="Arial Narrow" w:hAnsi="Arial Narrow" w:cs="Arial Narrow"/>
              </w:rPr>
              <w:t xml:space="preserve">Ak v priebehu konania o Žiadosti o NFP dôjde k zmene štatutárneho orgánu, resp. člena štatutárneho orgánu, prokuristu alebo k zmene či k doplneniu osoby splnomocnenej konať/zastupovať žiadateľa v konaní, </w:t>
            </w:r>
            <w:r w:rsidRPr="004C5CE2">
              <w:rPr>
                <w:rFonts w:ascii="Arial Narrow" w:hAnsi="Arial Narrow" w:cs="Arial Narrow"/>
                <w:b/>
              </w:rPr>
              <w:t>žiadateľ je povinný zaslať SO OPII oznámenie o takejto zmene vrátane relevantnej prílohy</w:t>
            </w:r>
            <w:r w:rsidRPr="00623B9F">
              <w:rPr>
                <w:rFonts w:ascii="Arial Narrow" w:hAnsi="Arial Narrow" w:cs="Arial Narrow"/>
              </w:rPr>
              <w:t>.</w:t>
            </w:r>
          </w:p>
        </w:tc>
      </w:tr>
      <w:tr w:rsidR="00C81A3E" w:rsidRPr="00623B9F" w14:paraId="4D9BC055" w14:textId="77777777" w:rsidTr="00927ECB">
        <w:trPr>
          <w:trHeight w:val="508"/>
          <w:jc w:val="center"/>
        </w:trPr>
        <w:tc>
          <w:tcPr>
            <w:tcW w:w="788" w:type="dxa"/>
          </w:tcPr>
          <w:p w14:paraId="00551D5A" w14:textId="77777777" w:rsidR="00C81A3E" w:rsidRPr="00623B9F" w:rsidRDefault="00C81A3E" w:rsidP="00D865F7">
            <w:pPr>
              <w:pStyle w:val="Odsekzoznamu"/>
              <w:numPr>
                <w:ilvl w:val="0"/>
                <w:numId w:val="35"/>
              </w:numPr>
              <w:ind w:left="0" w:firstLine="0"/>
              <w:jc w:val="center"/>
              <w:rPr>
                <w:rFonts w:ascii="Arial Narrow" w:hAnsi="Arial Narrow" w:cs="Arial Narrow"/>
                <w:bCs/>
              </w:rPr>
            </w:pPr>
            <w:r w:rsidRPr="00623B9F">
              <w:rPr>
                <w:rFonts w:ascii="Arial Narrow" w:hAnsi="Arial Narrow" w:cs="Arial Narrow"/>
                <w:bCs/>
              </w:rPr>
              <w:lastRenderedPageBreak/>
              <w:t>5</w:t>
            </w:r>
          </w:p>
        </w:tc>
        <w:tc>
          <w:tcPr>
            <w:tcW w:w="3134" w:type="dxa"/>
            <w:shd w:val="clear" w:color="auto" w:fill="FDE9D9" w:themeFill="accent6" w:themeFillTint="33"/>
          </w:tcPr>
          <w:p w14:paraId="5C53AC6F" w14:textId="77777777" w:rsidR="00C81A3E" w:rsidRPr="00623B9F" w:rsidRDefault="00C81A3E" w:rsidP="00AD3522">
            <w:pPr>
              <w:rPr>
                <w:rFonts w:ascii="Arial Narrow" w:hAnsi="Arial Narrow"/>
                <w:b/>
              </w:rPr>
            </w:pPr>
            <w:r w:rsidRPr="00623B9F">
              <w:rPr>
                <w:rFonts w:ascii="Arial Narrow" w:hAnsi="Arial Narrow" w:cs="Calibri"/>
                <w:b/>
                <w:bCs/>
              </w:rPr>
              <w:t>Podmienka, že voči žiadateľovi nie je vedené konkurzné konanie, reštrukturalizačné konanie, nie je v konkurze alebo v reštrukturalizácii</w:t>
            </w:r>
          </w:p>
        </w:tc>
        <w:tc>
          <w:tcPr>
            <w:tcW w:w="6494" w:type="dxa"/>
            <w:gridSpan w:val="2"/>
            <w:tcBorders>
              <w:top w:val="single" w:sz="2" w:space="0" w:color="auto"/>
              <w:bottom w:val="single" w:sz="4" w:space="0" w:color="auto"/>
            </w:tcBorders>
          </w:tcPr>
          <w:p w14:paraId="110AF4A5" w14:textId="77777777" w:rsidR="00C81A3E" w:rsidRPr="00623B9F" w:rsidRDefault="00C81A3E" w:rsidP="00AD3522">
            <w:pPr>
              <w:pBdr>
                <w:bottom w:val="single" w:sz="4" w:space="1" w:color="auto"/>
              </w:pBdr>
              <w:shd w:val="clear" w:color="auto" w:fill="ECF1F6"/>
              <w:rPr>
                <w:rFonts w:ascii="Arial Narrow" w:hAnsi="Arial Narrow"/>
              </w:rPr>
            </w:pPr>
            <w:r w:rsidRPr="00623B9F">
              <w:rPr>
                <w:rFonts w:ascii="Arial Narrow" w:hAnsi="Arial Narrow"/>
              </w:rPr>
              <w:t xml:space="preserve">Voči žiadateľovi nesmie byť vedené konkurzné konanie ani reštrukturalizačné konanie, žiadateľ nesmie byť v konkurze alebo v reštrukturalizácii. </w:t>
            </w:r>
          </w:p>
          <w:p w14:paraId="6C582964" w14:textId="77777777" w:rsidR="00C81A3E" w:rsidRPr="00623B9F" w:rsidRDefault="00C81A3E" w:rsidP="0099690E">
            <w:pPr>
              <w:pBdr>
                <w:bottom w:val="single" w:sz="4" w:space="1" w:color="auto"/>
              </w:pBdr>
              <w:shd w:val="clear" w:color="auto" w:fill="EAF1DD" w:themeFill="accent3" w:themeFillTint="33"/>
              <w:rPr>
                <w:rFonts w:ascii="Arial Narrow" w:hAnsi="Arial Narrow"/>
                <w:sz w:val="10"/>
                <w:szCs w:val="10"/>
              </w:rPr>
            </w:pPr>
            <w:r w:rsidRPr="00623B9F">
              <w:rPr>
                <w:rFonts w:ascii="Arial Narrow" w:hAnsi="Arial Narrow"/>
                <w:b/>
                <w:bCs/>
              </w:rPr>
              <w:t xml:space="preserve">Táto podmienka </w:t>
            </w:r>
            <w:r w:rsidRPr="00790520">
              <w:rPr>
                <w:rFonts w:ascii="Arial Narrow" w:hAnsi="Arial Narrow"/>
                <w:b/>
                <w:bCs/>
                <w:u w:val="single"/>
              </w:rPr>
              <w:t>sa nevzťahuje</w:t>
            </w:r>
            <w:r w:rsidRPr="00623B9F">
              <w:rPr>
                <w:rFonts w:ascii="Arial Narrow" w:hAnsi="Arial Narrow"/>
                <w:b/>
                <w:bCs/>
              </w:rPr>
              <w:t xml:space="preserve"> na subjekty podľa </w:t>
            </w:r>
            <w:hyperlink r:id="rId37" w:history="1">
              <w:r w:rsidRPr="00623B9F">
                <w:rPr>
                  <w:rStyle w:val="Hypertextovprepojenie"/>
                  <w:rFonts w:ascii="Arial Narrow" w:hAnsi="Arial Narrow"/>
                  <w:b/>
                  <w:bCs/>
                </w:rPr>
                <w:t>§ 2 zákona o konkurze a reštrukturalizácii</w:t>
              </w:r>
            </w:hyperlink>
            <w:r w:rsidRPr="00623B9F">
              <w:rPr>
                <w:rFonts w:ascii="Arial Narrow" w:hAnsi="Arial Narrow"/>
                <w:b/>
                <w:bCs/>
              </w:rPr>
              <w:t>.</w:t>
            </w:r>
            <w:r w:rsidRPr="00623B9F">
              <w:rPr>
                <w:rStyle w:val="Odkaznapoznmkupodiarou"/>
                <w:rFonts w:ascii="Arial Narrow" w:hAnsi="Arial Narrow"/>
                <w:b/>
                <w:bCs/>
              </w:rPr>
              <w:footnoteReference w:id="23"/>
            </w:r>
            <w:r w:rsidRPr="00623B9F">
              <w:rPr>
                <w:rFonts w:ascii="Arial Narrow" w:hAnsi="Arial Narrow"/>
                <w:b/>
                <w:bCs/>
                <w:szCs w:val="22"/>
              </w:rPr>
              <w:t xml:space="preserve"> </w:t>
            </w:r>
          </w:p>
          <w:p w14:paraId="0D38DE29" w14:textId="77777777" w:rsidR="00C81A3E" w:rsidRPr="00623B9F" w:rsidRDefault="00C81A3E" w:rsidP="00AD3522">
            <w:pPr>
              <w:rPr>
                <w:rFonts w:ascii="Arial Narrow" w:hAnsi="Arial Narrow" w:cs="Arial Narrow"/>
                <w:b/>
                <w:bCs/>
              </w:rPr>
            </w:pPr>
            <w:r w:rsidRPr="00623B9F">
              <w:rPr>
                <w:rFonts w:ascii="Arial Narrow" w:hAnsi="Arial Narrow" w:cs="Arial Narrow"/>
                <w:b/>
                <w:bCs/>
                <w:u w:val="single"/>
              </w:rPr>
              <w:t>Forma preukázania zo strany žiadateľa</w:t>
            </w:r>
            <w:r w:rsidRPr="00623B9F">
              <w:rPr>
                <w:rFonts w:ascii="Arial Narrow" w:hAnsi="Arial Narrow" w:cs="Arial Narrow"/>
                <w:b/>
                <w:bCs/>
              </w:rPr>
              <w:t xml:space="preserve">:  </w:t>
            </w:r>
          </w:p>
          <w:p w14:paraId="401C2B51" w14:textId="60A789BE" w:rsidR="00C81A3E" w:rsidRPr="00623B9F" w:rsidRDefault="00C81A3E" w:rsidP="00AD3522">
            <w:pPr>
              <w:rPr>
                <w:rFonts w:ascii="Arial Narrow" w:hAnsi="Arial Narrow" w:cs="Arial Narrow"/>
                <w:b/>
                <w:bCs/>
                <w:sz w:val="10"/>
                <w:szCs w:val="10"/>
              </w:rPr>
            </w:pPr>
            <w:r w:rsidRPr="00623B9F">
              <w:rPr>
                <w:rFonts w:ascii="Arial Narrow" w:hAnsi="Arial Narrow" w:cs="Arial Narrow"/>
                <w:b/>
                <w:bCs/>
              </w:rPr>
              <w:t xml:space="preserve">Žiadosť o NFP - tab. č. 15 Čestné vyhlásenie žiadateľa </w:t>
            </w:r>
          </w:p>
          <w:p w14:paraId="13B69DEB" w14:textId="77777777" w:rsidR="00C81A3E" w:rsidRPr="00623B9F" w:rsidRDefault="00C81A3E" w:rsidP="00AD3522">
            <w:pPr>
              <w:rPr>
                <w:rFonts w:ascii="Arial Narrow" w:hAnsi="Arial Narrow" w:cs="Arial Narrow"/>
                <w:b/>
                <w:bCs/>
              </w:rPr>
            </w:pPr>
            <w:r w:rsidRPr="00623B9F">
              <w:rPr>
                <w:rFonts w:ascii="Arial Narrow" w:hAnsi="Arial Narrow" w:cs="Arial Narrow"/>
                <w:b/>
                <w:bCs/>
                <w:u w:val="single"/>
              </w:rPr>
              <w:t>Spôsob overenia</w:t>
            </w:r>
            <w:r w:rsidR="0099690E" w:rsidRPr="00623B9F">
              <w:rPr>
                <w:rFonts w:ascii="Arial Narrow" w:hAnsi="Arial Narrow" w:cs="Arial Narrow"/>
                <w:b/>
                <w:bCs/>
                <w:u w:val="single"/>
              </w:rPr>
              <w:t xml:space="preserve"> SO OPII</w:t>
            </w:r>
            <w:r w:rsidRPr="00623B9F">
              <w:rPr>
                <w:rFonts w:ascii="Arial Narrow" w:hAnsi="Arial Narrow" w:cs="Arial Narrow"/>
                <w:b/>
                <w:bCs/>
                <w:u w:val="single"/>
              </w:rPr>
              <w:t>:</w:t>
            </w:r>
            <w:r w:rsidRPr="00623B9F">
              <w:rPr>
                <w:rFonts w:ascii="Arial Narrow" w:hAnsi="Arial Narrow" w:cs="Arial Narrow"/>
                <w:b/>
                <w:bCs/>
              </w:rPr>
              <w:t xml:space="preserve"> </w:t>
            </w:r>
          </w:p>
          <w:p w14:paraId="5FD4EB87" w14:textId="77777777" w:rsidR="00C81A3E" w:rsidRPr="00623B9F" w:rsidRDefault="00C81A3E" w:rsidP="00AD3522">
            <w:pPr>
              <w:jc w:val="left"/>
              <w:rPr>
                <w:rFonts w:ascii="Arial Narrow" w:hAnsi="Arial Narrow"/>
              </w:rPr>
            </w:pPr>
            <w:r w:rsidRPr="00623B9F">
              <w:rPr>
                <w:rFonts w:ascii="Arial Narrow" w:hAnsi="Arial Narrow" w:cs="Arial Narrow"/>
                <w:b/>
                <w:bCs/>
              </w:rPr>
              <w:lastRenderedPageBreak/>
              <w:t>ITMS2014</w:t>
            </w:r>
            <w:r w:rsidRPr="00623B9F">
              <w:rPr>
                <w:rFonts w:ascii="Arial Narrow" w:hAnsi="Arial Narrow" w:cs="Arial Narrow"/>
                <w:bCs/>
              </w:rPr>
              <w:t xml:space="preserve">+(resp. </w:t>
            </w:r>
            <w:hyperlink r:id="rId38" w:history="1">
              <w:r w:rsidRPr="00623B9F">
                <w:rPr>
                  <w:rStyle w:val="Hypertextovprepojenie"/>
                  <w:rFonts w:ascii="Arial Narrow" w:hAnsi="Arial Narrow" w:cs="Arial Narrow"/>
                  <w:b/>
                  <w:bCs/>
                </w:rPr>
                <w:t>https://ru.justice.sk/ru-verejnost-web/pages/searchKonanie.xhtml?query</w:t>
              </w:r>
            </w:hyperlink>
            <w:r w:rsidRPr="00623B9F">
              <w:rPr>
                <w:rFonts w:ascii="Arial Narrow" w:hAnsi="Arial Narrow" w:cs="Arial Narrow"/>
                <w:b/>
                <w:bCs/>
                <w:u w:val="single"/>
              </w:rPr>
              <w:t>=)</w:t>
            </w:r>
          </w:p>
          <w:p w14:paraId="065C8BDD" w14:textId="77777777" w:rsidR="00C81A3E" w:rsidRPr="00623B9F" w:rsidRDefault="00C81A3E" w:rsidP="00790520">
            <w:pPr>
              <w:pBdr>
                <w:top w:val="single" w:sz="4" w:space="1" w:color="auto"/>
              </w:pBdr>
              <w:contextualSpacing/>
              <w:rPr>
                <w:rFonts w:ascii="Arial Narrow" w:hAnsi="Arial Narrow" w:cs="Arial Narrow"/>
                <w:bCs/>
              </w:rPr>
            </w:pPr>
            <w:r w:rsidRPr="00623B9F">
              <w:rPr>
                <w:rFonts w:ascii="Arial Narrow" w:hAnsi="Arial Narrow" w:cs="Arial Narrow"/>
                <w:b/>
                <w:bCs/>
              </w:rPr>
              <w:t>Odporúčame žiadateľom</w:t>
            </w:r>
            <w:r w:rsidRPr="00623B9F">
              <w:rPr>
                <w:rFonts w:ascii="Arial Narrow" w:hAnsi="Arial Narrow" w:cs="Arial Narrow"/>
                <w:bCs/>
              </w:rPr>
              <w:t xml:space="preserve">, aby si pred predložením Žiadosti o NFP overili správnosť údajov v ITMS2014+ (integračnou akciou), resp. vo vyššie uvedených verejných registroch a v prípade nepravdivých údajov zabezpečili relevantné kroky na ich úpravu ešte pred predložením Žiadosti o NFP. </w:t>
            </w:r>
          </w:p>
          <w:p w14:paraId="276E4D64" w14:textId="77777777" w:rsidR="00C81A3E" w:rsidRPr="00623B9F" w:rsidRDefault="00C81A3E" w:rsidP="00AD3522">
            <w:pPr>
              <w:contextualSpacing/>
              <w:rPr>
                <w:rFonts w:ascii="Arial Narrow" w:hAnsi="Arial Narrow" w:cs="Arial Narrow"/>
                <w:b/>
                <w:bCs/>
                <w:u w:val="single"/>
              </w:rPr>
            </w:pPr>
            <w:r w:rsidRPr="00623B9F">
              <w:rPr>
                <w:rFonts w:ascii="Arial Narrow" w:hAnsi="Arial Narrow" w:cs="Arial Narrow"/>
                <w:bCs/>
              </w:rPr>
              <w:t>Ak žiadateľ overením v ITMS2014+, resp. v uvedených verejných registroch zistí nesprávne, resp. neúplné údaje, je oprávnený predložiť dokument preukazujúci splnenie podmienky poskytnutia príspevku aj bez vyzvania na jeho predloženie zo strany SO OPII.</w:t>
            </w:r>
            <w:r w:rsidRPr="00623B9F">
              <w:rPr>
                <w:rStyle w:val="Odkaznapoznmkupodiarou"/>
                <w:rFonts w:ascii="Arial Narrow" w:hAnsi="Arial Narrow" w:cs="Arial Narrow"/>
                <w:bCs/>
              </w:rPr>
              <w:footnoteReference w:id="24"/>
            </w:r>
          </w:p>
        </w:tc>
      </w:tr>
      <w:tr w:rsidR="00C81A3E" w:rsidRPr="00623B9F" w14:paraId="7660EBFB" w14:textId="77777777" w:rsidTr="00927ECB">
        <w:trPr>
          <w:trHeight w:val="4673"/>
          <w:jc w:val="center"/>
        </w:trPr>
        <w:tc>
          <w:tcPr>
            <w:tcW w:w="788" w:type="dxa"/>
          </w:tcPr>
          <w:p w14:paraId="6B2E4FE6" w14:textId="77777777" w:rsidR="00C81A3E" w:rsidRPr="00623B9F" w:rsidRDefault="00C81A3E" w:rsidP="00D865F7">
            <w:pPr>
              <w:pStyle w:val="Odsekzoznamu"/>
              <w:numPr>
                <w:ilvl w:val="0"/>
                <w:numId w:val="35"/>
              </w:numPr>
              <w:ind w:left="0" w:firstLine="0"/>
              <w:jc w:val="center"/>
              <w:rPr>
                <w:rFonts w:ascii="Arial Narrow" w:hAnsi="Arial Narrow" w:cs="Arial Narrow"/>
                <w:bCs/>
              </w:rPr>
            </w:pPr>
            <w:r w:rsidRPr="00623B9F">
              <w:rPr>
                <w:rFonts w:ascii="Arial Narrow" w:hAnsi="Arial Narrow" w:cs="Arial Narrow"/>
                <w:bCs/>
              </w:rPr>
              <w:lastRenderedPageBreak/>
              <w:t>7</w:t>
            </w:r>
          </w:p>
          <w:p w14:paraId="6ABC0E48" w14:textId="77777777" w:rsidR="00C81A3E" w:rsidRPr="00623B9F" w:rsidRDefault="00C81A3E" w:rsidP="00AD3522">
            <w:pPr>
              <w:jc w:val="center"/>
              <w:rPr>
                <w:rFonts w:ascii="Arial Narrow" w:hAnsi="Arial Narrow" w:cs="Arial Narrow"/>
                <w:bCs/>
              </w:rPr>
            </w:pPr>
          </w:p>
        </w:tc>
        <w:tc>
          <w:tcPr>
            <w:tcW w:w="3134" w:type="dxa"/>
            <w:shd w:val="clear" w:color="auto" w:fill="FDE9D9" w:themeFill="accent6" w:themeFillTint="33"/>
          </w:tcPr>
          <w:p w14:paraId="4B7CD75E" w14:textId="77777777" w:rsidR="00C81A3E" w:rsidRPr="00623B9F" w:rsidRDefault="00C81A3E" w:rsidP="00AD3522">
            <w:pPr>
              <w:autoSpaceDE w:val="0"/>
              <w:autoSpaceDN w:val="0"/>
              <w:adjustRightInd w:val="0"/>
              <w:rPr>
                <w:rFonts w:ascii="Arial Narrow" w:hAnsi="Arial Narrow" w:cs="Arial Narrow"/>
                <w:b/>
                <w:bCs/>
                <w:color w:val="000000"/>
              </w:rPr>
            </w:pPr>
            <w:r w:rsidRPr="00623B9F">
              <w:rPr>
                <w:rFonts w:ascii="Arial Narrow" w:hAnsi="Arial Narrow" w:cs="Arial"/>
                <w:b/>
                <w:bCs/>
                <w:color w:val="000000"/>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494" w:type="dxa"/>
            <w:gridSpan w:val="2"/>
            <w:tcBorders>
              <w:top w:val="single" w:sz="4" w:space="0" w:color="auto"/>
              <w:bottom w:val="single" w:sz="4" w:space="0" w:color="auto"/>
            </w:tcBorders>
          </w:tcPr>
          <w:p w14:paraId="0F5F0A9E" w14:textId="77777777" w:rsidR="00C81A3E" w:rsidRPr="00623B9F" w:rsidRDefault="00C81A3E" w:rsidP="00C81A3E">
            <w:pPr>
              <w:pBdr>
                <w:top w:val="single" w:sz="4" w:space="1" w:color="auto"/>
                <w:bottom w:val="single" w:sz="2" w:space="1" w:color="auto"/>
              </w:pBdr>
              <w:shd w:val="clear" w:color="auto" w:fill="ECF1F6"/>
              <w:autoSpaceDE w:val="0"/>
              <w:autoSpaceDN w:val="0"/>
              <w:adjustRightInd w:val="0"/>
              <w:rPr>
                <w:rFonts w:ascii="Arial Narrow" w:hAnsi="Arial Narrow" w:cs="Arial Narrow"/>
                <w:b/>
                <w:bCs/>
                <w:color w:val="000000"/>
                <w:u w:val="single"/>
              </w:rPr>
            </w:pPr>
            <w:r w:rsidRPr="00623B9F">
              <w:rPr>
                <w:rFonts w:ascii="Arial Narrow" w:hAnsi="Arial Narrow" w:cs="Arial Narrow"/>
                <w:color w:val="000000"/>
              </w:rPr>
              <w:t>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zodpovednosti právnických osôb a o zmene a doplnení niektorých zákonov.</w:t>
            </w:r>
            <w:r w:rsidRPr="00623B9F">
              <w:rPr>
                <w:rFonts w:ascii="Arial Narrow" w:hAnsi="Arial Narrow" w:cs="Arial Narrow"/>
                <w:color w:val="000000"/>
                <w:vertAlign w:val="superscript"/>
              </w:rPr>
              <w:footnoteReference w:id="25"/>
            </w:r>
            <w:r w:rsidRPr="00623B9F">
              <w:rPr>
                <w:rFonts w:ascii="Arial Narrow" w:hAnsi="Arial Narrow" w:cs="Arial Narrow"/>
                <w:b/>
                <w:bCs/>
                <w:color w:val="000000"/>
                <w:u w:val="single"/>
              </w:rPr>
              <w:t xml:space="preserve"> </w:t>
            </w:r>
          </w:p>
          <w:p w14:paraId="4C26FE3A" w14:textId="77777777" w:rsidR="00C81A3E" w:rsidRPr="00623B9F" w:rsidRDefault="00C81A3E" w:rsidP="0099690E">
            <w:pPr>
              <w:shd w:val="clear" w:color="auto" w:fill="EAF1DD" w:themeFill="accent3" w:themeFillTint="33"/>
              <w:tabs>
                <w:tab w:val="left" w:pos="238"/>
              </w:tabs>
              <w:rPr>
                <w:rFonts w:ascii="Arial Narrow" w:hAnsi="Arial Narrow" w:cs="Arial Narrow"/>
                <w:b/>
                <w:bCs/>
                <w:color w:val="000000"/>
              </w:rPr>
            </w:pPr>
            <w:r w:rsidRPr="00623B9F">
              <w:rPr>
                <w:rFonts w:ascii="Arial Narrow" w:hAnsi="Arial Narrow" w:cs="Arial Narrow"/>
                <w:b/>
                <w:bCs/>
                <w:color w:val="000000"/>
              </w:rPr>
              <w:t xml:space="preserve">Podmienka </w:t>
            </w:r>
            <w:r w:rsidRPr="00790520">
              <w:rPr>
                <w:rFonts w:ascii="Arial Narrow" w:hAnsi="Arial Narrow" w:cs="Arial"/>
                <w:b/>
                <w:bCs/>
                <w:color w:val="000000"/>
                <w:u w:val="single"/>
              </w:rPr>
              <w:t>sa nevzťahuje</w:t>
            </w:r>
            <w:r w:rsidRPr="00623B9F">
              <w:rPr>
                <w:rFonts w:ascii="Arial Narrow" w:hAnsi="Arial Narrow" w:cs="Arial"/>
                <w:b/>
                <w:bCs/>
                <w:color w:val="000000"/>
              </w:rPr>
              <w:t xml:space="preserve"> na právnické</w:t>
            </w:r>
            <w:r w:rsidRPr="00623B9F">
              <w:rPr>
                <w:rFonts w:ascii="Arial Narrow" w:hAnsi="Arial Narrow" w:cs="Arial Narrow"/>
                <w:b/>
                <w:bCs/>
                <w:color w:val="000000"/>
              </w:rPr>
              <w:t xml:space="preserve"> osoby vymedzené v </w:t>
            </w:r>
            <w:hyperlink r:id="rId39" w:history="1">
              <w:r w:rsidRPr="00623B9F">
                <w:rPr>
                  <w:rStyle w:val="Hypertextovprepojenie"/>
                  <w:rFonts w:ascii="Arial Narrow" w:hAnsi="Arial Narrow" w:cs="Arial Narrow"/>
                  <w:b/>
                  <w:bCs/>
                </w:rPr>
                <w:t>§ 5 Zákona o trestnej zodpovednosti právnických osôb</w:t>
              </w:r>
            </w:hyperlink>
            <w:r w:rsidRPr="00623B9F">
              <w:rPr>
                <w:rFonts w:ascii="Arial Narrow" w:hAnsi="Arial Narrow" w:cs="Arial Narrow"/>
                <w:b/>
                <w:bCs/>
                <w:color w:val="000000"/>
              </w:rPr>
              <w:t>.</w:t>
            </w:r>
          </w:p>
          <w:p w14:paraId="0EF3E512" w14:textId="77777777" w:rsidR="00C81A3E" w:rsidRPr="00623B9F" w:rsidRDefault="00C81A3E" w:rsidP="00AD3522">
            <w:pPr>
              <w:pBdr>
                <w:top w:val="single" w:sz="4" w:space="1" w:color="auto"/>
                <w:bottom w:val="single" w:sz="4" w:space="1" w:color="auto"/>
              </w:pBdr>
              <w:tabs>
                <w:tab w:val="left" w:pos="238"/>
              </w:tabs>
              <w:contextualSpacing/>
              <w:rPr>
                <w:rFonts w:ascii="Arial Narrow" w:hAnsi="Arial Narrow" w:cs="Arial Narrow"/>
                <w:b/>
                <w:bCs/>
                <w:u w:val="single"/>
              </w:rPr>
            </w:pPr>
            <w:r w:rsidRPr="00623B9F">
              <w:rPr>
                <w:rFonts w:ascii="Arial Narrow" w:hAnsi="Arial Narrow" w:cs="Arial Narrow"/>
                <w:b/>
                <w:bCs/>
                <w:u w:val="single"/>
              </w:rPr>
              <w:t xml:space="preserve">Forma preukázania zo strany žiadateľa: </w:t>
            </w:r>
          </w:p>
          <w:p w14:paraId="3DA78987" w14:textId="77777777" w:rsidR="00C81A3E" w:rsidRPr="00623B9F" w:rsidRDefault="00D912D9" w:rsidP="00AD3522">
            <w:pPr>
              <w:pBdr>
                <w:top w:val="single" w:sz="4" w:space="1" w:color="auto"/>
                <w:bottom w:val="single" w:sz="4" w:space="1" w:color="auto"/>
              </w:pBdr>
              <w:tabs>
                <w:tab w:val="left" w:pos="238"/>
              </w:tabs>
              <w:contextualSpacing/>
              <w:rPr>
                <w:rFonts w:ascii="Arial Narrow" w:hAnsi="Arial Narrow" w:cs="Arial Narrow"/>
                <w:b/>
                <w:bCs/>
              </w:rPr>
            </w:pPr>
            <w:r w:rsidRPr="00623B9F">
              <w:rPr>
                <w:rFonts w:ascii="Arial Narrow" w:hAnsi="Arial Narrow" w:cs="Arial Narrow"/>
                <w:b/>
                <w:bCs/>
              </w:rPr>
              <w:t>Žiadosť o NFP -</w:t>
            </w:r>
            <w:r w:rsidR="00C81A3E" w:rsidRPr="00623B9F">
              <w:rPr>
                <w:rFonts w:ascii="Arial Narrow" w:hAnsi="Arial Narrow" w:cs="Arial Narrow"/>
                <w:b/>
                <w:bCs/>
              </w:rPr>
              <w:t xml:space="preserve"> tab. č. 15 Čestné vyhlásenie žiadateľa</w:t>
            </w:r>
          </w:p>
          <w:p w14:paraId="5F53DD67" w14:textId="77777777" w:rsidR="00C81A3E" w:rsidRPr="00623B9F" w:rsidRDefault="00C81A3E" w:rsidP="00AD3522">
            <w:pPr>
              <w:pBdr>
                <w:top w:val="single" w:sz="4" w:space="1" w:color="auto"/>
                <w:bottom w:val="single" w:sz="4" w:space="1" w:color="auto"/>
              </w:pBdr>
              <w:tabs>
                <w:tab w:val="left" w:pos="238"/>
              </w:tabs>
              <w:rPr>
                <w:rFonts w:ascii="Arial Narrow" w:hAnsi="Arial Narrow" w:cs="Arial Narrow"/>
                <w:bCs/>
                <w:sz w:val="10"/>
                <w:szCs w:val="10"/>
              </w:rPr>
            </w:pPr>
          </w:p>
          <w:p w14:paraId="2F619EB2" w14:textId="77777777" w:rsidR="00C81A3E" w:rsidRPr="00623B9F" w:rsidRDefault="00C81A3E" w:rsidP="00AD3522">
            <w:pPr>
              <w:pBdr>
                <w:top w:val="single" w:sz="4" w:space="1" w:color="auto"/>
                <w:bottom w:val="single" w:sz="4" w:space="1" w:color="auto"/>
              </w:pBdr>
              <w:tabs>
                <w:tab w:val="left" w:pos="238"/>
              </w:tabs>
              <w:rPr>
                <w:rFonts w:ascii="Arial Narrow" w:hAnsi="Arial Narrow" w:cs="Arial Narrow"/>
                <w:b/>
                <w:bCs/>
                <w:u w:val="single"/>
              </w:rPr>
            </w:pPr>
            <w:r w:rsidRPr="00623B9F">
              <w:rPr>
                <w:rFonts w:ascii="Arial Narrow" w:hAnsi="Arial Narrow" w:cs="Arial Narrow"/>
                <w:b/>
                <w:bCs/>
                <w:u w:val="single"/>
              </w:rPr>
              <w:t>Spôsob overenia</w:t>
            </w:r>
            <w:r w:rsidR="0099690E" w:rsidRPr="00623B9F">
              <w:rPr>
                <w:rFonts w:ascii="Arial Narrow" w:hAnsi="Arial Narrow" w:cs="Arial Narrow"/>
                <w:b/>
                <w:bCs/>
                <w:u w:val="single"/>
              </w:rPr>
              <w:t xml:space="preserve"> SO OPII</w:t>
            </w:r>
            <w:r w:rsidRPr="00623B9F">
              <w:rPr>
                <w:rFonts w:ascii="Arial Narrow" w:hAnsi="Arial Narrow" w:cs="Arial Narrow"/>
                <w:b/>
                <w:bCs/>
                <w:u w:val="single"/>
              </w:rPr>
              <w:t>:</w:t>
            </w:r>
          </w:p>
          <w:p w14:paraId="4F11EA2E" w14:textId="77777777" w:rsidR="00C81A3E" w:rsidRPr="00623B9F" w:rsidRDefault="00C81A3E" w:rsidP="00AD3522">
            <w:pPr>
              <w:pBdr>
                <w:top w:val="single" w:sz="4" w:space="1" w:color="auto"/>
                <w:bottom w:val="single" w:sz="4" w:space="1" w:color="auto"/>
              </w:pBdr>
              <w:tabs>
                <w:tab w:val="left" w:pos="238"/>
              </w:tabs>
              <w:rPr>
                <w:rFonts w:ascii="Arial Narrow" w:hAnsi="Arial Narrow" w:cs="Arial Narrow"/>
                <w:b/>
                <w:sz w:val="10"/>
                <w:szCs w:val="10"/>
              </w:rPr>
            </w:pPr>
            <w:r w:rsidRPr="00623B9F">
              <w:rPr>
                <w:rFonts w:ascii="Arial Narrow" w:hAnsi="Arial Narrow" w:cs="Arial Narrow"/>
              </w:rPr>
              <w:t>v zozname odsúdených právnických osôb, ktorý je verejne dostupný na</w:t>
            </w:r>
            <w:r w:rsidRPr="00623B9F">
              <w:rPr>
                <w:rFonts w:ascii="Arial Narrow" w:hAnsi="Arial Narrow" w:cs="Arial Narrow"/>
                <w:b/>
              </w:rPr>
              <w:t xml:space="preserve"> </w:t>
            </w:r>
            <w:r w:rsidRPr="00623B9F">
              <w:rPr>
                <w:rFonts w:ascii="Arial Narrow" w:hAnsi="Arial Narrow" w:cs="Arial Narrow"/>
              </w:rPr>
              <w:t xml:space="preserve">webovom sídle </w:t>
            </w:r>
            <w:hyperlink r:id="rId40" w:history="1">
              <w:r w:rsidRPr="00623B9F">
                <w:rPr>
                  <w:rStyle w:val="Hypertextovprepojenie"/>
                  <w:rFonts w:ascii="Arial Narrow" w:hAnsi="Arial Narrow" w:cs="Arial Narrow"/>
                </w:rPr>
                <w:t>https://esluzby.genpro.gov.sk/zoznam-odsudenych-pravnickych-osob</w:t>
              </w:r>
            </w:hyperlink>
            <w:r w:rsidRPr="00623B9F">
              <w:rPr>
                <w:rFonts w:ascii="Arial Narrow" w:hAnsi="Arial Narrow" w:cs="Arial Narrow"/>
              </w:rPr>
              <w:t xml:space="preserve">.  </w:t>
            </w:r>
          </w:p>
          <w:p w14:paraId="7D51C68A" w14:textId="77777777" w:rsidR="00C81A3E" w:rsidRPr="00623B9F" w:rsidRDefault="00C81A3E" w:rsidP="00AD3522">
            <w:pPr>
              <w:tabs>
                <w:tab w:val="left" w:pos="238"/>
              </w:tabs>
              <w:contextualSpacing/>
              <w:rPr>
                <w:rFonts w:ascii="Arial Narrow" w:hAnsi="Arial Narrow" w:cs="Arial Narrow"/>
              </w:rPr>
            </w:pPr>
            <w:r w:rsidRPr="00623B9F">
              <w:rPr>
                <w:rFonts w:ascii="Arial Narrow" w:hAnsi="Arial Narrow" w:cs="Arial Narrow"/>
                <w:b/>
              </w:rPr>
              <w:t>Upozorňujeme žiadateľov</w:t>
            </w:r>
            <w:r w:rsidRPr="00623B9F">
              <w:rPr>
                <w:rFonts w:ascii="Arial Narrow" w:hAnsi="Arial Narrow" w:cs="Arial Narrow"/>
              </w:rPr>
              <w:t xml:space="preserve">, aby si pred predložením Žiadosti o NFP overili správnosť údajov vo vyššie uvedenom zozname odsúdených právnických osôb a v prípade nesprávnych údajov zabezpečili relevantné kroky na ich úpravu ešte pred predložením Žiadosti o NFP. </w:t>
            </w:r>
          </w:p>
          <w:p w14:paraId="453AA88C" w14:textId="5BC8B743" w:rsidR="00C81A3E" w:rsidRPr="00623B9F" w:rsidRDefault="00C81A3E" w:rsidP="00AD3522">
            <w:pPr>
              <w:tabs>
                <w:tab w:val="left" w:pos="238"/>
              </w:tabs>
              <w:contextualSpacing/>
              <w:rPr>
                <w:rFonts w:ascii="Arial Narrow" w:hAnsi="Arial Narrow" w:cs="Arial Narrow"/>
              </w:rPr>
            </w:pPr>
            <w:r w:rsidRPr="00623B9F">
              <w:rPr>
                <w:rFonts w:ascii="Arial Narrow" w:hAnsi="Arial Narrow" w:cs="Arial Narrow"/>
              </w:rPr>
              <w:t>Ak žiadateľ overením v uvedenom verejnom registri zistí nesprávne, resp. neúplné údaje, je oprávnený predložiť dokument preukazujúci splnenie podmienky poskytnutia príspevku aj bez vyzvania na jeho predloženie zo strany SO OPII.</w:t>
            </w:r>
            <w:bookmarkStart w:id="15" w:name="_Ref75161810"/>
            <w:r w:rsidRPr="00623B9F">
              <w:rPr>
                <w:rFonts w:ascii="Arial Narrow" w:hAnsi="Arial Narrow"/>
                <w:sz w:val="22"/>
                <w:vertAlign w:val="superscript"/>
              </w:rPr>
              <w:footnoteReference w:id="26"/>
            </w:r>
            <w:bookmarkEnd w:id="15"/>
          </w:p>
        </w:tc>
      </w:tr>
      <w:tr w:rsidR="00790520" w:rsidRPr="00140B08" w14:paraId="0E138510" w14:textId="77777777" w:rsidTr="00A32E80">
        <w:trPr>
          <w:trHeight w:val="4192"/>
          <w:jc w:val="center"/>
        </w:trPr>
        <w:tc>
          <w:tcPr>
            <w:tcW w:w="788" w:type="dxa"/>
            <w:tcBorders>
              <w:bottom w:val="nil"/>
            </w:tcBorders>
          </w:tcPr>
          <w:p w14:paraId="4EC3C8CC" w14:textId="77777777" w:rsidR="00790520" w:rsidRPr="00623B9F" w:rsidRDefault="00790520" w:rsidP="00D865F7">
            <w:pPr>
              <w:pStyle w:val="Odsekzoznamu"/>
              <w:numPr>
                <w:ilvl w:val="0"/>
                <w:numId w:val="35"/>
              </w:numPr>
              <w:ind w:left="0" w:firstLine="0"/>
              <w:jc w:val="center"/>
              <w:rPr>
                <w:rFonts w:ascii="Arial Narrow" w:hAnsi="Arial Narrow" w:cs="Arial Narrow"/>
                <w:bCs/>
              </w:rPr>
            </w:pPr>
            <w:r w:rsidRPr="00623B9F">
              <w:rPr>
                <w:rFonts w:ascii="Arial Narrow" w:hAnsi="Arial Narrow" w:cs="Arial Narrow"/>
                <w:bCs/>
              </w:rPr>
              <w:t>7</w:t>
            </w:r>
          </w:p>
          <w:p w14:paraId="47FB23FC" w14:textId="77777777" w:rsidR="00790520" w:rsidRPr="00623B9F" w:rsidRDefault="00790520" w:rsidP="00E441C1">
            <w:pPr>
              <w:jc w:val="center"/>
              <w:rPr>
                <w:rFonts w:ascii="Arial Narrow" w:hAnsi="Arial Narrow" w:cs="Arial Narrow"/>
                <w:bCs/>
              </w:rPr>
            </w:pPr>
          </w:p>
        </w:tc>
        <w:tc>
          <w:tcPr>
            <w:tcW w:w="3134" w:type="dxa"/>
            <w:tcBorders>
              <w:bottom w:val="nil"/>
            </w:tcBorders>
            <w:shd w:val="clear" w:color="auto" w:fill="FDE9D9" w:themeFill="accent6" w:themeFillTint="33"/>
          </w:tcPr>
          <w:p w14:paraId="08A04747" w14:textId="77777777" w:rsidR="00790520" w:rsidRPr="00623B9F" w:rsidRDefault="00790520" w:rsidP="00E441C1">
            <w:pPr>
              <w:autoSpaceDE w:val="0"/>
              <w:autoSpaceDN w:val="0"/>
              <w:adjustRightInd w:val="0"/>
              <w:rPr>
                <w:rFonts w:ascii="Arial Narrow" w:hAnsi="Arial Narrow" w:cs="Arial Narrow"/>
                <w:b/>
                <w:bCs/>
                <w:color w:val="000000"/>
              </w:rPr>
            </w:pPr>
            <w:r>
              <w:rPr>
                <w:rFonts w:ascii="Arial Narrow" w:hAnsi="Arial Narrow" w:cs="Arial"/>
                <w:b/>
                <w:bCs/>
                <w:color w:val="000000"/>
              </w:rPr>
              <w:t>Podmienka zákazu vedenia výkonu rozhodnutia voči žiadateľovi</w:t>
            </w:r>
          </w:p>
        </w:tc>
        <w:tc>
          <w:tcPr>
            <w:tcW w:w="6494" w:type="dxa"/>
            <w:gridSpan w:val="2"/>
            <w:tcBorders>
              <w:top w:val="single" w:sz="4" w:space="0" w:color="auto"/>
            </w:tcBorders>
          </w:tcPr>
          <w:p w14:paraId="07DB2246" w14:textId="77777777" w:rsidR="00790520" w:rsidRPr="00FE3A49" w:rsidRDefault="00790520" w:rsidP="00A32E80">
            <w:pPr>
              <w:pBdr>
                <w:bottom w:val="single" w:sz="4" w:space="1" w:color="auto"/>
              </w:pBdr>
              <w:shd w:val="clear" w:color="auto" w:fill="ECF1F6"/>
              <w:autoSpaceDE w:val="0"/>
              <w:autoSpaceDN w:val="0"/>
              <w:adjustRightInd w:val="0"/>
              <w:rPr>
                <w:rFonts w:ascii="Arial Narrow" w:hAnsi="Arial Narrow" w:cs="Arial Narrow"/>
                <w:bCs/>
                <w:color w:val="000000"/>
              </w:rPr>
            </w:pPr>
            <w:r>
              <w:rPr>
                <w:rFonts w:ascii="Arial Narrow" w:hAnsi="Arial Narrow" w:cs="Arial Narrow"/>
                <w:bCs/>
                <w:color w:val="000000"/>
              </w:rPr>
              <w:t>V</w:t>
            </w:r>
            <w:r w:rsidRPr="00FE3A49">
              <w:rPr>
                <w:rFonts w:ascii="Arial Narrow" w:hAnsi="Arial Narrow" w:cs="Arial Narrow"/>
                <w:bCs/>
                <w:color w:val="000000"/>
              </w:rPr>
              <w:t xml:space="preserve">oči žiadateľovi nesmie byť vedený výkon rozhodnutia. </w:t>
            </w:r>
          </w:p>
          <w:p w14:paraId="7CBE82BC" w14:textId="73820131" w:rsidR="00790520" w:rsidRPr="00FE3A49" w:rsidRDefault="00790520" w:rsidP="00E441C1">
            <w:pPr>
              <w:shd w:val="clear" w:color="auto" w:fill="EAF1DD" w:themeFill="accent3" w:themeFillTint="33"/>
              <w:tabs>
                <w:tab w:val="left" w:pos="238"/>
              </w:tabs>
              <w:rPr>
                <w:rFonts w:ascii="Arial Narrow" w:hAnsi="Arial Narrow" w:cs="Arial Narrow"/>
                <w:b/>
                <w:bCs/>
                <w:color w:val="000000"/>
              </w:rPr>
            </w:pPr>
            <w:r w:rsidRPr="00FE3A49">
              <w:rPr>
                <w:rFonts w:ascii="Arial Narrow" w:hAnsi="Arial Narrow" w:cs="Arial Narrow"/>
                <w:b/>
                <w:bCs/>
                <w:color w:val="000000"/>
              </w:rPr>
              <w:t>Podmienka sa nevzťahuje na žiadateľov, ktorými sú ministerstvá, ostatné ústredné orgány štátnej správy a ostatné štátne rozpočtové organizácie</w:t>
            </w:r>
            <w:r w:rsidR="00B0001C">
              <w:rPr>
                <w:rFonts w:ascii="Arial Narrow" w:hAnsi="Arial Narrow" w:cs="Arial Narrow"/>
                <w:b/>
                <w:bCs/>
                <w:color w:val="000000"/>
              </w:rPr>
              <w:t xml:space="preserve"> a organizácie, kde je 100% vlastníkom štát.</w:t>
            </w:r>
          </w:p>
          <w:p w14:paraId="33AA660D" w14:textId="77777777" w:rsidR="00790520" w:rsidRDefault="00790520" w:rsidP="00E441C1">
            <w:pPr>
              <w:pBdr>
                <w:top w:val="single" w:sz="4" w:space="1" w:color="auto"/>
              </w:pBdr>
              <w:tabs>
                <w:tab w:val="left" w:pos="238"/>
              </w:tabs>
              <w:contextualSpacing/>
              <w:rPr>
                <w:rFonts w:ascii="Arial Narrow" w:hAnsi="Arial Narrow" w:cs="Arial Narrow"/>
                <w:b/>
                <w:bCs/>
                <w:u w:val="single"/>
              </w:rPr>
            </w:pPr>
            <w:r w:rsidRPr="00623B9F">
              <w:rPr>
                <w:rFonts w:ascii="Arial Narrow" w:hAnsi="Arial Narrow" w:cs="Arial Narrow"/>
                <w:b/>
                <w:bCs/>
                <w:u w:val="single"/>
              </w:rPr>
              <w:t xml:space="preserve">Forma preukázania zo strany žiadateľa: </w:t>
            </w:r>
          </w:p>
          <w:p w14:paraId="2B19CF06" w14:textId="77777777" w:rsidR="00790520" w:rsidRPr="00FE3A49" w:rsidRDefault="00790520" w:rsidP="00E441C1">
            <w:pPr>
              <w:pBdr>
                <w:top w:val="single" w:sz="4" w:space="1" w:color="auto"/>
              </w:pBdr>
              <w:tabs>
                <w:tab w:val="left" w:pos="238"/>
              </w:tabs>
              <w:spacing w:after="120"/>
              <w:rPr>
                <w:rFonts w:ascii="Arial Narrow" w:hAnsi="Arial Narrow" w:cs="Arial Narrow"/>
                <w:b/>
                <w:bCs/>
              </w:rPr>
            </w:pPr>
            <w:r>
              <w:rPr>
                <w:rFonts w:ascii="Arial Narrow" w:hAnsi="Arial Narrow" w:cs="Arial Narrow"/>
                <w:b/>
                <w:bCs/>
              </w:rPr>
              <w:t xml:space="preserve">Žiadosť o NFP - </w:t>
            </w:r>
            <w:r w:rsidRPr="00FE3A49">
              <w:rPr>
                <w:rFonts w:ascii="Arial Narrow" w:hAnsi="Arial Narrow" w:cs="Arial Narrow"/>
                <w:b/>
                <w:bCs/>
              </w:rPr>
              <w:t xml:space="preserve">tab. č. 15 Čestné vyhlásenie žiadateľa </w:t>
            </w:r>
          </w:p>
          <w:p w14:paraId="1827EBE7" w14:textId="77777777" w:rsidR="00790520" w:rsidRPr="00140B08" w:rsidRDefault="00790520" w:rsidP="00E441C1">
            <w:pPr>
              <w:pBdr>
                <w:top w:val="single" w:sz="4" w:space="1" w:color="auto"/>
              </w:pBdr>
              <w:tabs>
                <w:tab w:val="left" w:pos="238"/>
              </w:tabs>
              <w:contextualSpacing/>
              <w:rPr>
                <w:rFonts w:ascii="Arial Narrow" w:hAnsi="Arial Narrow" w:cs="Arial Narrow"/>
                <w:b/>
                <w:bCs/>
                <w:u w:val="single"/>
              </w:rPr>
            </w:pPr>
            <w:r w:rsidRPr="00140B08">
              <w:rPr>
                <w:rFonts w:ascii="Arial Narrow" w:hAnsi="Arial Narrow" w:cs="Arial Narrow"/>
                <w:b/>
                <w:bCs/>
                <w:u w:val="single"/>
              </w:rPr>
              <w:t>Spôsob overenia SO OPII:</w:t>
            </w:r>
          </w:p>
          <w:p w14:paraId="4E91C4C6" w14:textId="77777777" w:rsidR="00790520" w:rsidRPr="00FE3A49" w:rsidRDefault="00790520" w:rsidP="00E441C1">
            <w:pPr>
              <w:pBdr>
                <w:top w:val="single" w:sz="4" w:space="1" w:color="auto"/>
              </w:pBdr>
              <w:tabs>
                <w:tab w:val="left" w:pos="238"/>
              </w:tabs>
              <w:contextualSpacing/>
              <w:rPr>
                <w:rFonts w:ascii="Arial Narrow" w:hAnsi="Arial Narrow" w:cs="Arial Narrow"/>
                <w:b/>
                <w:bCs/>
              </w:rPr>
            </w:pPr>
            <w:r w:rsidRPr="00FE3A49">
              <w:rPr>
                <w:rFonts w:ascii="Arial Narrow" w:hAnsi="Arial Narrow" w:cs="Arial Narrow"/>
                <w:b/>
                <w:bCs/>
              </w:rPr>
              <w:t xml:space="preserve">overenie v centrálnom registri exekúcií - </w:t>
            </w:r>
            <w:hyperlink r:id="rId41" w:history="1">
              <w:r w:rsidRPr="00140B08">
                <w:rPr>
                  <w:rStyle w:val="Hypertextovprepojenie"/>
                  <w:rFonts w:ascii="Arial Narrow" w:hAnsi="Arial Narrow" w:cs="Arial Narrow"/>
                  <w:b/>
                  <w:bCs/>
                </w:rPr>
                <w:t>www.cre.sk</w:t>
              </w:r>
            </w:hyperlink>
            <w:r>
              <w:rPr>
                <w:rFonts w:ascii="Arial Narrow" w:hAnsi="Arial Narrow" w:cs="Arial Narrow"/>
                <w:b/>
                <w:bCs/>
              </w:rPr>
              <w:t xml:space="preserve"> </w:t>
            </w:r>
            <w:r w:rsidRPr="00FE3A49">
              <w:rPr>
                <w:rFonts w:ascii="Arial Narrow" w:hAnsi="Arial Narrow" w:cs="Arial Narrow"/>
                <w:b/>
                <w:bCs/>
              </w:rPr>
              <w:t xml:space="preserve"> </w:t>
            </w:r>
          </w:p>
          <w:p w14:paraId="4936C130" w14:textId="77777777" w:rsidR="00790520" w:rsidRDefault="00790520" w:rsidP="00E441C1">
            <w:pPr>
              <w:pBdr>
                <w:top w:val="single" w:sz="4" w:space="1" w:color="auto"/>
              </w:pBdr>
              <w:tabs>
                <w:tab w:val="left" w:pos="238"/>
              </w:tabs>
              <w:contextualSpacing/>
              <w:rPr>
                <w:rFonts w:ascii="Arial Narrow" w:hAnsi="Arial Narrow" w:cs="Arial Narrow"/>
                <w:b/>
                <w:bCs/>
              </w:rPr>
            </w:pPr>
          </w:p>
          <w:p w14:paraId="549E1F6F" w14:textId="77777777" w:rsidR="00790520" w:rsidRDefault="00790520" w:rsidP="00E441C1">
            <w:pPr>
              <w:pBdr>
                <w:top w:val="single" w:sz="4" w:space="1" w:color="auto"/>
              </w:pBdr>
              <w:tabs>
                <w:tab w:val="left" w:pos="238"/>
              </w:tabs>
              <w:contextualSpacing/>
              <w:rPr>
                <w:rFonts w:ascii="Arial Narrow" w:hAnsi="Arial Narrow" w:cs="Arial Narrow"/>
                <w:bCs/>
              </w:rPr>
            </w:pPr>
            <w:r w:rsidRPr="00140B08">
              <w:rPr>
                <w:rFonts w:ascii="Arial Narrow" w:hAnsi="Arial Narrow" w:cs="Arial Narrow"/>
                <w:bCs/>
              </w:rPr>
              <w:t xml:space="preserve">Podmienka </w:t>
            </w:r>
            <w:r w:rsidRPr="004C5CE2">
              <w:rPr>
                <w:rFonts w:ascii="Arial Narrow" w:hAnsi="Arial Narrow" w:cs="Arial Narrow"/>
                <w:b/>
                <w:bCs/>
                <w:u w:val="single"/>
              </w:rPr>
              <w:t>sa netýka</w:t>
            </w:r>
            <w:r w:rsidRPr="00140B08">
              <w:rPr>
                <w:rFonts w:ascii="Arial Narrow" w:hAnsi="Arial Narrow" w:cs="Arial Narrow"/>
                <w:bCs/>
              </w:rPr>
              <w:t xml:space="preserve"> výkonu rozhodnutia voči členom riadiacich a dozorných orgánov žiadateľa, ale je relevantná vo vzťahu k subjektu žiadateľa.</w:t>
            </w:r>
          </w:p>
          <w:p w14:paraId="5128CCB9" w14:textId="77777777" w:rsidR="00790520" w:rsidRDefault="00790520" w:rsidP="00E441C1">
            <w:pPr>
              <w:pBdr>
                <w:top w:val="single" w:sz="4" w:space="1" w:color="auto"/>
              </w:pBdr>
              <w:tabs>
                <w:tab w:val="left" w:pos="238"/>
              </w:tabs>
              <w:contextualSpacing/>
              <w:rPr>
                <w:rFonts w:ascii="Arial Narrow" w:hAnsi="Arial Narrow" w:cs="Arial Narrow"/>
                <w:bCs/>
              </w:rPr>
            </w:pPr>
          </w:p>
          <w:p w14:paraId="356CBF0D" w14:textId="382C1F33" w:rsidR="00B0001C" w:rsidRDefault="00790520" w:rsidP="00790520">
            <w:pPr>
              <w:pBdr>
                <w:top w:val="single" w:sz="4" w:space="1" w:color="auto"/>
              </w:pBdr>
              <w:tabs>
                <w:tab w:val="left" w:pos="238"/>
              </w:tabs>
              <w:rPr>
                <w:rFonts w:ascii="Arial Narrow" w:hAnsi="Arial Narrow" w:cs="Arial Narrow"/>
              </w:rPr>
            </w:pPr>
            <w:r w:rsidRPr="00140B08">
              <w:rPr>
                <w:rFonts w:ascii="Arial Narrow" w:hAnsi="Arial Narrow" w:cs="Arial Narrow"/>
                <w:b/>
              </w:rPr>
              <w:t>Odporúčame žiadateľom</w:t>
            </w:r>
            <w:r w:rsidRPr="00140B08">
              <w:rPr>
                <w:rFonts w:ascii="Arial Narrow" w:hAnsi="Arial Narrow" w:cs="Arial Narrow"/>
              </w:rPr>
              <w:t>, aby si pred predložením Žiadosti o NFP overili správn</w:t>
            </w:r>
            <w:r w:rsidR="00B0001C">
              <w:rPr>
                <w:rFonts w:ascii="Arial Narrow" w:hAnsi="Arial Narrow" w:cs="Arial Narrow"/>
              </w:rPr>
              <w:t>osť údajov uvedených v príslušnom</w:t>
            </w:r>
            <w:r w:rsidRPr="00140B08">
              <w:rPr>
                <w:rFonts w:ascii="Arial Narrow" w:hAnsi="Arial Narrow" w:cs="Arial Narrow"/>
              </w:rPr>
              <w:t xml:space="preserve"> registr</w:t>
            </w:r>
            <w:r w:rsidR="00B0001C">
              <w:rPr>
                <w:rFonts w:ascii="Arial Narrow" w:hAnsi="Arial Narrow" w:cs="Arial Narrow"/>
              </w:rPr>
              <w:t>i</w:t>
            </w:r>
            <w:r w:rsidRPr="00140B08">
              <w:rPr>
                <w:rFonts w:ascii="Arial Narrow" w:hAnsi="Arial Narrow" w:cs="Arial Narrow"/>
              </w:rPr>
              <w:t xml:space="preserve"> a v prípade identifikácie nesúladov, resp. nesprávnych informácií zabezpečili relevantné kroky na ich úpravu ešte pred predložením Žiadosti o NFP. </w:t>
            </w:r>
          </w:p>
          <w:p w14:paraId="2542C886" w14:textId="441CA9D8" w:rsidR="00790520" w:rsidRPr="00140B08" w:rsidRDefault="00790520" w:rsidP="00927ECB">
            <w:pPr>
              <w:pBdr>
                <w:top w:val="single" w:sz="4" w:space="1" w:color="auto"/>
              </w:pBdr>
              <w:tabs>
                <w:tab w:val="left" w:pos="238"/>
              </w:tabs>
              <w:rPr>
                <w:rFonts w:ascii="Arial Narrow" w:hAnsi="Arial Narrow" w:cs="Arial Narrow"/>
              </w:rPr>
            </w:pPr>
            <w:r w:rsidRPr="00140B08">
              <w:rPr>
                <w:rFonts w:ascii="Arial Narrow" w:hAnsi="Arial Narrow" w:cs="Arial Narrow"/>
              </w:rPr>
              <w:t>Ak žiadateľ overením v uvedenom verejnom registri zistí nesprávne, resp. neúplné údaje, je oprávnený predložiť dokument preukazujúci splnenie podmienky poskytnutia príspevku aj bez vyzvania na jeho predloženie zo strany SO OPII.</w:t>
            </w:r>
            <w:r w:rsidR="00927ECB" w:rsidRPr="00927ECB">
              <w:rPr>
                <w:rFonts w:cs="Arial Narrow"/>
                <w:vertAlign w:val="superscript"/>
              </w:rPr>
              <w:fldChar w:fldCharType="begin"/>
            </w:r>
            <w:r w:rsidR="00927ECB" w:rsidRPr="00927ECB">
              <w:rPr>
                <w:rFonts w:ascii="Arial Narrow" w:hAnsi="Arial Narrow" w:cs="Arial Narrow"/>
                <w:vertAlign w:val="superscript"/>
              </w:rPr>
              <w:instrText xml:space="preserve"> NOTEREF _Ref75161810 \h </w:instrText>
            </w:r>
            <w:r w:rsidR="00927ECB">
              <w:rPr>
                <w:rFonts w:ascii="Arial Narrow" w:hAnsi="Arial Narrow" w:cs="Arial Narrow"/>
                <w:vertAlign w:val="superscript"/>
              </w:rPr>
              <w:instrText xml:space="preserve"> \* MERGEFORMAT </w:instrText>
            </w:r>
            <w:r w:rsidR="00927ECB" w:rsidRPr="00927ECB">
              <w:rPr>
                <w:rFonts w:cs="Arial Narrow"/>
                <w:vertAlign w:val="superscript"/>
              </w:rPr>
            </w:r>
            <w:r w:rsidR="00927ECB" w:rsidRPr="00927ECB">
              <w:rPr>
                <w:rFonts w:cs="Arial Narrow"/>
                <w:vertAlign w:val="superscript"/>
              </w:rPr>
              <w:fldChar w:fldCharType="separate"/>
            </w:r>
            <w:r w:rsidR="00E15C4B">
              <w:rPr>
                <w:rFonts w:ascii="Arial Narrow" w:hAnsi="Arial Narrow" w:cs="Arial Narrow"/>
                <w:vertAlign w:val="superscript"/>
              </w:rPr>
              <w:t>26</w:t>
            </w:r>
            <w:r w:rsidR="00927ECB" w:rsidRPr="00927ECB">
              <w:rPr>
                <w:rFonts w:cs="Arial Narrow"/>
                <w:vertAlign w:val="superscript"/>
              </w:rPr>
              <w:fldChar w:fldCharType="end"/>
            </w:r>
            <w:r w:rsidRPr="00927ECB">
              <w:rPr>
                <w:rFonts w:ascii="Arial Narrow" w:hAnsi="Arial Narrow" w:cs="Arial Narrow"/>
                <w:vertAlign w:val="superscript"/>
              </w:rPr>
              <w:t xml:space="preserve"> </w:t>
            </w:r>
          </w:p>
        </w:tc>
      </w:tr>
      <w:tr w:rsidR="00985753" w:rsidRPr="00421FA7" w14:paraId="0BD8CFE0" w14:textId="77777777" w:rsidTr="00927ECB">
        <w:trPr>
          <w:gridAfter w:val="1"/>
          <w:wAfter w:w="73" w:type="dxa"/>
          <w:trHeight w:val="365"/>
          <w:jc w:val="center"/>
        </w:trPr>
        <w:tc>
          <w:tcPr>
            <w:tcW w:w="788" w:type="dxa"/>
            <w:vMerge w:val="restart"/>
            <w:shd w:val="clear" w:color="auto" w:fill="auto"/>
          </w:tcPr>
          <w:p w14:paraId="118D0722" w14:textId="1C47FAAD" w:rsidR="00985753" w:rsidRPr="00421FA7" w:rsidRDefault="00985753" w:rsidP="00D865F7">
            <w:pPr>
              <w:pStyle w:val="Odsekzoznamu"/>
              <w:numPr>
                <w:ilvl w:val="0"/>
                <w:numId w:val="35"/>
              </w:numPr>
              <w:ind w:left="0" w:firstLine="0"/>
              <w:jc w:val="center"/>
              <w:rPr>
                <w:b/>
              </w:rPr>
            </w:pPr>
          </w:p>
        </w:tc>
        <w:tc>
          <w:tcPr>
            <w:tcW w:w="3134" w:type="dxa"/>
            <w:vMerge w:val="restart"/>
            <w:shd w:val="clear" w:color="auto" w:fill="FDE9D9" w:themeFill="accent6" w:themeFillTint="33"/>
          </w:tcPr>
          <w:p w14:paraId="6A576DC1" w14:textId="58A1D3F0" w:rsidR="00985753" w:rsidRPr="00421FA7" w:rsidRDefault="00790520" w:rsidP="007217FE">
            <w:pPr>
              <w:autoSpaceDE w:val="0"/>
              <w:autoSpaceDN w:val="0"/>
              <w:adjustRightInd w:val="0"/>
              <w:rPr>
                <w:rFonts w:eastAsiaTheme="minorHAnsi" w:cs="Arial"/>
                <w:b/>
                <w:bCs/>
              </w:rPr>
            </w:pPr>
            <w:bookmarkStart w:id="16" w:name="rozvoj"/>
            <w:bookmarkStart w:id="17" w:name="podmienkarozvoj"/>
            <w:r w:rsidRPr="00ED54D6">
              <w:rPr>
                <w:rFonts w:ascii="Arial Narrow" w:hAnsi="Arial Narrow" w:cs="Calibri"/>
                <w:b/>
                <w:bCs/>
                <w:color w:val="000000"/>
              </w:rPr>
              <w:t xml:space="preserve">Podmienka, že žiadateľ má schválený program rozvoja a príslušnú územnoplánovaciu dokumentáciu v súlade s ustanovením § 7 ods. 6 </w:t>
            </w:r>
            <w:r>
              <w:rPr>
                <w:rFonts w:ascii="Arial Narrow" w:hAnsi="Arial Narrow" w:cs="Calibri"/>
                <w:b/>
                <w:bCs/>
                <w:color w:val="000000"/>
              </w:rPr>
              <w:t>a</w:t>
            </w:r>
            <w:r w:rsidRPr="00ED54D6">
              <w:rPr>
                <w:rFonts w:ascii="Arial Narrow" w:hAnsi="Arial Narrow" w:cs="Calibri"/>
                <w:b/>
                <w:bCs/>
                <w:color w:val="000000"/>
              </w:rPr>
              <w:t xml:space="preserve"> § 8 </w:t>
            </w:r>
            <w:r w:rsidRPr="00ED54D6">
              <w:rPr>
                <w:rFonts w:ascii="Arial Narrow" w:hAnsi="Arial Narrow" w:cs="Calibri"/>
                <w:b/>
                <w:bCs/>
                <w:color w:val="000000"/>
              </w:rPr>
              <w:lastRenderedPageBreak/>
              <w:t>ods. 6/§ 8a ods. 4 zákona č. 539/2008 Z. z. o podpore regionálneho rozvoja</w:t>
            </w:r>
            <w:bookmarkEnd w:id="16"/>
            <w:bookmarkEnd w:id="17"/>
          </w:p>
        </w:tc>
        <w:tc>
          <w:tcPr>
            <w:tcW w:w="6421" w:type="dxa"/>
            <w:shd w:val="clear" w:color="auto" w:fill="ECF1F6"/>
          </w:tcPr>
          <w:p w14:paraId="371A6D1D" w14:textId="4E1F3263" w:rsidR="00985753" w:rsidRPr="00421FA7" w:rsidRDefault="00985753" w:rsidP="00044456">
            <w:pPr>
              <w:pStyle w:val="TableParagraph"/>
              <w:tabs>
                <w:tab w:val="left" w:pos="6030"/>
              </w:tabs>
              <w:ind w:right="101"/>
              <w:rPr>
                <w:rFonts w:ascii="Arial Narrow" w:eastAsia="Arial Narrow" w:hAnsi="Arial Narrow" w:cs="Arial Narrow"/>
                <w:color w:val="FF0000"/>
                <w:szCs w:val="20"/>
              </w:rPr>
            </w:pPr>
            <w:r w:rsidRPr="00421FA7">
              <w:rPr>
                <w:rFonts w:ascii="Arial Narrow" w:eastAsia="Arial Narrow" w:hAnsi="Arial Narrow" w:cs="Arial Narrow"/>
                <w:szCs w:val="20"/>
              </w:rPr>
              <w:lastRenderedPageBreak/>
              <w:t xml:space="preserve">Žiadateľ, ktorým je </w:t>
            </w:r>
            <w:r w:rsidRPr="00421FA7">
              <w:rPr>
                <w:rFonts w:ascii="Arial Narrow" w:eastAsia="Arial Narrow" w:hAnsi="Arial Narrow" w:cs="Arial Narrow"/>
                <w:b/>
                <w:szCs w:val="20"/>
              </w:rPr>
              <w:t>obec alebo VÚC</w:t>
            </w:r>
            <w:r w:rsidRPr="00421FA7">
              <w:rPr>
                <w:rFonts w:ascii="Arial Narrow" w:eastAsia="Arial Narrow" w:hAnsi="Arial Narrow" w:cs="Arial Narrow"/>
                <w:szCs w:val="20"/>
              </w:rPr>
              <w:t xml:space="preserve">, musí mať schválený program rozvoja obce / VÚC, resp. spoločný program rozvoja obcí a príslušnú územnoplánovaciu dokumentáciu, v súlade s ustanovením § 7 ods. 6 (v prípade VÚC) </w:t>
            </w:r>
            <w:r w:rsidR="00044456">
              <w:rPr>
                <w:rFonts w:ascii="Arial Narrow" w:eastAsia="Arial Narrow" w:hAnsi="Arial Narrow" w:cs="Arial Narrow"/>
                <w:szCs w:val="20"/>
              </w:rPr>
              <w:t>a</w:t>
            </w:r>
            <w:r w:rsidRPr="00421FA7">
              <w:rPr>
                <w:rFonts w:ascii="Arial Narrow" w:eastAsia="Arial Narrow" w:hAnsi="Arial Narrow" w:cs="Arial Narrow"/>
                <w:szCs w:val="20"/>
              </w:rPr>
              <w:t xml:space="preserve"> s ustanovením § 8 ods. 6 (v prípade obce), resp. § 8a ods. 4 (v prípade spoločného programu rozvoja </w:t>
            </w:r>
            <w:r w:rsidRPr="00421FA7">
              <w:rPr>
                <w:rFonts w:ascii="Arial Narrow" w:eastAsia="Arial Narrow" w:hAnsi="Arial Narrow" w:cs="Arial Narrow"/>
                <w:szCs w:val="20"/>
              </w:rPr>
              <w:lastRenderedPageBreak/>
              <w:t xml:space="preserve">obcí) </w:t>
            </w:r>
            <w:hyperlink r:id="rId42" w:history="1">
              <w:r w:rsidRPr="00421FA7">
                <w:rPr>
                  <w:rStyle w:val="Hypertextovprepojenie"/>
                  <w:rFonts w:ascii="Arial Narrow" w:eastAsia="Arial Narrow" w:hAnsi="Arial Narrow" w:cs="Arial Narrow"/>
                  <w:szCs w:val="20"/>
                </w:rPr>
                <w:t>zákona č. 539/2008 Z. z</w:t>
              </w:r>
            </w:hyperlink>
            <w:r w:rsidRPr="00421FA7">
              <w:rPr>
                <w:rFonts w:ascii="Arial Narrow" w:eastAsia="Arial Narrow" w:hAnsi="Arial Narrow" w:cs="Arial Narrow"/>
                <w:szCs w:val="20"/>
              </w:rPr>
              <w:t>. o podpore regionálneho rozvoja.</w:t>
            </w:r>
            <w:r w:rsidRPr="00421FA7">
              <w:rPr>
                <w:rStyle w:val="Odkaznapoznmkupodiarou"/>
                <w:rFonts w:ascii="Arial Narrow" w:eastAsia="Arial Narrow" w:hAnsi="Arial Narrow" w:cs="Arial Narrow"/>
                <w:szCs w:val="20"/>
              </w:rPr>
              <w:footnoteReference w:id="27"/>
            </w:r>
          </w:p>
        </w:tc>
      </w:tr>
      <w:tr w:rsidR="00985753" w:rsidRPr="00421FA7" w14:paraId="572187AB" w14:textId="77777777" w:rsidTr="00927ECB">
        <w:trPr>
          <w:gridAfter w:val="1"/>
          <w:wAfter w:w="73" w:type="dxa"/>
          <w:trHeight w:val="3082"/>
          <w:jc w:val="center"/>
        </w:trPr>
        <w:tc>
          <w:tcPr>
            <w:tcW w:w="788" w:type="dxa"/>
            <w:vMerge/>
            <w:shd w:val="clear" w:color="auto" w:fill="auto"/>
          </w:tcPr>
          <w:p w14:paraId="17AB6BCA" w14:textId="77777777" w:rsidR="00985753" w:rsidRPr="00421FA7" w:rsidRDefault="00985753" w:rsidP="007217FE">
            <w:pPr>
              <w:rPr>
                <w:b/>
              </w:rPr>
            </w:pPr>
          </w:p>
        </w:tc>
        <w:tc>
          <w:tcPr>
            <w:tcW w:w="3134" w:type="dxa"/>
            <w:vMerge/>
            <w:shd w:val="clear" w:color="auto" w:fill="FDE9D9" w:themeFill="accent6" w:themeFillTint="33"/>
          </w:tcPr>
          <w:p w14:paraId="2652ECB1" w14:textId="77777777" w:rsidR="00985753" w:rsidRPr="00421FA7" w:rsidRDefault="00985753" w:rsidP="007217FE">
            <w:pPr>
              <w:autoSpaceDE w:val="0"/>
              <w:autoSpaceDN w:val="0"/>
              <w:adjustRightInd w:val="0"/>
              <w:rPr>
                <w:b/>
              </w:rPr>
            </w:pPr>
          </w:p>
        </w:tc>
        <w:tc>
          <w:tcPr>
            <w:tcW w:w="6421" w:type="dxa"/>
          </w:tcPr>
          <w:p w14:paraId="564F00A4" w14:textId="55430D26" w:rsidR="00985753" w:rsidRPr="00421FA7" w:rsidRDefault="00985753" w:rsidP="00985753">
            <w:pPr>
              <w:pStyle w:val="Default"/>
              <w:tabs>
                <w:tab w:val="left" w:pos="6030"/>
              </w:tabs>
              <w:rPr>
                <w:rFonts w:ascii="Arial Narrow" w:eastAsia="Arial Narrow" w:hAnsi="Arial Narrow" w:cs="Arial Narrow"/>
                <w:b/>
                <w:bCs/>
                <w:color w:val="auto"/>
                <w:sz w:val="20"/>
                <w:szCs w:val="20"/>
                <w:u w:val="single"/>
              </w:rPr>
            </w:pPr>
            <w:r w:rsidRPr="00421FA7">
              <w:rPr>
                <w:rFonts w:ascii="Arial Narrow" w:eastAsia="Arial Narrow" w:hAnsi="Arial Narrow" w:cs="Arial Narrow"/>
                <w:b/>
                <w:bCs/>
                <w:color w:val="auto"/>
                <w:sz w:val="20"/>
                <w:szCs w:val="20"/>
                <w:u w:val="single"/>
              </w:rPr>
              <w:t>Forma preukázania</w:t>
            </w:r>
            <w:r w:rsidR="00927ECB">
              <w:rPr>
                <w:rFonts w:ascii="Arial Narrow" w:eastAsia="Arial Narrow" w:hAnsi="Arial Narrow" w:cs="Arial Narrow"/>
                <w:b/>
                <w:bCs/>
                <w:color w:val="auto"/>
                <w:sz w:val="20"/>
                <w:szCs w:val="20"/>
                <w:u w:val="single"/>
              </w:rPr>
              <w:t xml:space="preserve"> zo strany žiadateľa</w:t>
            </w:r>
            <w:r w:rsidRPr="00421FA7">
              <w:rPr>
                <w:rFonts w:ascii="Arial Narrow" w:eastAsia="Arial Narrow" w:hAnsi="Arial Narrow" w:cs="Arial Narrow"/>
                <w:b/>
                <w:bCs/>
                <w:color w:val="auto"/>
                <w:sz w:val="20"/>
                <w:szCs w:val="20"/>
                <w:u w:val="single"/>
              </w:rPr>
              <w:t xml:space="preserve">: </w:t>
            </w:r>
          </w:p>
          <w:p w14:paraId="52742C8C" w14:textId="77777777" w:rsidR="00927ECB" w:rsidRDefault="00985753" w:rsidP="00985753">
            <w:pPr>
              <w:pStyle w:val="Default"/>
              <w:tabs>
                <w:tab w:val="left" w:pos="6030"/>
              </w:tabs>
              <w:rPr>
                <w:rFonts w:ascii="Arial Narrow" w:eastAsia="Arial Narrow" w:hAnsi="Arial Narrow" w:cs="Arial Narrow"/>
                <w:b/>
                <w:color w:val="auto"/>
                <w:sz w:val="20"/>
                <w:szCs w:val="20"/>
              </w:rPr>
            </w:pPr>
            <w:r w:rsidRPr="00421FA7">
              <w:rPr>
                <w:rFonts w:ascii="Arial Narrow" w:eastAsia="Arial Narrow" w:hAnsi="Arial Narrow" w:cs="Arial Narrow"/>
                <w:b/>
                <w:color w:val="auto"/>
                <w:sz w:val="20"/>
                <w:szCs w:val="20"/>
              </w:rPr>
              <w:t xml:space="preserve">Príloha Žiadosti o NFP – </w:t>
            </w:r>
            <w:hyperlink w:anchor="uzneseniepriloha" w:history="1">
              <w:r w:rsidRPr="004C5CE2">
                <w:rPr>
                  <w:rStyle w:val="Hypertextovprepojenie"/>
                  <w:rFonts w:ascii="Arial Narrow" w:eastAsia="Arial Narrow" w:hAnsi="Arial Narrow" w:cs="Arial Narrow"/>
                  <w:b/>
                  <w:sz w:val="20"/>
                  <w:szCs w:val="20"/>
                </w:rPr>
                <w:t>Uznesenie (výpis z uznesenia) o schválení programu rozvoja a príslušnej územnoplánovacej dokumentácie (ak relevantné) / hypertextový odkaz na plán rozvoja a /alebo príslušnú územnoplánovaciu dokumentáciu</w:t>
              </w:r>
            </w:hyperlink>
            <w:r w:rsidRPr="00421FA7">
              <w:rPr>
                <w:rFonts w:ascii="Arial Narrow" w:eastAsia="Arial Narrow" w:hAnsi="Arial Narrow" w:cs="Arial Narrow"/>
                <w:b/>
                <w:color w:val="auto"/>
                <w:sz w:val="20"/>
                <w:szCs w:val="20"/>
              </w:rPr>
              <w:t xml:space="preserve"> </w:t>
            </w:r>
          </w:p>
          <w:p w14:paraId="2FD87237" w14:textId="3A7F24AD" w:rsidR="00985753" w:rsidRPr="00421FA7" w:rsidRDefault="00985753" w:rsidP="0067338F">
            <w:pPr>
              <w:pStyle w:val="Default"/>
              <w:shd w:val="clear" w:color="auto" w:fill="EAF1DD" w:themeFill="accent3" w:themeFillTint="33"/>
              <w:tabs>
                <w:tab w:val="left" w:pos="6030"/>
              </w:tabs>
              <w:rPr>
                <w:rFonts w:ascii="Arial Narrow" w:eastAsia="Arial Narrow" w:hAnsi="Arial Narrow" w:cs="Arial Narrow"/>
                <w:color w:val="auto"/>
                <w:sz w:val="20"/>
                <w:szCs w:val="20"/>
              </w:rPr>
            </w:pPr>
            <w:r w:rsidRPr="00421FA7">
              <w:rPr>
                <w:rFonts w:ascii="Arial Narrow" w:eastAsia="Arial Narrow" w:hAnsi="Arial Narrow" w:cs="Arial Narrow"/>
                <w:color w:val="auto"/>
                <w:sz w:val="20"/>
                <w:szCs w:val="20"/>
              </w:rPr>
              <w:t xml:space="preserve">V prípade ak má žiadateľ predmetné dokumenty zverejnené, je postačujúce </w:t>
            </w:r>
            <w:r w:rsidRPr="00927ECB">
              <w:rPr>
                <w:rFonts w:ascii="Arial Narrow" w:eastAsia="Arial Narrow" w:hAnsi="Arial Narrow" w:cs="Arial Narrow"/>
                <w:b/>
                <w:color w:val="auto"/>
                <w:sz w:val="20"/>
                <w:szCs w:val="20"/>
              </w:rPr>
              <w:t>uviesť</w:t>
            </w:r>
            <w:r w:rsidRPr="00421FA7">
              <w:rPr>
                <w:rFonts w:ascii="Arial Narrow" w:eastAsia="Arial Narrow" w:hAnsi="Arial Narrow" w:cs="Arial Narrow"/>
                <w:color w:val="auto"/>
                <w:sz w:val="20"/>
                <w:szCs w:val="20"/>
              </w:rPr>
              <w:t xml:space="preserve"> v Žiadosti o NFP </w:t>
            </w:r>
            <w:r w:rsidRPr="00927ECB">
              <w:rPr>
                <w:rFonts w:ascii="Arial Narrow" w:eastAsia="Arial Narrow" w:hAnsi="Arial Narrow" w:cs="Arial Narrow"/>
                <w:b/>
                <w:color w:val="auto"/>
                <w:sz w:val="20"/>
                <w:szCs w:val="20"/>
              </w:rPr>
              <w:t>funkčný a verejne prístupný hypertextový odkaz</w:t>
            </w:r>
            <w:r w:rsidRPr="00421FA7">
              <w:rPr>
                <w:rFonts w:ascii="Arial Narrow" w:eastAsia="Arial Narrow" w:hAnsi="Arial Narrow" w:cs="Arial Narrow"/>
                <w:color w:val="auto"/>
                <w:sz w:val="20"/>
                <w:szCs w:val="20"/>
              </w:rPr>
              <w:t xml:space="preserve"> na tieto dokumenty, ktorým žiadateľ preukáže splnenie podmienky poskytnutia príspevku.</w:t>
            </w:r>
          </w:p>
          <w:p w14:paraId="1DA26B45" w14:textId="77777777" w:rsidR="00985753" w:rsidRPr="00421FA7" w:rsidRDefault="00985753" w:rsidP="00985753">
            <w:pPr>
              <w:pStyle w:val="Default"/>
              <w:tabs>
                <w:tab w:val="left" w:pos="6030"/>
              </w:tabs>
              <w:rPr>
                <w:rFonts w:ascii="Arial Narrow" w:eastAsia="Arial Narrow" w:hAnsi="Arial Narrow" w:cs="Arial Narrow"/>
                <w:color w:val="auto"/>
                <w:sz w:val="10"/>
                <w:szCs w:val="10"/>
              </w:rPr>
            </w:pPr>
          </w:p>
          <w:p w14:paraId="7AF9EDE2" w14:textId="4EC65BAC" w:rsidR="00985753" w:rsidRPr="00421FA7" w:rsidRDefault="00985753" w:rsidP="00985753">
            <w:pPr>
              <w:pStyle w:val="Default"/>
              <w:tabs>
                <w:tab w:val="left" w:pos="6030"/>
              </w:tabs>
              <w:rPr>
                <w:rFonts w:ascii="Arial Narrow" w:eastAsia="Arial Narrow" w:hAnsi="Arial Narrow" w:cs="Arial Narrow"/>
                <w:b/>
                <w:bCs/>
                <w:color w:val="auto"/>
                <w:sz w:val="20"/>
                <w:szCs w:val="20"/>
                <w:u w:val="single"/>
              </w:rPr>
            </w:pPr>
            <w:r w:rsidRPr="00421FA7">
              <w:rPr>
                <w:rFonts w:ascii="Arial Narrow" w:eastAsia="Arial Narrow" w:hAnsi="Arial Narrow" w:cs="Arial Narrow"/>
                <w:b/>
                <w:bCs/>
                <w:color w:val="auto"/>
                <w:sz w:val="20"/>
                <w:szCs w:val="20"/>
                <w:u w:val="single"/>
              </w:rPr>
              <w:t>Spôsob overenia</w:t>
            </w:r>
            <w:r w:rsidR="00927ECB">
              <w:rPr>
                <w:rFonts w:ascii="Arial Narrow" w:eastAsia="Arial Narrow" w:hAnsi="Arial Narrow" w:cs="Arial Narrow"/>
                <w:b/>
                <w:bCs/>
                <w:color w:val="auto"/>
                <w:sz w:val="20"/>
                <w:szCs w:val="20"/>
                <w:u w:val="single"/>
              </w:rPr>
              <w:t xml:space="preserve"> SO OPII</w:t>
            </w:r>
            <w:r w:rsidRPr="00421FA7">
              <w:rPr>
                <w:rFonts w:ascii="Arial Narrow" w:eastAsia="Arial Narrow" w:hAnsi="Arial Narrow" w:cs="Arial Narrow"/>
                <w:b/>
                <w:bCs/>
                <w:color w:val="auto"/>
                <w:sz w:val="20"/>
                <w:szCs w:val="20"/>
                <w:u w:val="single"/>
              </w:rPr>
              <w:t xml:space="preserve">: </w:t>
            </w:r>
          </w:p>
          <w:p w14:paraId="612803AA" w14:textId="165FD7EA" w:rsidR="00985753" w:rsidRPr="00421FA7" w:rsidRDefault="00985753" w:rsidP="00985753">
            <w:pPr>
              <w:pStyle w:val="TableParagraph"/>
              <w:tabs>
                <w:tab w:val="left" w:pos="6030"/>
              </w:tabs>
              <w:ind w:right="100"/>
              <w:rPr>
                <w:rFonts w:ascii="Arial Narrow" w:hAnsi="Arial Narrow"/>
              </w:rPr>
            </w:pPr>
            <w:r w:rsidRPr="00421FA7">
              <w:rPr>
                <w:rFonts w:ascii="Arial Narrow" w:eastAsia="Arial Narrow" w:hAnsi="Arial Narrow" w:cs="Arial Narrow"/>
                <w:b/>
                <w:szCs w:val="20"/>
              </w:rPr>
              <w:t xml:space="preserve">Príloha Žiadosti o NFP – </w:t>
            </w:r>
            <w:hyperlink w:anchor="uzneseniepriloha" w:history="1">
              <w:r w:rsidRPr="004C5CE2">
                <w:rPr>
                  <w:rStyle w:val="Hypertextovprepojenie"/>
                  <w:rFonts w:ascii="Arial Narrow" w:eastAsia="Arial Narrow" w:hAnsi="Arial Narrow" w:cs="Arial Narrow"/>
                  <w:b/>
                  <w:szCs w:val="20"/>
                </w:rPr>
                <w:t>Uznesenie (výpis z uznesenia) o schválení programu rozvoja a príslušnej územnoplánovacej dokumentácie (ak relevantné) / hypertextový odkaz na plán rozvoja a /alebo príslušnú územnoplánovaciu dokumentáciu.</w:t>
              </w:r>
            </w:hyperlink>
            <w:r w:rsidRPr="00421FA7">
              <w:rPr>
                <w:rFonts w:ascii="Arial Narrow" w:eastAsia="Arial Narrow" w:hAnsi="Arial Narrow" w:cs="Arial Narrow"/>
              </w:rPr>
              <w:t xml:space="preserve"> </w:t>
            </w:r>
          </w:p>
        </w:tc>
      </w:tr>
      <w:tr w:rsidR="00CD11C3" w:rsidRPr="00623B9F" w14:paraId="1DB27071" w14:textId="77777777" w:rsidTr="00985753">
        <w:trPr>
          <w:trHeight w:hRule="exact" w:val="710"/>
          <w:jc w:val="center"/>
        </w:trPr>
        <w:tc>
          <w:tcPr>
            <w:tcW w:w="10416" w:type="dxa"/>
            <w:gridSpan w:val="4"/>
            <w:shd w:val="clear" w:color="auto" w:fill="FDE9D9" w:themeFill="accent6" w:themeFillTint="33"/>
            <w:vAlign w:val="center"/>
          </w:tcPr>
          <w:p w14:paraId="35EE9AB9" w14:textId="77777777" w:rsidR="00CD11C3" w:rsidRPr="00623B9F" w:rsidRDefault="008B02C3" w:rsidP="00CD11C3">
            <w:pPr>
              <w:rPr>
                <w:rFonts w:ascii="Arial Narrow" w:hAnsi="Arial Narrow" w:cs="Arial Narrow"/>
                <w:sz w:val="24"/>
                <w:szCs w:val="24"/>
              </w:rPr>
            </w:pPr>
            <w:r w:rsidRPr="00623B9F">
              <w:rPr>
                <w:rFonts w:ascii="Arial Narrow" w:hAnsi="Arial Narrow" w:cs="Arial Narrow"/>
                <w:sz w:val="24"/>
                <w:szCs w:val="24"/>
              </w:rPr>
              <w:t xml:space="preserve">2.2 </w:t>
            </w:r>
            <w:r w:rsidR="00CD11C3" w:rsidRPr="00623B9F">
              <w:rPr>
                <w:rFonts w:ascii="Arial Narrow" w:hAnsi="Arial Narrow" w:cs="Arial Narrow"/>
                <w:sz w:val="24"/>
                <w:szCs w:val="24"/>
              </w:rPr>
              <w:t xml:space="preserve">Kategória podmienok poskytnutia príspevku: </w:t>
            </w:r>
            <w:r w:rsidR="00CD11C3" w:rsidRPr="00623B9F">
              <w:rPr>
                <w:rFonts w:ascii="Arial Narrow" w:hAnsi="Arial Narrow" w:cs="Arial Narrow"/>
                <w:b/>
                <w:bCs/>
                <w:sz w:val="24"/>
                <w:szCs w:val="24"/>
              </w:rPr>
              <w:t>OPRÁVNENOSŤ AKTIVÍT REALIZÁCIE PROJEKTU</w:t>
            </w:r>
          </w:p>
        </w:tc>
      </w:tr>
      <w:tr w:rsidR="00CD11C3" w:rsidRPr="00623B9F" w14:paraId="10850D14" w14:textId="77777777" w:rsidTr="00790520">
        <w:trPr>
          <w:trHeight w:hRule="exact" w:val="567"/>
          <w:jc w:val="center"/>
        </w:trPr>
        <w:tc>
          <w:tcPr>
            <w:tcW w:w="3922" w:type="dxa"/>
            <w:gridSpan w:val="2"/>
          </w:tcPr>
          <w:p w14:paraId="61907298" w14:textId="77777777" w:rsidR="00CD11C3" w:rsidRPr="00623B9F" w:rsidRDefault="00CD11C3" w:rsidP="00CD11C3">
            <w:pPr>
              <w:rPr>
                <w:rFonts w:ascii="Arial Narrow" w:hAnsi="Arial Narrow" w:cs="Arial Narrow"/>
                <w:b/>
              </w:rPr>
            </w:pPr>
            <w:r w:rsidRPr="00623B9F">
              <w:rPr>
                <w:rFonts w:ascii="Arial Narrow" w:hAnsi="Arial Narrow" w:cs="Arial Narrow"/>
                <w:b/>
              </w:rPr>
              <w:t>Znenie podmienky poskytnutia príspevku</w:t>
            </w:r>
          </w:p>
        </w:tc>
        <w:tc>
          <w:tcPr>
            <w:tcW w:w="6494" w:type="dxa"/>
            <w:gridSpan w:val="2"/>
          </w:tcPr>
          <w:p w14:paraId="7D891F5C" w14:textId="77777777" w:rsidR="00CD11C3" w:rsidRPr="00623B9F" w:rsidRDefault="00CD11C3" w:rsidP="00CD11C3">
            <w:pPr>
              <w:rPr>
                <w:rFonts w:ascii="Arial Narrow" w:hAnsi="Arial Narrow" w:cs="Arial Narrow"/>
                <w:b/>
              </w:rPr>
            </w:pPr>
            <w:r w:rsidRPr="00623B9F">
              <w:rPr>
                <w:rFonts w:ascii="Arial Narrow" w:hAnsi="Arial Narrow" w:cs="Arial Narrow"/>
                <w:b/>
              </w:rPr>
              <w:t xml:space="preserve">Popis podmienky poskytnutia príspevku a spôsob formy jej overenia na preukázanie jej splnenia </w:t>
            </w:r>
          </w:p>
        </w:tc>
      </w:tr>
      <w:tr w:rsidR="00CD11C3" w:rsidRPr="00623B9F" w14:paraId="71326439" w14:textId="77777777" w:rsidTr="00790520">
        <w:trPr>
          <w:trHeight w:val="1196"/>
          <w:jc w:val="center"/>
        </w:trPr>
        <w:tc>
          <w:tcPr>
            <w:tcW w:w="788" w:type="dxa"/>
            <w:vMerge w:val="restart"/>
          </w:tcPr>
          <w:p w14:paraId="5B536718" w14:textId="77777777" w:rsidR="00CD11C3" w:rsidRPr="00623B9F" w:rsidRDefault="00600DBD" w:rsidP="00D865F7">
            <w:pPr>
              <w:pStyle w:val="Odsekzoznamu"/>
              <w:numPr>
                <w:ilvl w:val="0"/>
                <w:numId w:val="35"/>
              </w:numPr>
              <w:ind w:left="0" w:firstLine="0"/>
              <w:jc w:val="center"/>
              <w:rPr>
                <w:rFonts w:ascii="Arial Narrow" w:hAnsi="Arial Narrow" w:cs="Arial Narrow"/>
                <w:b/>
              </w:rPr>
            </w:pPr>
            <w:r w:rsidRPr="00623B9F">
              <w:rPr>
                <w:rFonts w:ascii="Arial Narrow" w:hAnsi="Arial Narrow" w:cs="Arial Narrow"/>
                <w:bCs/>
              </w:rPr>
              <w:t>1</w:t>
            </w:r>
          </w:p>
        </w:tc>
        <w:tc>
          <w:tcPr>
            <w:tcW w:w="3134" w:type="dxa"/>
            <w:vMerge w:val="restart"/>
            <w:shd w:val="clear" w:color="auto" w:fill="FDE9D9" w:themeFill="accent6" w:themeFillTint="33"/>
          </w:tcPr>
          <w:p w14:paraId="29A6F1B7" w14:textId="0A690D0A" w:rsidR="00CD11C3" w:rsidRPr="00623B9F" w:rsidRDefault="00667C19" w:rsidP="00CD11C3">
            <w:pPr>
              <w:rPr>
                <w:rFonts w:ascii="Arial Narrow" w:hAnsi="Arial Narrow" w:cs="Arial Narrow"/>
                <w:b/>
                <w:bCs/>
              </w:rPr>
            </w:pPr>
            <w:bookmarkStart w:id="18" w:name="podmienkaSU"/>
            <w:r w:rsidRPr="00623B9F">
              <w:rPr>
                <w:rFonts w:ascii="Arial Narrow" w:hAnsi="Arial Narrow" w:cs="Arial Narrow"/>
                <w:b/>
                <w:bCs/>
              </w:rPr>
              <w:t xml:space="preserve">Podmienka </w:t>
            </w:r>
            <w:r w:rsidR="00CD11C3" w:rsidRPr="00623B9F">
              <w:rPr>
                <w:rFonts w:ascii="Arial Narrow" w:hAnsi="Arial Narrow" w:cs="Arial Narrow"/>
                <w:b/>
                <w:bCs/>
              </w:rPr>
              <w:t xml:space="preserve">súladu </w:t>
            </w:r>
            <w:r w:rsidR="00715F60">
              <w:rPr>
                <w:rFonts w:ascii="Arial Narrow" w:hAnsi="Arial Narrow" w:cs="Arial Narrow"/>
                <w:b/>
                <w:bCs/>
              </w:rPr>
              <w:t>P</w:t>
            </w:r>
            <w:r w:rsidR="00CD11C3" w:rsidRPr="00623B9F">
              <w:rPr>
                <w:rFonts w:ascii="Arial Narrow" w:hAnsi="Arial Narrow" w:cs="Arial Narrow"/>
                <w:b/>
                <w:bCs/>
              </w:rPr>
              <w:t xml:space="preserve">rojektového zámeru </w:t>
            </w:r>
            <w:r w:rsidR="004C79EB" w:rsidRPr="00623B9F">
              <w:rPr>
                <w:rFonts w:ascii="Arial Narrow" w:hAnsi="Arial Narrow" w:cs="Arial Narrow"/>
                <w:b/>
                <w:bCs/>
              </w:rPr>
              <w:t>a </w:t>
            </w:r>
            <w:r w:rsidR="00715F60">
              <w:rPr>
                <w:rFonts w:ascii="Arial Narrow" w:hAnsi="Arial Narrow" w:cs="Arial Narrow"/>
                <w:b/>
                <w:bCs/>
              </w:rPr>
              <w:t>P</w:t>
            </w:r>
            <w:r w:rsidR="004C79EB" w:rsidRPr="00623B9F">
              <w:rPr>
                <w:rFonts w:ascii="Arial Narrow" w:hAnsi="Arial Narrow" w:cs="Arial Narrow"/>
                <w:b/>
                <w:bCs/>
              </w:rPr>
              <w:t>rístupu k proje</w:t>
            </w:r>
            <w:r w:rsidR="007564FE" w:rsidRPr="00623B9F">
              <w:rPr>
                <w:rFonts w:ascii="Arial Narrow" w:hAnsi="Arial Narrow" w:cs="Arial Narrow"/>
                <w:b/>
                <w:bCs/>
              </w:rPr>
              <w:t>k</w:t>
            </w:r>
            <w:r w:rsidR="004C79EB" w:rsidRPr="00623B9F">
              <w:rPr>
                <w:rFonts w:ascii="Arial Narrow" w:hAnsi="Arial Narrow" w:cs="Arial Narrow"/>
                <w:b/>
                <w:bCs/>
              </w:rPr>
              <w:t xml:space="preserve">tu </w:t>
            </w:r>
            <w:r w:rsidR="00CD11C3" w:rsidRPr="00623B9F">
              <w:rPr>
                <w:rFonts w:ascii="Arial Narrow" w:hAnsi="Arial Narrow" w:cs="Arial Narrow"/>
                <w:b/>
                <w:bCs/>
              </w:rPr>
              <w:t>s</w:t>
            </w:r>
            <w:r w:rsidR="008D29F4" w:rsidRPr="00623B9F">
              <w:rPr>
                <w:rFonts w:ascii="Arial Narrow" w:hAnsi="Arial Narrow" w:cs="Arial Narrow"/>
                <w:b/>
                <w:bCs/>
              </w:rPr>
              <w:t xml:space="preserve"> Národnou koncepciou informatizácie verejnej správy a s</w:t>
            </w:r>
            <w:r w:rsidR="00CD11C3" w:rsidRPr="00623B9F">
              <w:rPr>
                <w:rFonts w:ascii="Arial Narrow" w:hAnsi="Arial Narrow" w:cs="Arial Narrow"/>
                <w:b/>
                <w:bCs/>
              </w:rPr>
              <w:t xml:space="preserve"> minimálnymi obsahovými a formálnymi náležitosťami definovanými v Prílohe č. </w:t>
            </w:r>
            <w:r w:rsidR="004C5CE2">
              <w:rPr>
                <w:rFonts w:ascii="Arial Narrow" w:hAnsi="Arial Narrow" w:cs="Arial Narrow"/>
                <w:b/>
                <w:bCs/>
              </w:rPr>
              <w:t>10</w:t>
            </w:r>
            <w:r w:rsidR="00CD11C3" w:rsidRPr="00623B9F">
              <w:rPr>
                <w:rFonts w:ascii="Arial Narrow" w:hAnsi="Arial Narrow" w:cs="Arial Narrow"/>
                <w:b/>
                <w:bCs/>
              </w:rPr>
              <w:t xml:space="preserve"> výzvy</w:t>
            </w:r>
          </w:p>
          <w:bookmarkEnd w:id="18"/>
          <w:p w14:paraId="0493C5D6" w14:textId="77777777" w:rsidR="00CD11C3" w:rsidRPr="00623B9F" w:rsidRDefault="00CD11C3" w:rsidP="00CD11C3">
            <w:pPr>
              <w:rPr>
                <w:rFonts w:ascii="Arial Narrow" w:hAnsi="Arial Narrow" w:cs="Arial Narrow"/>
                <w:b/>
                <w:bCs/>
              </w:rPr>
            </w:pPr>
          </w:p>
          <w:p w14:paraId="341959BE" w14:textId="77777777" w:rsidR="00CD11C3" w:rsidRPr="00623B9F" w:rsidRDefault="00CD11C3" w:rsidP="00CD11C3">
            <w:pPr>
              <w:rPr>
                <w:rFonts w:ascii="Arial Narrow" w:hAnsi="Arial Narrow" w:cs="Arial Narrow"/>
                <w:b/>
                <w:bCs/>
              </w:rPr>
            </w:pPr>
          </w:p>
          <w:p w14:paraId="4B948DF0" w14:textId="77777777" w:rsidR="00CD11C3" w:rsidRPr="00623B9F" w:rsidRDefault="00CD11C3" w:rsidP="00CD11C3">
            <w:pPr>
              <w:rPr>
                <w:rFonts w:ascii="Arial Narrow" w:hAnsi="Arial Narrow" w:cs="Arial Narrow"/>
                <w:b/>
                <w:bCs/>
              </w:rPr>
            </w:pPr>
          </w:p>
        </w:tc>
        <w:tc>
          <w:tcPr>
            <w:tcW w:w="6494" w:type="dxa"/>
            <w:gridSpan w:val="2"/>
            <w:shd w:val="clear" w:color="auto" w:fill="ECF1F6"/>
          </w:tcPr>
          <w:p w14:paraId="1D1607B5" w14:textId="3E4E0529" w:rsidR="00CD11C3" w:rsidRPr="00623B9F" w:rsidRDefault="00CD11C3" w:rsidP="0067338F">
            <w:pPr>
              <w:rPr>
                <w:rFonts w:ascii="Arial Narrow" w:hAnsi="Arial Narrow" w:cs="Arial Narrow"/>
              </w:rPr>
            </w:pPr>
            <w:bookmarkStart w:id="19" w:name="_Hlk511030866"/>
            <w:r w:rsidRPr="00623B9F">
              <w:rPr>
                <w:rFonts w:ascii="Arial Narrow" w:hAnsi="Arial Narrow" w:cs="Arial Narrow"/>
              </w:rPr>
              <w:t xml:space="preserve">Žiadateľ je povinný pri predložení Žiadosti o NFP predložiť </w:t>
            </w:r>
            <w:r w:rsidR="00E625A7" w:rsidRPr="00E625A7">
              <w:rPr>
                <w:rFonts w:ascii="Arial Narrow" w:hAnsi="Arial Narrow" w:cs="Arial Narrow"/>
                <w:b/>
              </w:rPr>
              <w:t>P</w:t>
            </w:r>
            <w:r w:rsidRPr="00E625A7">
              <w:rPr>
                <w:rFonts w:ascii="Arial Narrow" w:hAnsi="Arial Narrow" w:cs="Arial Narrow"/>
                <w:b/>
              </w:rPr>
              <w:t>r</w:t>
            </w:r>
            <w:r w:rsidRPr="00623B9F">
              <w:rPr>
                <w:rFonts w:ascii="Arial Narrow" w:hAnsi="Arial Narrow" w:cs="Arial Narrow"/>
                <w:b/>
              </w:rPr>
              <w:t>ojektový zámer</w:t>
            </w:r>
            <w:r w:rsidR="00600DBD" w:rsidRPr="00623B9F">
              <w:rPr>
                <w:rStyle w:val="Odkaznapoznmkupodiarou"/>
                <w:rFonts w:ascii="Arial Narrow" w:hAnsi="Arial Narrow" w:cs="Arial Narrow"/>
                <w:b/>
                <w:bCs/>
              </w:rPr>
              <w:footnoteReference w:id="28"/>
            </w:r>
            <w:r w:rsidRPr="00623B9F">
              <w:rPr>
                <w:rFonts w:ascii="Arial Narrow" w:hAnsi="Arial Narrow" w:cs="Arial Narrow"/>
              </w:rPr>
              <w:t xml:space="preserve"> </w:t>
            </w:r>
            <w:r w:rsidR="00DB38EA" w:rsidRPr="00623B9F">
              <w:rPr>
                <w:rFonts w:ascii="Arial Narrow" w:hAnsi="Arial Narrow" w:cs="Arial Narrow"/>
              </w:rPr>
              <w:t>a</w:t>
            </w:r>
            <w:r w:rsidR="002859DB" w:rsidRPr="00623B9F">
              <w:rPr>
                <w:rFonts w:ascii="Arial Narrow" w:hAnsi="Arial Narrow" w:cs="Arial Narrow"/>
              </w:rPr>
              <w:t> </w:t>
            </w:r>
            <w:r w:rsidR="00E625A7" w:rsidRPr="00E625A7">
              <w:rPr>
                <w:rFonts w:ascii="Arial Narrow" w:hAnsi="Arial Narrow" w:cs="Arial Narrow"/>
                <w:b/>
              </w:rPr>
              <w:t>P</w:t>
            </w:r>
            <w:r w:rsidR="002859DB" w:rsidRPr="00E625A7">
              <w:rPr>
                <w:rFonts w:ascii="Arial Narrow" w:hAnsi="Arial Narrow" w:cs="Arial Narrow"/>
                <w:b/>
              </w:rPr>
              <w:t>r</w:t>
            </w:r>
            <w:r w:rsidR="002859DB" w:rsidRPr="00623B9F">
              <w:rPr>
                <w:rFonts w:ascii="Arial Narrow" w:hAnsi="Arial Narrow" w:cs="Arial Narrow"/>
                <w:b/>
              </w:rPr>
              <w:t>ístup k projektu</w:t>
            </w:r>
            <w:r w:rsidRPr="00623B9F">
              <w:rPr>
                <w:rFonts w:ascii="Arial Narrow" w:hAnsi="Arial Narrow" w:cs="Arial Narrow"/>
              </w:rPr>
              <w:t xml:space="preserve"> a </w:t>
            </w:r>
            <w:r w:rsidRPr="00623B9F">
              <w:rPr>
                <w:rFonts w:ascii="Arial Narrow" w:hAnsi="Arial Narrow" w:cs="Arial Narrow"/>
                <w:b/>
              </w:rPr>
              <w:t>stanovisko od M</w:t>
            </w:r>
            <w:r w:rsidR="00600DBD" w:rsidRPr="00623B9F">
              <w:rPr>
                <w:rFonts w:ascii="Arial Narrow" w:hAnsi="Arial Narrow" w:cs="Arial Narrow"/>
                <w:b/>
              </w:rPr>
              <w:t xml:space="preserve">inisterstva investície, regionálneho rozvoja a informatizácie SR (ďalej len „MIRRI“), </w:t>
            </w:r>
            <w:r w:rsidRPr="00623B9F">
              <w:rPr>
                <w:rFonts w:ascii="Arial Narrow" w:hAnsi="Arial Narrow" w:cs="Arial Narrow"/>
              </w:rPr>
              <w:t>sekci</w:t>
            </w:r>
            <w:r w:rsidR="00600DBD" w:rsidRPr="00623B9F">
              <w:rPr>
                <w:rFonts w:ascii="Arial Narrow" w:hAnsi="Arial Narrow" w:cs="Arial Narrow"/>
              </w:rPr>
              <w:t>e</w:t>
            </w:r>
            <w:r w:rsidRPr="00623B9F">
              <w:rPr>
                <w:rFonts w:ascii="Arial Narrow" w:hAnsi="Arial Narrow" w:cs="Arial Narrow"/>
              </w:rPr>
              <w:t xml:space="preserve"> informačn</w:t>
            </w:r>
            <w:r w:rsidR="00600DBD" w:rsidRPr="00623B9F">
              <w:rPr>
                <w:rFonts w:ascii="Arial Narrow" w:hAnsi="Arial Narrow" w:cs="Arial Narrow"/>
              </w:rPr>
              <w:t>ých technológii verejnej správy (</w:t>
            </w:r>
            <w:r w:rsidRPr="00623B9F">
              <w:rPr>
                <w:rFonts w:ascii="Arial Narrow" w:hAnsi="Arial Narrow" w:cs="Arial Narrow"/>
              </w:rPr>
              <w:t>ďalej len „SITVS“) potvrdzujúce súlad P</w:t>
            </w:r>
            <w:r w:rsidR="008D29F4" w:rsidRPr="00623B9F">
              <w:rPr>
                <w:rFonts w:ascii="Arial Narrow" w:hAnsi="Arial Narrow" w:cs="Arial Narrow"/>
              </w:rPr>
              <w:t>rojektového zámeru a </w:t>
            </w:r>
            <w:r w:rsidR="00E625A7">
              <w:rPr>
                <w:rFonts w:ascii="Arial Narrow" w:hAnsi="Arial Narrow" w:cs="Arial Narrow"/>
              </w:rPr>
              <w:t>P</w:t>
            </w:r>
            <w:r w:rsidR="008D29F4" w:rsidRPr="00623B9F">
              <w:rPr>
                <w:rFonts w:ascii="Arial Narrow" w:hAnsi="Arial Narrow" w:cs="Arial Narrow"/>
              </w:rPr>
              <w:t xml:space="preserve">rístupu k projektu s </w:t>
            </w:r>
            <w:hyperlink r:id="rId43" w:history="1">
              <w:r w:rsidR="008D29F4" w:rsidRPr="00623B9F">
                <w:rPr>
                  <w:rFonts w:ascii="Arial Narrow" w:hAnsi="Arial Narrow" w:cs="Arial Narrow"/>
                  <w:color w:val="0000FF"/>
                  <w:u w:val="single"/>
                  <w:lang w:eastAsia="en-US"/>
                </w:rPr>
                <w:t>Národnou koncepciou informatizácie verejnej správy</w:t>
              </w:r>
            </w:hyperlink>
            <w:r w:rsidR="00817E0D">
              <w:rPr>
                <w:rFonts w:cs="Arial Narrow"/>
                <w:color w:val="0000FF"/>
                <w:u w:val="single"/>
              </w:rPr>
              <w:t xml:space="preserve"> </w:t>
            </w:r>
            <w:r w:rsidR="00E625A7">
              <w:rPr>
                <w:rFonts w:ascii="Arial Narrow" w:hAnsi="Arial Narrow" w:cs="Arial Narrow"/>
              </w:rPr>
              <w:t>a</w:t>
            </w:r>
            <w:r w:rsidR="00817E0D">
              <w:rPr>
                <w:rFonts w:ascii="Arial Narrow" w:hAnsi="Arial Narrow" w:cs="Arial Narrow"/>
              </w:rPr>
              <w:t xml:space="preserve"> taktiež </w:t>
            </w:r>
            <w:r w:rsidR="00667C19" w:rsidRPr="00623B9F">
              <w:rPr>
                <w:rFonts w:ascii="Arial Narrow" w:hAnsi="Arial Narrow" w:cs="Arial Narrow"/>
              </w:rPr>
              <w:t xml:space="preserve">splnenie minimálnych </w:t>
            </w:r>
            <w:r w:rsidRPr="00623B9F">
              <w:rPr>
                <w:rFonts w:ascii="Arial Narrow" w:hAnsi="Arial Narrow" w:cs="Arial Narrow"/>
              </w:rPr>
              <w:t>obsahových a formálnych náležitosti v súlade s </w:t>
            </w:r>
            <w:hyperlink w:anchor="prilohy" w:history="1">
              <w:r w:rsidRPr="004A73F0">
                <w:rPr>
                  <w:rStyle w:val="Hypertextovprepojenie"/>
                  <w:rFonts w:ascii="Arial Narrow" w:hAnsi="Arial Narrow" w:cs="Arial Narrow"/>
                </w:rPr>
                <w:t xml:space="preserve">Prílohou č. </w:t>
              </w:r>
              <w:r w:rsidR="004C5CE2" w:rsidRPr="004A73F0">
                <w:rPr>
                  <w:rStyle w:val="Hypertextovprepojenie"/>
                  <w:rFonts w:ascii="Arial Narrow" w:hAnsi="Arial Narrow" w:cs="Arial Narrow"/>
                </w:rPr>
                <w:t>10</w:t>
              </w:r>
              <w:r w:rsidRPr="004A73F0">
                <w:rPr>
                  <w:rStyle w:val="Hypertextovprepojenie"/>
                  <w:rFonts w:ascii="Arial Narrow" w:hAnsi="Arial Narrow" w:cs="Arial Narrow"/>
                </w:rPr>
                <w:t xml:space="preserve"> výzvy</w:t>
              </w:r>
            </w:hyperlink>
            <w:r w:rsidRPr="004A73F0">
              <w:rPr>
                <w:rFonts w:ascii="Arial Narrow" w:hAnsi="Arial Narrow" w:cs="Arial Narrow"/>
              </w:rPr>
              <w:t xml:space="preserve">. </w:t>
            </w:r>
            <w:bookmarkEnd w:id="19"/>
          </w:p>
        </w:tc>
      </w:tr>
      <w:tr w:rsidR="00CD11C3" w:rsidRPr="00623B9F" w14:paraId="46D82536" w14:textId="77777777" w:rsidTr="00790520">
        <w:trPr>
          <w:trHeight w:val="2236"/>
          <w:jc w:val="center"/>
        </w:trPr>
        <w:tc>
          <w:tcPr>
            <w:tcW w:w="788" w:type="dxa"/>
            <w:vMerge/>
          </w:tcPr>
          <w:p w14:paraId="353BC4C3" w14:textId="77777777" w:rsidR="00CD11C3" w:rsidRPr="00623B9F" w:rsidRDefault="00CD11C3" w:rsidP="00CD11C3">
            <w:pPr>
              <w:rPr>
                <w:rFonts w:ascii="Arial Narrow" w:hAnsi="Arial Narrow" w:cs="Arial Narrow"/>
                <w:b/>
                <w:color w:val="FF0000"/>
              </w:rPr>
            </w:pPr>
          </w:p>
        </w:tc>
        <w:tc>
          <w:tcPr>
            <w:tcW w:w="3134" w:type="dxa"/>
            <w:vMerge/>
            <w:shd w:val="clear" w:color="auto" w:fill="FDE9D9" w:themeFill="accent6" w:themeFillTint="33"/>
          </w:tcPr>
          <w:p w14:paraId="50F82F9A" w14:textId="77777777" w:rsidR="00CD11C3" w:rsidRPr="00623B9F" w:rsidRDefault="00CD11C3" w:rsidP="00CD11C3">
            <w:pPr>
              <w:rPr>
                <w:rFonts w:ascii="Arial Narrow" w:hAnsi="Arial Narrow" w:cs="Arial Narrow"/>
                <w:b/>
                <w:bCs/>
              </w:rPr>
            </w:pPr>
          </w:p>
        </w:tc>
        <w:tc>
          <w:tcPr>
            <w:tcW w:w="6494" w:type="dxa"/>
            <w:gridSpan w:val="2"/>
          </w:tcPr>
          <w:p w14:paraId="37B26B05" w14:textId="77777777" w:rsidR="00790520" w:rsidRDefault="00CD11C3" w:rsidP="00790520">
            <w:pPr>
              <w:pBdr>
                <w:bottom w:val="single" w:sz="4" w:space="1" w:color="auto"/>
              </w:pBdr>
              <w:spacing w:after="120"/>
              <w:rPr>
                <w:rFonts w:ascii="Arial Narrow" w:hAnsi="Arial Narrow" w:cs="Arial Narrow"/>
              </w:rPr>
            </w:pPr>
            <w:r w:rsidRPr="00623B9F">
              <w:rPr>
                <w:rFonts w:ascii="Arial Narrow" w:hAnsi="Arial Narrow" w:cs="Arial Narrow"/>
              </w:rPr>
              <w:t>MIRRI</w:t>
            </w:r>
            <w:r w:rsidR="00715F60">
              <w:rPr>
                <w:rFonts w:ascii="Arial Narrow" w:hAnsi="Arial Narrow" w:cs="Arial Narrow"/>
              </w:rPr>
              <w:t xml:space="preserve"> (SITVS)</w:t>
            </w:r>
            <w:r w:rsidRPr="00623B9F">
              <w:rPr>
                <w:rFonts w:ascii="Arial Narrow" w:hAnsi="Arial Narrow" w:cs="Arial Narrow"/>
              </w:rPr>
              <w:t xml:space="preserve"> posúdi </w:t>
            </w:r>
            <w:r w:rsidR="00600DBD" w:rsidRPr="00623B9F">
              <w:rPr>
                <w:rFonts w:ascii="Arial Narrow" w:hAnsi="Arial Narrow" w:cs="Arial Narrow"/>
              </w:rPr>
              <w:t>P</w:t>
            </w:r>
            <w:r w:rsidR="00092DF5" w:rsidRPr="00623B9F">
              <w:rPr>
                <w:rFonts w:ascii="Arial Narrow" w:hAnsi="Arial Narrow" w:cs="Arial Narrow"/>
              </w:rPr>
              <w:t>rojektový zámer a </w:t>
            </w:r>
            <w:r w:rsidR="00715F60">
              <w:rPr>
                <w:rFonts w:ascii="Arial Narrow" w:hAnsi="Arial Narrow" w:cs="Arial Narrow"/>
              </w:rPr>
              <w:t>P</w:t>
            </w:r>
            <w:r w:rsidR="00092DF5" w:rsidRPr="00623B9F">
              <w:rPr>
                <w:rFonts w:ascii="Arial Narrow" w:hAnsi="Arial Narrow" w:cs="Arial Narrow"/>
              </w:rPr>
              <w:t>rístup k projektu</w:t>
            </w:r>
            <w:r w:rsidRPr="00623B9F">
              <w:rPr>
                <w:rFonts w:ascii="Arial Narrow" w:hAnsi="Arial Narrow" w:cs="Arial Narrow"/>
              </w:rPr>
              <w:t xml:space="preserve"> a následne vydá stanovisko, ktoré je povinnou prílohou Žiadosti o NFP predkladanej v rámci tejto výzvy. </w:t>
            </w:r>
          </w:p>
          <w:p w14:paraId="5C46FAB7" w14:textId="1038F49B" w:rsidR="00600DBD" w:rsidRDefault="00CD11C3" w:rsidP="00790520">
            <w:pPr>
              <w:pBdr>
                <w:bottom w:val="single" w:sz="4" w:space="1" w:color="auto"/>
              </w:pBdr>
              <w:spacing w:after="120"/>
              <w:rPr>
                <w:rFonts w:ascii="Arial Narrow" w:hAnsi="Arial Narrow" w:cs="Arial Narrow"/>
              </w:rPr>
            </w:pPr>
            <w:r w:rsidRPr="00623B9F">
              <w:rPr>
                <w:rFonts w:ascii="Arial Narrow" w:hAnsi="Arial Narrow" w:cs="Arial Narrow"/>
              </w:rPr>
              <w:t xml:space="preserve">Kontaktnou </w:t>
            </w:r>
            <w:r w:rsidR="00600DBD" w:rsidRPr="00623B9F">
              <w:rPr>
                <w:rFonts w:ascii="Arial Narrow" w:hAnsi="Arial Narrow" w:cs="Arial Narrow"/>
              </w:rPr>
              <w:t>adresou pre informácie ohľadne P</w:t>
            </w:r>
            <w:r w:rsidR="00790520">
              <w:rPr>
                <w:rFonts w:ascii="Arial Narrow" w:hAnsi="Arial Narrow" w:cs="Arial Narrow"/>
              </w:rPr>
              <w:t>rojektového zámeru,</w:t>
            </w:r>
            <w:r w:rsidR="00092DF5" w:rsidRPr="00623B9F">
              <w:rPr>
                <w:rFonts w:ascii="Arial Narrow" w:hAnsi="Arial Narrow" w:cs="Arial Narrow"/>
              </w:rPr>
              <w:t> </w:t>
            </w:r>
            <w:r w:rsidR="00715F60">
              <w:rPr>
                <w:rFonts w:ascii="Arial Narrow" w:hAnsi="Arial Narrow" w:cs="Arial Narrow"/>
              </w:rPr>
              <w:t>P</w:t>
            </w:r>
            <w:r w:rsidR="00092DF5" w:rsidRPr="00623B9F">
              <w:rPr>
                <w:rFonts w:ascii="Arial Narrow" w:hAnsi="Arial Narrow" w:cs="Arial Narrow"/>
              </w:rPr>
              <w:t>rístupu k projektu</w:t>
            </w:r>
            <w:r w:rsidRPr="00623B9F">
              <w:rPr>
                <w:rFonts w:ascii="Arial Narrow" w:hAnsi="Arial Narrow" w:cs="Arial Narrow"/>
              </w:rPr>
              <w:t xml:space="preserve"> a stanoviska je </w:t>
            </w:r>
            <w:r w:rsidR="00C808D4" w:rsidRPr="00623B9F">
              <w:rPr>
                <w:rStyle w:val="Hypertextovprepojenie"/>
                <w:rFonts w:ascii="Arial Narrow" w:hAnsi="Arial Narrow"/>
              </w:rPr>
              <w:t>allopk</w:t>
            </w:r>
            <w:hyperlink r:id="rId44" w:history="1">
              <w:r w:rsidRPr="00623B9F">
                <w:rPr>
                  <w:rStyle w:val="Hypertextovprepojenie"/>
                  <w:rFonts w:ascii="Arial Narrow" w:hAnsi="Arial Narrow" w:cs="Arial Narrow"/>
                </w:rPr>
                <w:t>@vicepremier.gov.sk</w:t>
              </w:r>
            </w:hyperlink>
            <w:r w:rsidRPr="00623B9F">
              <w:rPr>
                <w:rFonts w:ascii="Arial Narrow" w:hAnsi="Arial Narrow" w:cs="Arial Narrow"/>
              </w:rPr>
              <w:t xml:space="preserve">. </w:t>
            </w:r>
          </w:p>
          <w:p w14:paraId="740C9920" w14:textId="6B6BEB7C" w:rsidR="00790520" w:rsidRPr="00623B9F" w:rsidRDefault="00790520" w:rsidP="00790520">
            <w:pPr>
              <w:pBdr>
                <w:bottom w:val="single" w:sz="4" w:space="1" w:color="auto"/>
              </w:pBdr>
              <w:shd w:val="clear" w:color="auto" w:fill="EAF1DD" w:themeFill="accent3" w:themeFillTint="33"/>
              <w:rPr>
                <w:rFonts w:ascii="Arial Narrow" w:hAnsi="Arial Narrow" w:cs="Arial Narrow"/>
              </w:rPr>
            </w:pPr>
            <w:r w:rsidRPr="00790520">
              <w:rPr>
                <w:rFonts w:ascii="Arial Narrow" w:hAnsi="Arial Narrow"/>
                <w:b/>
                <w:lang w:eastAsia="en-US"/>
              </w:rPr>
              <w:t>Bližšie informácie pre žiadateľov k Projektovému zámeru a Prístupu k projektu</w:t>
            </w:r>
            <w:r w:rsidRPr="00790520">
              <w:rPr>
                <w:rFonts w:ascii="Arial Narrow" w:hAnsi="Arial Narrow"/>
                <w:lang w:eastAsia="en-US"/>
              </w:rPr>
              <w:t xml:space="preserve"> sú uvedené na stránke </w:t>
            </w:r>
            <w:hyperlink r:id="rId45" w:history="1">
              <w:r w:rsidRPr="00790520">
                <w:rPr>
                  <w:rFonts w:ascii="Arial Narrow" w:hAnsi="Arial Narrow"/>
                  <w:color w:val="0000FF"/>
                  <w:u w:val="single"/>
                  <w:lang w:eastAsia="en-US"/>
                </w:rPr>
                <w:t>https://www.mirri.gov.sk/sekcie/informatizacia/riadenie-kvality-qa/riadenie-kvality-qa/</w:t>
              </w:r>
            </w:hyperlink>
            <w:r w:rsidRPr="00790520">
              <w:rPr>
                <w:rFonts w:ascii="Arial Narrow" w:hAnsi="Arial Narrow"/>
                <w:lang w:eastAsia="en-US"/>
              </w:rPr>
              <w:t xml:space="preserve"> v časti: </w:t>
            </w:r>
            <w:r w:rsidRPr="00790520">
              <w:rPr>
                <w:rFonts w:ascii="Arial Narrow" w:eastAsia="Arial Narrow" w:hAnsi="Arial Narrow" w:cs="Arial Narrow"/>
                <w:lang w:eastAsia="en-US"/>
              </w:rPr>
              <w:t>VZORY a ŠABLÓNY NA STIAHNUTIE.</w:t>
            </w:r>
          </w:p>
          <w:p w14:paraId="53D80E8C"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Forma preukázania</w:t>
            </w:r>
            <w:r w:rsidR="00600DBD" w:rsidRPr="00623B9F">
              <w:rPr>
                <w:rFonts w:ascii="Arial Narrow" w:hAnsi="Arial Narrow" w:cs="Arial Narrow"/>
                <w:b/>
                <w:bCs/>
                <w:u w:val="single"/>
              </w:rPr>
              <w:t xml:space="preserve"> zo strany žiadateľa</w:t>
            </w:r>
            <w:r w:rsidRPr="00623B9F">
              <w:rPr>
                <w:rFonts w:ascii="Arial Narrow" w:hAnsi="Arial Narrow" w:cs="Arial Narrow"/>
                <w:b/>
                <w:bCs/>
                <w:u w:val="single"/>
              </w:rPr>
              <w:t xml:space="preserve">: </w:t>
            </w:r>
          </w:p>
          <w:p w14:paraId="22B2E71B" w14:textId="33162174" w:rsidR="00CD11C3" w:rsidRPr="00623B9F" w:rsidRDefault="00CD11C3" w:rsidP="00CD11C3">
            <w:pPr>
              <w:rPr>
                <w:rFonts w:ascii="Arial Narrow" w:hAnsi="Arial Narrow" w:cs="Arial Narrow"/>
              </w:rPr>
            </w:pPr>
            <w:r w:rsidRPr="00623B9F">
              <w:rPr>
                <w:rFonts w:ascii="Arial Narrow" w:hAnsi="Arial Narrow" w:cs="Arial Narrow"/>
                <w:b/>
                <w:bCs/>
              </w:rPr>
              <w:t xml:space="preserve">Príloha Žiadosti o NFP - </w:t>
            </w:r>
            <w:hyperlink w:anchor="stanoviskopriloha" w:history="1">
              <w:r w:rsidRPr="00623B9F">
                <w:rPr>
                  <w:rStyle w:val="Hypertextovprepojenie"/>
                  <w:rFonts w:ascii="Arial Narrow" w:hAnsi="Arial Narrow" w:cs="Arial Narrow"/>
                  <w:b/>
                </w:rPr>
                <w:t>Stanovisko od MIRRI</w:t>
              </w:r>
            </w:hyperlink>
            <w:r w:rsidR="005B419C" w:rsidRPr="00623B9F">
              <w:rPr>
                <w:rFonts w:ascii="Arial Narrow" w:hAnsi="Arial Narrow" w:cs="Arial Narrow"/>
              </w:rPr>
              <w:t xml:space="preserve"> (SITVS)</w:t>
            </w:r>
            <w:r w:rsidRPr="00623B9F">
              <w:rPr>
                <w:rFonts w:ascii="Arial Narrow" w:hAnsi="Arial Narrow" w:cs="Arial Narrow"/>
              </w:rPr>
              <w:t xml:space="preserve"> </w:t>
            </w:r>
          </w:p>
          <w:p w14:paraId="12804D24" w14:textId="5DC399F4" w:rsidR="00A32E80" w:rsidRDefault="00CD11C3" w:rsidP="00A32E80">
            <w:pPr>
              <w:pageBreakBefore/>
              <w:spacing w:after="120"/>
              <w:rPr>
                <w:rFonts w:ascii="Arial Narrow" w:hAnsi="Arial Narrow" w:cs="Arial Narrow"/>
                <w:b/>
              </w:rPr>
            </w:pPr>
            <w:r w:rsidRPr="00623B9F">
              <w:rPr>
                <w:rFonts w:ascii="Arial Narrow" w:hAnsi="Arial Narrow" w:cs="Arial Narrow"/>
                <w:b/>
              </w:rPr>
              <w:t>Príloha Žiadosti o NFP</w:t>
            </w:r>
            <w:r w:rsidRPr="00623B9F">
              <w:rPr>
                <w:rFonts w:ascii="Arial Narrow" w:hAnsi="Arial Narrow" w:cs="Arial Narrow"/>
              </w:rPr>
              <w:t xml:space="preserve"> - </w:t>
            </w:r>
            <w:r w:rsidRPr="00623B9F">
              <w:rPr>
                <w:rFonts w:ascii="Arial Narrow" w:hAnsi="Arial Narrow" w:cs="Arial Narrow"/>
                <w:b/>
              </w:rPr>
              <w:t xml:space="preserve">schválený </w:t>
            </w:r>
            <w:hyperlink w:anchor="projektovy" w:history="1">
              <w:r w:rsidR="00715F60" w:rsidRPr="004C5CE2">
                <w:rPr>
                  <w:rStyle w:val="Hypertextovprepojenie"/>
                  <w:rFonts w:ascii="Arial Narrow" w:hAnsi="Arial Narrow" w:cs="Arial Narrow"/>
                  <w:b/>
                </w:rPr>
                <w:t>P</w:t>
              </w:r>
              <w:r w:rsidRPr="004C5CE2">
                <w:rPr>
                  <w:rStyle w:val="Hypertextovprepojenie"/>
                  <w:rFonts w:ascii="Arial Narrow" w:hAnsi="Arial Narrow" w:cs="Arial Narrow"/>
                  <w:b/>
                </w:rPr>
                <w:t>rojektový zámer a </w:t>
              </w:r>
              <w:r w:rsidR="00715F60" w:rsidRPr="004C5CE2">
                <w:rPr>
                  <w:rStyle w:val="Hypertextovprepojenie"/>
                  <w:rFonts w:ascii="Arial Narrow" w:hAnsi="Arial Narrow" w:cs="Arial Narrow"/>
                  <w:b/>
                </w:rPr>
                <w:t>P</w:t>
              </w:r>
              <w:r w:rsidRPr="004C5CE2">
                <w:rPr>
                  <w:rStyle w:val="Hypertextovprepojenie"/>
                  <w:rFonts w:ascii="Arial Narrow" w:hAnsi="Arial Narrow" w:cs="Arial Narrow"/>
                  <w:b/>
                </w:rPr>
                <w:t>rístup k projektu</w:t>
              </w:r>
            </w:hyperlink>
            <w:r w:rsidRPr="00623B9F">
              <w:rPr>
                <w:rFonts w:ascii="Arial Narrow" w:hAnsi="Arial Narrow" w:cs="Arial Narrow"/>
                <w:b/>
              </w:rPr>
              <w:t xml:space="preserve"> z </w:t>
            </w:r>
            <w:hyperlink r:id="rId46" w:history="1">
              <w:r w:rsidR="00A32E80" w:rsidRPr="00A32E80">
                <w:rPr>
                  <w:rStyle w:val="Hypertextovprepojenie"/>
                  <w:rFonts w:ascii="Arial Narrow" w:hAnsi="Arial Narrow" w:cs="Arial Narrow"/>
                  <w:b/>
                </w:rPr>
                <w:t>https://metais.vicepremier.gov.sk/</w:t>
              </w:r>
            </w:hyperlink>
            <w:r w:rsidR="00A32E80">
              <w:rPr>
                <w:rFonts w:ascii="Arial Narrow" w:hAnsi="Arial Narrow" w:cs="Arial Narrow"/>
                <w:b/>
              </w:rPr>
              <w:t xml:space="preserve"> </w:t>
            </w:r>
          </w:p>
          <w:p w14:paraId="18EE1FAB" w14:textId="0F217B35" w:rsidR="00CD11C3" w:rsidRPr="00623B9F" w:rsidRDefault="00CD11C3" w:rsidP="00A32E80">
            <w:pPr>
              <w:pageBreakBefore/>
              <w:rPr>
                <w:rFonts w:ascii="Arial Narrow" w:hAnsi="Arial Narrow" w:cs="Arial Narrow"/>
                <w:b/>
                <w:bCs/>
              </w:rPr>
            </w:pPr>
            <w:r w:rsidRPr="00623B9F">
              <w:rPr>
                <w:rFonts w:ascii="Arial Narrow" w:hAnsi="Arial Narrow" w:cs="Arial Narrow"/>
                <w:b/>
                <w:bCs/>
                <w:u w:val="single"/>
              </w:rPr>
              <w:t>Spôsob overenia</w:t>
            </w:r>
            <w:r w:rsidR="0099690E" w:rsidRPr="00623B9F">
              <w:rPr>
                <w:rFonts w:ascii="Arial Narrow" w:hAnsi="Arial Narrow" w:cs="Arial Narrow"/>
                <w:b/>
                <w:bCs/>
                <w:u w:val="single"/>
              </w:rPr>
              <w:t xml:space="preserve"> SO OPII</w:t>
            </w:r>
            <w:r w:rsidRPr="00623B9F">
              <w:rPr>
                <w:rFonts w:ascii="Arial Narrow" w:hAnsi="Arial Narrow" w:cs="Arial Narrow"/>
                <w:b/>
                <w:bCs/>
                <w:u w:val="single"/>
              </w:rPr>
              <w:t>:</w:t>
            </w:r>
            <w:r w:rsidRPr="00623B9F">
              <w:rPr>
                <w:rFonts w:ascii="Arial Narrow" w:hAnsi="Arial Narrow" w:cs="Arial Narrow"/>
                <w:b/>
                <w:bCs/>
              </w:rPr>
              <w:t xml:space="preserve"> </w:t>
            </w:r>
          </w:p>
          <w:p w14:paraId="02419F5E" w14:textId="43E84654" w:rsidR="00CD11C3" w:rsidRPr="00623B9F" w:rsidRDefault="00CD11C3" w:rsidP="00CD11C3">
            <w:pPr>
              <w:rPr>
                <w:rFonts w:ascii="Arial Narrow" w:hAnsi="Arial Narrow" w:cs="Arial Narrow"/>
              </w:rPr>
            </w:pPr>
            <w:r w:rsidRPr="00623B9F">
              <w:rPr>
                <w:rFonts w:ascii="Arial Narrow" w:hAnsi="Arial Narrow" w:cs="Arial Narrow"/>
                <w:b/>
                <w:bCs/>
              </w:rPr>
              <w:t xml:space="preserve">Príloha Žiadosti o NFP - </w:t>
            </w:r>
            <w:hyperlink w:anchor="stanoviskopriloha" w:history="1">
              <w:r w:rsidRPr="00623B9F">
                <w:rPr>
                  <w:rStyle w:val="Hypertextovprepojenie"/>
                  <w:rFonts w:ascii="Arial Narrow" w:hAnsi="Arial Narrow" w:cs="Arial Narrow"/>
                  <w:b/>
                </w:rPr>
                <w:t>Stanovisko od MIRRI</w:t>
              </w:r>
            </w:hyperlink>
            <w:r w:rsidR="005B419C" w:rsidRPr="00623B9F">
              <w:rPr>
                <w:rFonts w:ascii="Arial Narrow" w:hAnsi="Arial Narrow" w:cs="Arial Narrow"/>
              </w:rPr>
              <w:t xml:space="preserve"> </w:t>
            </w:r>
            <w:r w:rsidR="00093E5D" w:rsidRPr="00623B9F">
              <w:rPr>
                <w:rFonts w:ascii="Arial Narrow" w:hAnsi="Arial Narrow" w:cs="Arial Narrow"/>
              </w:rPr>
              <w:t xml:space="preserve">(SITVS) </w:t>
            </w:r>
            <w:r w:rsidRPr="00623B9F">
              <w:rPr>
                <w:rFonts w:ascii="Arial Narrow" w:hAnsi="Arial Narrow" w:cs="Arial Narrow"/>
              </w:rPr>
              <w:t xml:space="preserve">a </w:t>
            </w:r>
          </w:p>
          <w:p w14:paraId="2A8B8E20" w14:textId="6B13BE1C" w:rsidR="00CD11C3" w:rsidRPr="00623B9F" w:rsidRDefault="00CD11C3" w:rsidP="00A32E80">
            <w:pPr>
              <w:pageBreakBefore/>
              <w:rPr>
                <w:rFonts w:ascii="Arial Narrow" w:hAnsi="Arial Narrow" w:cs="Arial Narrow"/>
                <w:color w:val="0000FF"/>
                <w:u w:val="single"/>
              </w:rPr>
            </w:pPr>
            <w:r w:rsidRPr="00623B9F">
              <w:rPr>
                <w:rFonts w:ascii="Arial Narrow" w:hAnsi="Arial Narrow" w:cs="Arial Narrow"/>
                <w:b/>
              </w:rPr>
              <w:t>Príloha Žiadosti o NFP</w:t>
            </w:r>
            <w:r w:rsidRPr="00623B9F">
              <w:rPr>
                <w:rFonts w:ascii="Arial Narrow" w:hAnsi="Arial Narrow" w:cs="Arial Narrow"/>
              </w:rPr>
              <w:t xml:space="preserve"> – </w:t>
            </w:r>
            <w:hyperlink w:anchor="projektovy" w:history="1">
              <w:r w:rsidRPr="004C5CE2">
                <w:rPr>
                  <w:rStyle w:val="Hypertextovprepojenie"/>
                  <w:rFonts w:ascii="Arial Narrow" w:hAnsi="Arial Narrow" w:cs="Arial Narrow"/>
                  <w:b/>
                </w:rPr>
                <w:t xml:space="preserve">schválený </w:t>
              </w:r>
              <w:r w:rsidR="00715F60" w:rsidRPr="004C5CE2">
                <w:rPr>
                  <w:rStyle w:val="Hypertextovprepojenie"/>
                  <w:rFonts w:ascii="Arial Narrow" w:hAnsi="Arial Narrow" w:cs="Arial Narrow"/>
                  <w:b/>
                </w:rPr>
                <w:t>P</w:t>
              </w:r>
              <w:r w:rsidRPr="004C5CE2">
                <w:rPr>
                  <w:rStyle w:val="Hypertextovprepojenie"/>
                  <w:rFonts w:ascii="Arial Narrow" w:hAnsi="Arial Narrow" w:cs="Arial Narrow"/>
                  <w:b/>
                </w:rPr>
                <w:t xml:space="preserve">rojektový zámer a </w:t>
              </w:r>
              <w:r w:rsidR="00715F60" w:rsidRPr="004C5CE2">
                <w:rPr>
                  <w:rStyle w:val="Hypertextovprepojenie"/>
                  <w:rFonts w:ascii="Arial Narrow" w:hAnsi="Arial Narrow" w:cs="Arial Narrow"/>
                  <w:b/>
                </w:rPr>
                <w:t>P</w:t>
              </w:r>
              <w:r w:rsidRPr="004C5CE2">
                <w:rPr>
                  <w:rStyle w:val="Hypertextovprepojenie"/>
                  <w:rFonts w:ascii="Arial Narrow" w:hAnsi="Arial Narrow" w:cs="Arial Narrow"/>
                  <w:b/>
                </w:rPr>
                <w:t>rístup k projektu</w:t>
              </w:r>
            </w:hyperlink>
            <w:r w:rsidRPr="00623B9F">
              <w:rPr>
                <w:rFonts w:ascii="Arial Narrow" w:hAnsi="Arial Narrow" w:cs="Arial Narrow"/>
                <w:b/>
              </w:rPr>
              <w:t xml:space="preserve"> z </w:t>
            </w:r>
            <w:hyperlink r:id="rId47" w:history="1">
              <w:r w:rsidR="00A32E80" w:rsidRPr="00A32E80">
                <w:rPr>
                  <w:rStyle w:val="Hypertextovprepojenie"/>
                  <w:rFonts w:ascii="Arial Narrow" w:hAnsi="Arial Narrow" w:cs="Arial Narrow"/>
                  <w:b/>
                </w:rPr>
                <w:t>https://metais.vicepremier.gov.sk/</w:t>
              </w:r>
            </w:hyperlink>
            <w:r w:rsidR="00A32E80" w:rsidRPr="00A32E80">
              <w:rPr>
                <w:rFonts w:ascii="Arial Narrow" w:hAnsi="Arial Narrow" w:cs="Arial Narrow"/>
                <w:b/>
              </w:rPr>
              <w:t xml:space="preserve"> </w:t>
            </w:r>
            <w:r w:rsidRPr="00A32E80" w:rsidDel="008222A8">
              <w:rPr>
                <w:rFonts w:ascii="Arial Narrow" w:hAnsi="Arial Narrow" w:cs="Arial Narrow"/>
                <w:b/>
              </w:rPr>
              <w:t xml:space="preserve"> </w:t>
            </w:r>
            <w:hyperlink r:id="rId48" w:history="1"/>
          </w:p>
        </w:tc>
      </w:tr>
      <w:tr w:rsidR="00CD11C3" w:rsidRPr="00623B9F" w14:paraId="631AF21F" w14:textId="77777777" w:rsidTr="005315E5">
        <w:trPr>
          <w:trHeight w:val="932"/>
          <w:jc w:val="center"/>
        </w:trPr>
        <w:tc>
          <w:tcPr>
            <w:tcW w:w="788" w:type="dxa"/>
            <w:vMerge w:val="restart"/>
          </w:tcPr>
          <w:p w14:paraId="6D187350" w14:textId="77777777" w:rsidR="00CD11C3" w:rsidRPr="00623B9F" w:rsidRDefault="00CD11C3" w:rsidP="00D865F7">
            <w:pPr>
              <w:pStyle w:val="Odsekzoznamu"/>
              <w:numPr>
                <w:ilvl w:val="0"/>
                <w:numId w:val="35"/>
              </w:numPr>
              <w:ind w:left="0" w:firstLine="0"/>
              <w:jc w:val="center"/>
              <w:rPr>
                <w:rFonts w:ascii="Arial Narrow" w:hAnsi="Arial Narrow" w:cs="Arial Narrow"/>
                <w:bCs/>
              </w:rPr>
            </w:pPr>
            <w:r w:rsidRPr="00623B9F">
              <w:rPr>
                <w:rFonts w:ascii="Arial Narrow" w:hAnsi="Arial Narrow" w:cs="Arial Narrow"/>
                <w:bCs/>
              </w:rPr>
              <w:t>1</w:t>
            </w:r>
          </w:p>
          <w:p w14:paraId="5E0CB713" w14:textId="77777777" w:rsidR="00CD11C3" w:rsidRPr="00623B9F" w:rsidRDefault="00CD11C3" w:rsidP="00CD11C3">
            <w:pPr>
              <w:rPr>
                <w:rFonts w:ascii="Arial Narrow" w:hAnsi="Arial Narrow"/>
                <w:b/>
              </w:rPr>
            </w:pPr>
          </w:p>
          <w:p w14:paraId="28D84D37" w14:textId="77777777" w:rsidR="00CD11C3" w:rsidRPr="00623B9F" w:rsidRDefault="00CD11C3" w:rsidP="00CD11C3">
            <w:pPr>
              <w:rPr>
                <w:rFonts w:ascii="Arial Narrow" w:hAnsi="Arial Narrow"/>
                <w:b/>
              </w:rPr>
            </w:pPr>
          </w:p>
          <w:p w14:paraId="0D16ED62" w14:textId="77777777" w:rsidR="00CD11C3" w:rsidRPr="00623B9F" w:rsidRDefault="00CD11C3" w:rsidP="00CD11C3">
            <w:pPr>
              <w:rPr>
                <w:rFonts w:ascii="Arial Narrow" w:hAnsi="Arial Narrow"/>
                <w:b/>
              </w:rPr>
            </w:pPr>
          </w:p>
        </w:tc>
        <w:tc>
          <w:tcPr>
            <w:tcW w:w="3134" w:type="dxa"/>
            <w:vMerge w:val="restart"/>
            <w:shd w:val="clear" w:color="auto" w:fill="FDE9D9" w:themeFill="accent6" w:themeFillTint="33"/>
          </w:tcPr>
          <w:p w14:paraId="439D7722" w14:textId="77777777" w:rsidR="00CD11C3" w:rsidRPr="00623B9F" w:rsidRDefault="00667C19" w:rsidP="00CD11C3">
            <w:pPr>
              <w:rPr>
                <w:rFonts w:ascii="Arial Narrow" w:hAnsi="Arial Narrow" w:cs="Arial Narrow"/>
                <w:b/>
                <w:bCs/>
              </w:rPr>
            </w:pPr>
            <w:bookmarkStart w:id="20" w:name="podmienkaaktivity"/>
            <w:r w:rsidRPr="00623B9F">
              <w:rPr>
                <w:rFonts w:ascii="Arial Narrow" w:hAnsi="Arial Narrow" w:cs="Arial Narrow"/>
                <w:b/>
                <w:bCs/>
              </w:rPr>
              <w:t>Podmienka</w:t>
            </w:r>
            <w:r w:rsidR="00CD11C3" w:rsidRPr="00623B9F">
              <w:rPr>
                <w:rFonts w:ascii="Arial Narrow" w:hAnsi="Arial Narrow" w:cs="Arial Narrow"/>
                <w:b/>
                <w:bCs/>
              </w:rPr>
              <w:t>, že hlavné aktivity projektu sú vo vecnom súlade s oprávnenými aktivitami OPII</w:t>
            </w:r>
          </w:p>
          <w:bookmarkEnd w:id="20"/>
          <w:p w14:paraId="0AF0257A" w14:textId="77777777" w:rsidR="00CD11C3" w:rsidRPr="00623B9F" w:rsidRDefault="00CD11C3" w:rsidP="00CD11C3">
            <w:pPr>
              <w:rPr>
                <w:rFonts w:ascii="Arial Narrow" w:hAnsi="Arial Narrow" w:cs="Arial Narrow"/>
                <w:b/>
                <w:bCs/>
              </w:rPr>
            </w:pPr>
          </w:p>
        </w:tc>
        <w:tc>
          <w:tcPr>
            <w:tcW w:w="6494" w:type="dxa"/>
            <w:gridSpan w:val="2"/>
            <w:shd w:val="clear" w:color="auto" w:fill="ECF1F6"/>
          </w:tcPr>
          <w:p w14:paraId="0BFF9A9D" w14:textId="0A028635" w:rsidR="00CB2BC7" w:rsidRPr="00623B9F" w:rsidRDefault="00CB2BC7" w:rsidP="00CB2BC7">
            <w:pPr>
              <w:spacing w:after="120"/>
              <w:rPr>
                <w:rFonts w:ascii="Arial Narrow" w:hAnsi="Arial Narrow"/>
              </w:rPr>
            </w:pPr>
            <w:r w:rsidRPr="00623B9F">
              <w:rPr>
                <w:rFonts w:ascii="Arial Narrow" w:hAnsi="Arial Narrow"/>
              </w:rPr>
              <w:t>P</w:t>
            </w:r>
            <w:r w:rsidRPr="00623B9F">
              <w:rPr>
                <w:rFonts w:ascii="Arial Narrow" w:hAnsi="Arial Narrow" w:cs="Arial Narrow"/>
              </w:rPr>
              <w:t>rojekt</w:t>
            </w:r>
            <w:r w:rsidR="00CD11C3" w:rsidRPr="00623B9F">
              <w:rPr>
                <w:rFonts w:ascii="Arial Narrow" w:hAnsi="Arial Narrow" w:cs="Arial Narrow"/>
              </w:rPr>
              <w:t xml:space="preserve"> mus</w:t>
            </w:r>
            <w:r w:rsidRPr="00623B9F">
              <w:rPr>
                <w:rFonts w:ascii="Arial Narrow" w:hAnsi="Arial Narrow" w:cs="Arial Narrow"/>
              </w:rPr>
              <w:t>í</w:t>
            </w:r>
            <w:r w:rsidR="00CD11C3" w:rsidRPr="00623B9F">
              <w:rPr>
                <w:rFonts w:ascii="Arial Narrow" w:hAnsi="Arial Narrow" w:cs="Arial Narrow"/>
              </w:rPr>
              <w:t xml:space="preserve"> byť vo vecnom súlade s</w:t>
            </w:r>
            <w:r w:rsidR="00BA5041">
              <w:rPr>
                <w:rFonts w:ascii="Arial Narrow" w:hAnsi="Arial Narrow" w:cs="Arial Narrow"/>
              </w:rPr>
              <w:t xml:space="preserve"> relevantnými </w:t>
            </w:r>
            <w:r w:rsidR="00BA5041">
              <w:rPr>
                <w:rFonts w:ascii="Arial Narrow" w:hAnsi="Arial Narrow" w:cs="Arial Narrow"/>
                <w:b/>
              </w:rPr>
              <w:t>typ</w:t>
            </w:r>
            <w:r w:rsidR="00354956" w:rsidRPr="00623B9F">
              <w:rPr>
                <w:rFonts w:ascii="Arial Narrow" w:hAnsi="Arial Narrow" w:cs="Arial Narrow"/>
                <w:b/>
              </w:rPr>
              <w:t>m</w:t>
            </w:r>
            <w:r w:rsidR="00BA5041">
              <w:rPr>
                <w:rFonts w:ascii="Arial Narrow" w:hAnsi="Arial Narrow" w:cs="Arial Narrow"/>
                <w:b/>
              </w:rPr>
              <w:t>i</w:t>
            </w:r>
            <w:r w:rsidR="008359F7" w:rsidRPr="00623B9F">
              <w:rPr>
                <w:rFonts w:ascii="Arial Narrow" w:hAnsi="Arial Narrow" w:cs="Arial Narrow"/>
              </w:rPr>
              <w:t xml:space="preserve"> </w:t>
            </w:r>
            <w:r w:rsidR="008359F7" w:rsidRPr="00623B9F">
              <w:rPr>
                <w:rFonts w:ascii="Arial Narrow" w:hAnsi="Arial Narrow" w:cs="Arial Narrow"/>
                <w:b/>
              </w:rPr>
              <w:t>aktiv</w:t>
            </w:r>
            <w:r w:rsidR="00BA5041">
              <w:rPr>
                <w:rFonts w:ascii="Arial Narrow" w:hAnsi="Arial Narrow" w:cs="Arial Narrow"/>
                <w:b/>
              </w:rPr>
              <w:t>í</w:t>
            </w:r>
            <w:r w:rsidR="008359F7" w:rsidRPr="00623B9F">
              <w:rPr>
                <w:rFonts w:ascii="Arial Narrow" w:hAnsi="Arial Narrow" w:cs="Arial Narrow"/>
                <w:b/>
              </w:rPr>
              <w:t>t</w:t>
            </w:r>
            <w:r w:rsidR="00515B6E" w:rsidRPr="00623B9F">
              <w:rPr>
                <w:rStyle w:val="Odkaznapoznmkupodiarou"/>
                <w:rFonts w:ascii="Arial Narrow" w:hAnsi="Arial Narrow"/>
                <w:b/>
              </w:rPr>
              <w:footnoteReference w:id="29"/>
            </w:r>
            <w:r w:rsidR="00354956" w:rsidRPr="00623B9F">
              <w:rPr>
                <w:rFonts w:ascii="Arial Narrow" w:hAnsi="Arial Narrow" w:cs="Arial Narrow"/>
              </w:rPr>
              <w:t>, ktor</w:t>
            </w:r>
            <w:r w:rsidR="00BA5041">
              <w:rPr>
                <w:rFonts w:ascii="Arial Narrow" w:hAnsi="Arial Narrow" w:cs="Arial Narrow"/>
              </w:rPr>
              <w:t>é</w:t>
            </w:r>
            <w:r w:rsidR="00354956" w:rsidRPr="00623B9F">
              <w:rPr>
                <w:rFonts w:ascii="Arial Narrow" w:hAnsi="Arial Narrow" w:cs="Arial Narrow"/>
              </w:rPr>
              <w:t xml:space="preserve"> zodpoved</w:t>
            </w:r>
            <w:r w:rsidR="00BA5041">
              <w:rPr>
                <w:rFonts w:ascii="Arial Narrow" w:hAnsi="Arial Narrow" w:cs="Arial Narrow"/>
              </w:rPr>
              <w:t>ajú</w:t>
            </w:r>
            <w:r w:rsidR="00354956" w:rsidRPr="00623B9F">
              <w:rPr>
                <w:rFonts w:ascii="Arial Narrow" w:hAnsi="Arial Narrow" w:cs="Arial Narrow"/>
              </w:rPr>
              <w:t xml:space="preserve"> </w:t>
            </w:r>
            <w:r w:rsidR="00BA5041" w:rsidRPr="00623B9F">
              <w:rPr>
                <w:rFonts w:ascii="Arial Narrow" w:hAnsi="Arial Narrow" w:cs="Arial Narrow"/>
              </w:rPr>
              <w:t>nasledovný</w:t>
            </w:r>
            <w:r w:rsidR="00BA5041">
              <w:rPr>
                <w:rFonts w:ascii="Arial Narrow" w:hAnsi="Arial Narrow" w:cs="Arial Narrow"/>
              </w:rPr>
              <w:t>m</w:t>
            </w:r>
            <w:r w:rsidR="008359F7" w:rsidRPr="00623B9F">
              <w:rPr>
                <w:rFonts w:ascii="Arial Narrow" w:hAnsi="Arial Narrow" w:cs="Arial Narrow"/>
              </w:rPr>
              <w:t xml:space="preserve"> </w:t>
            </w:r>
            <w:r w:rsidR="00CD11C3" w:rsidRPr="00623B9F">
              <w:rPr>
                <w:rFonts w:ascii="Arial Narrow" w:hAnsi="Arial Narrow" w:cs="Arial Narrow"/>
              </w:rPr>
              <w:t>špecifický</w:t>
            </w:r>
            <w:r w:rsidR="00BA5041">
              <w:rPr>
                <w:rFonts w:ascii="Arial Narrow" w:hAnsi="Arial Narrow" w:cs="Arial Narrow"/>
              </w:rPr>
              <w:t>m</w:t>
            </w:r>
            <w:r w:rsidR="00877E5F" w:rsidRPr="00623B9F">
              <w:rPr>
                <w:rFonts w:ascii="Arial Narrow" w:hAnsi="Arial Narrow" w:cs="Arial Narrow"/>
              </w:rPr>
              <w:t xml:space="preserve"> </w:t>
            </w:r>
            <w:r w:rsidR="00CD11C3" w:rsidRPr="00623B9F">
              <w:rPr>
                <w:rFonts w:ascii="Arial Narrow" w:hAnsi="Arial Narrow" w:cs="Arial Narrow"/>
              </w:rPr>
              <w:t>cieľo</w:t>
            </w:r>
            <w:r w:rsidR="00BA5041">
              <w:rPr>
                <w:rFonts w:ascii="Arial Narrow" w:hAnsi="Arial Narrow" w:cs="Arial Narrow"/>
              </w:rPr>
              <w:t>m</w:t>
            </w:r>
            <w:r w:rsidR="00715F60">
              <w:rPr>
                <w:rFonts w:ascii="Arial Narrow" w:hAnsi="Arial Narrow" w:cs="Arial Narrow"/>
              </w:rPr>
              <w:t xml:space="preserve"> 7.3, </w:t>
            </w:r>
            <w:r w:rsidR="00CD11C3" w:rsidRPr="00623B9F">
              <w:rPr>
                <w:rFonts w:ascii="Arial Narrow" w:hAnsi="Arial Narrow" w:cs="Arial Narrow"/>
              </w:rPr>
              <w:t>7.4</w:t>
            </w:r>
            <w:r w:rsidR="00354956" w:rsidRPr="00623B9F">
              <w:rPr>
                <w:rFonts w:ascii="Arial Narrow" w:hAnsi="Arial Narrow"/>
                <w:sz w:val="22"/>
              </w:rPr>
              <w:t xml:space="preserve"> </w:t>
            </w:r>
            <w:hyperlink r:id="rId49" w:history="1">
              <w:r w:rsidR="00354956" w:rsidRPr="00623B9F">
                <w:rPr>
                  <w:rFonts w:ascii="Arial Narrow" w:hAnsi="Arial Narrow"/>
                  <w:color w:val="0000FF"/>
                  <w:u w:val="single"/>
                </w:rPr>
                <w:t>PO7 OPII</w:t>
              </w:r>
            </w:hyperlink>
            <w:r w:rsidR="00354956" w:rsidRPr="00623B9F">
              <w:rPr>
                <w:rFonts w:ascii="Arial Narrow" w:hAnsi="Arial Narrow"/>
              </w:rPr>
              <w:t>:</w:t>
            </w:r>
          </w:p>
          <w:p w14:paraId="22EE3D99" w14:textId="19F4D2EF" w:rsidR="00BA5041" w:rsidRDefault="00BA5041" w:rsidP="002B79BC">
            <w:pPr>
              <w:rPr>
                <w:rFonts w:ascii="Arial Narrow" w:hAnsi="Arial Narrow"/>
                <w:b/>
                <w:lang w:eastAsia="en-US"/>
              </w:rPr>
            </w:pPr>
            <w:r>
              <w:rPr>
                <w:rFonts w:ascii="Arial Narrow" w:hAnsi="Arial Narrow"/>
                <w:b/>
                <w:lang w:eastAsia="en-US"/>
              </w:rPr>
              <w:t>Typy aktivít OPII:</w:t>
            </w:r>
          </w:p>
          <w:p w14:paraId="5FF455EF" w14:textId="613E0261" w:rsidR="00FB2EFB" w:rsidRDefault="002B79BC" w:rsidP="002B79BC">
            <w:pPr>
              <w:rPr>
                <w:rFonts w:ascii="Arial Narrow" w:hAnsi="Arial Narrow"/>
                <w:b/>
                <w:lang w:eastAsia="en-US"/>
              </w:rPr>
            </w:pPr>
            <w:r>
              <w:rPr>
                <w:rFonts w:ascii="Arial Narrow" w:hAnsi="Arial Narrow"/>
                <w:b/>
                <w:lang w:eastAsia="en-US"/>
              </w:rPr>
              <w:t>ŠC 7.3, 7.4:</w:t>
            </w:r>
          </w:p>
          <w:p w14:paraId="3C8B0FF6" w14:textId="19B55820" w:rsidR="002B79BC" w:rsidRPr="002B79BC" w:rsidRDefault="00FB2EFB" w:rsidP="00D865F7">
            <w:pPr>
              <w:pStyle w:val="Odsekzoznamu"/>
              <w:numPr>
                <w:ilvl w:val="0"/>
                <w:numId w:val="39"/>
              </w:numPr>
              <w:jc w:val="left"/>
              <w:rPr>
                <w:rFonts w:ascii="Arial Narrow" w:hAnsi="Arial Narrow" w:cs="Arial Narrow"/>
              </w:rPr>
            </w:pPr>
            <w:r w:rsidRPr="002B79BC">
              <w:rPr>
                <w:rFonts w:ascii="Arial Narrow" w:hAnsi="Arial Narrow" w:cs="Arial Narrow"/>
              </w:rPr>
              <w:t>Kompozícia elektronických služieb do zjednodušených životných situácií</w:t>
            </w:r>
            <w:r w:rsidR="00BA5041">
              <w:rPr>
                <w:rFonts w:ascii="Arial Narrow" w:hAnsi="Arial Narrow" w:cs="Arial Narrow"/>
              </w:rPr>
              <w:t>,</w:t>
            </w:r>
          </w:p>
          <w:p w14:paraId="1B759A65" w14:textId="3BF54BA3" w:rsidR="00A55FA4" w:rsidRPr="002B79BC" w:rsidRDefault="00FB2EFB" w:rsidP="00D865F7">
            <w:pPr>
              <w:pStyle w:val="Odsekzoznamu"/>
              <w:numPr>
                <w:ilvl w:val="0"/>
                <w:numId w:val="39"/>
              </w:numPr>
              <w:jc w:val="left"/>
              <w:rPr>
                <w:rFonts w:ascii="Arial Narrow" w:hAnsi="Arial Narrow" w:cs="Arial Narrow"/>
              </w:rPr>
            </w:pPr>
            <w:r w:rsidRPr="002B79BC">
              <w:rPr>
                <w:rFonts w:ascii="Arial Narrow" w:hAnsi="Arial Narrow" w:cs="Arial Narrow"/>
              </w:rPr>
              <w:t xml:space="preserve">Zavedenie inovatívnych elektronických služieb </w:t>
            </w:r>
            <w:r w:rsidR="00A55FA4" w:rsidRPr="002B79BC">
              <w:rPr>
                <w:rFonts w:ascii="Arial Narrow" w:hAnsi="Arial Narrow" w:cs="Arial Narrow"/>
              </w:rPr>
              <w:t>VS pre občanov a</w:t>
            </w:r>
            <w:r w:rsidR="00BA5041">
              <w:rPr>
                <w:rFonts w:ascii="Arial Narrow" w:hAnsi="Arial Narrow" w:cs="Arial Narrow"/>
              </w:rPr>
              <w:t> </w:t>
            </w:r>
            <w:r w:rsidR="00A55FA4" w:rsidRPr="002B79BC">
              <w:rPr>
                <w:rFonts w:ascii="Arial Narrow" w:hAnsi="Arial Narrow" w:cs="Arial Narrow"/>
              </w:rPr>
              <w:t>podnikateľov</w:t>
            </w:r>
            <w:r w:rsidR="00BA5041">
              <w:rPr>
                <w:rFonts w:ascii="Arial Narrow" w:hAnsi="Arial Narrow" w:cs="Arial Narrow"/>
              </w:rPr>
              <w:t>,</w:t>
            </w:r>
          </w:p>
          <w:p w14:paraId="0F102139" w14:textId="2302E29A" w:rsidR="00FB2EFB" w:rsidRDefault="00A55FA4" w:rsidP="00D865F7">
            <w:pPr>
              <w:pStyle w:val="Odsekzoznamu"/>
              <w:numPr>
                <w:ilvl w:val="0"/>
                <w:numId w:val="39"/>
              </w:numPr>
              <w:spacing w:after="120"/>
              <w:ind w:left="714" w:hanging="357"/>
              <w:contextualSpacing w:val="0"/>
              <w:jc w:val="left"/>
              <w:rPr>
                <w:rFonts w:ascii="Arial Narrow" w:hAnsi="Arial Narrow" w:cs="Arial Narrow"/>
              </w:rPr>
            </w:pPr>
            <w:r w:rsidRPr="002B79BC">
              <w:rPr>
                <w:rFonts w:ascii="Arial Narrow" w:hAnsi="Arial Narrow" w:cs="Arial Narrow"/>
              </w:rPr>
              <w:t>Zavedenie služieb a aplikácií pre mobilný government</w:t>
            </w:r>
            <w:r w:rsidR="00BA5041">
              <w:rPr>
                <w:rFonts w:ascii="Arial Narrow" w:hAnsi="Arial Narrow" w:cs="Arial Narrow"/>
              </w:rPr>
              <w:t>,</w:t>
            </w:r>
          </w:p>
          <w:p w14:paraId="4C8CB376" w14:textId="2B1F0031" w:rsidR="00790520" w:rsidRPr="00790520" w:rsidRDefault="00790520" w:rsidP="00790520">
            <w:pPr>
              <w:spacing w:after="120"/>
              <w:rPr>
                <w:rFonts w:ascii="Arial Narrow" w:hAnsi="Arial Narrow"/>
                <w:lang w:eastAsia="en-US"/>
              </w:rPr>
            </w:pPr>
            <w:r w:rsidRPr="00790520">
              <w:rPr>
                <w:rFonts w:ascii="Arial Narrow" w:hAnsi="Arial Narrow"/>
                <w:lang w:eastAsia="en-US"/>
              </w:rPr>
              <w:lastRenderedPageBreak/>
              <w:t xml:space="preserve">Zároveň je žiadateľ povinný si vybrať relevantné </w:t>
            </w:r>
            <w:r w:rsidRPr="00790520">
              <w:rPr>
                <w:rFonts w:ascii="Arial Narrow" w:hAnsi="Arial Narrow"/>
                <w:b/>
                <w:lang w:eastAsia="en-US"/>
              </w:rPr>
              <w:t>hlavné aktivity projektu</w:t>
            </w:r>
            <w:r w:rsidRPr="00790520">
              <w:rPr>
                <w:rFonts w:ascii="Arial Narrow" w:hAnsi="Arial Narrow"/>
                <w:lang w:eastAsia="en-US"/>
              </w:rPr>
              <w:t xml:space="preserve"> zo zoznamu hlavných aktivít, ktoré vychádzajú z </w:t>
            </w:r>
            <w:hyperlink r:id="rId50" w:history="1">
              <w:r w:rsidRPr="00616CA0">
                <w:rPr>
                  <w:rStyle w:val="Hypertextovprepojenie"/>
                  <w:rFonts w:ascii="Arial Narrow" w:hAnsi="Arial Narrow"/>
                  <w:lang w:eastAsia="en-US"/>
                </w:rPr>
                <w:t>vyhlášky Úradu podpredsedu vlády Slovenskej republiky pre investície a informatizáciu č. 85/2020 Z. z. o riadení projektov</w:t>
              </w:r>
            </w:hyperlink>
            <w:r w:rsidRPr="00790520">
              <w:rPr>
                <w:rFonts w:ascii="Arial Narrow" w:hAnsi="Arial Narrow"/>
                <w:lang w:eastAsia="en-US"/>
              </w:rPr>
              <w:t>:</w:t>
            </w:r>
          </w:p>
          <w:p w14:paraId="4CCDA4D6" w14:textId="77777777" w:rsidR="00790520" w:rsidRPr="00790520" w:rsidRDefault="00790520" w:rsidP="00790520">
            <w:pPr>
              <w:spacing w:after="120"/>
              <w:rPr>
                <w:rFonts w:ascii="Arial Narrow" w:hAnsi="Arial Narrow"/>
                <w:lang w:eastAsia="en-US"/>
              </w:rPr>
            </w:pPr>
            <w:r w:rsidRPr="00790520">
              <w:rPr>
                <w:rFonts w:ascii="Arial Narrow" w:hAnsi="Arial Narrow"/>
                <w:lang w:eastAsia="en-US"/>
              </w:rPr>
              <w:t>- Analýza a Dizajn,</w:t>
            </w:r>
          </w:p>
          <w:p w14:paraId="08397FF6" w14:textId="77777777" w:rsidR="00790520" w:rsidRPr="00790520" w:rsidRDefault="00790520" w:rsidP="00790520">
            <w:pPr>
              <w:spacing w:after="120"/>
              <w:rPr>
                <w:rFonts w:ascii="Arial Narrow" w:hAnsi="Arial Narrow"/>
                <w:lang w:eastAsia="en-US"/>
              </w:rPr>
            </w:pPr>
            <w:r w:rsidRPr="00790520">
              <w:rPr>
                <w:rFonts w:ascii="Arial Narrow" w:hAnsi="Arial Narrow"/>
                <w:lang w:eastAsia="en-US"/>
              </w:rPr>
              <w:t>- Nákup technických prostriedkov, programových prostriedkov a služieb,</w:t>
            </w:r>
          </w:p>
          <w:p w14:paraId="20EEA828" w14:textId="77777777" w:rsidR="00790520" w:rsidRPr="00790520" w:rsidRDefault="00790520" w:rsidP="00790520">
            <w:pPr>
              <w:spacing w:after="120"/>
              <w:rPr>
                <w:rFonts w:ascii="Arial Narrow" w:hAnsi="Arial Narrow"/>
                <w:lang w:eastAsia="en-US"/>
              </w:rPr>
            </w:pPr>
            <w:r w:rsidRPr="00790520">
              <w:rPr>
                <w:rFonts w:ascii="Arial Narrow" w:hAnsi="Arial Narrow"/>
                <w:lang w:eastAsia="en-US"/>
              </w:rPr>
              <w:t>- Implementácia a Testovanie,</w:t>
            </w:r>
          </w:p>
          <w:p w14:paraId="660EDC01" w14:textId="13AC5342" w:rsidR="00790520" w:rsidRPr="00790520" w:rsidRDefault="00790520" w:rsidP="00790520">
            <w:pPr>
              <w:spacing w:after="120"/>
              <w:jc w:val="left"/>
              <w:rPr>
                <w:rFonts w:ascii="Arial Narrow" w:hAnsi="Arial Narrow"/>
                <w:b/>
                <w:lang w:eastAsia="en-US"/>
              </w:rPr>
            </w:pPr>
            <w:r w:rsidRPr="00790520">
              <w:rPr>
                <w:rFonts w:ascii="Arial Narrow" w:hAnsi="Arial Narrow"/>
                <w:lang w:eastAsia="en-US"/>
              </w:rPr>
              <w:t>- Nasadenie</w:t>
            </w:r>
            <w:r w:rsidR="00616CA0">
              <w:rPr>
                <w:rFonts w:ascii="Arial Narrow" w:hAnsi="Arial Narrow"/>
                <w:lang w:eastAsia="en-US"/>
              </w:rPr>
              <w:t>.</w:t>
            </w:r>
          </w:p>
        </w:tc>
      </w:tr>
      <w:tr w:rsidR="00CD11C3" w:rsidRPr="00623B9F" w14:paraId="3E6CCA87" w14:textId="77777777" w:rsidTr="00790520">
        <w:trPr>
          <w:trHeight w:hRule="exact" w:val="1100"/>
          <w:jc w:val="center"/>
        </w:trPr>
        <w:tc>
          <w:tcPr>
            <w:tcW w:w="788" w:type="dxa"/>
            <w:vMerge/>
          </w:tcPr>
          <w:p w14:paraId="1BC76E59" w14:textId="77777777" w:rsidR="00CD11C3" w:rsidRPr="00623B9F" w:rsidRDefault="00CD11C3" w:rsidP="00CD11C3">
            <w:pPr>
              <w:rPr>
                <w:rFonts w:ascii="Arial Narrow" w:hAnsi="Arial Narrow"/>
                <w:b/>
              </w:rPr>
            </w:pPr>
          </w:p>
        </w:tc>
        <w:tc>
          <w:tcPr>
            <w:tcW w:w="3134" w:type="dxa"/>
            <w:vMerge/>
            <w:shd w:val="clear" w:color="auto" w:fill="FDE9D9" w:themeFill="accent6" w:themeFillTint="33"/>
          </w:tcPr>
          <w:p w14:paraId="4CE11310" w14:textId="77777777" w:rsidR="00CD11C3" w:rsidRPr="00623B9F" w:rsidRDefault="00CD11C3" w:rsidP="00CD11C3">
            <w:pPr>
              <w:rPr>
                <w:rFonts w:ascii="Arial Narrow" w:hAnsi="Arial Narrow"/>
                <w:b/>
                <w:bCs/>
              </w:rPr>
            </w:pPr>
          </w:p>
        </w:tc>
        <w:tc>
          <w:tcPr>
            <w:tcW w:w="6494" w:type="dxa"/>
            <w:gridSpan w:val="2"/>
          </w:tcPr>
          <w:p w14:paraId="71A538A2" w14:textId="77777777" w:rsidR="00CD11C3" w:rsidRPr="00623B9F" w:rsidRDefault="00CD11C3" w:rsidP="00CD11C3">
            <w:pPr>
              <w:pageBreakBefore/>
              <w:rPr>
                <w:rFonts w:ascii="Arial Narrow" w:hAnsi="Arial Narrow" w:cs="Arial Narrow"/>
                <w:b/>
                <w:bCs/>
                <w:u w:val="single"/>
              </w:rPr>
            </w:pPr>
            <w:r w:rsidRPr="00623B9F">
              <w:rPr>
                <w:rFonts w:ascii="Arial Narrow" w:hAnsi="Arial Narrow" w:cs="Arial Narrow"/>
                <w:b/>
                <w:u w:val="single"/>
              </w:rPr>
              <w:t>Forma preukázania</w:t>
            </w:r>
            <w:r w:rsidR="00CB2BC7" w:rsidRPr="00623B9F">
              <w:rPr>
                <w:rFonts w:ascii="Arial Narrow" w:hAnsi="Arial Narrow" w:cs="Arial Narrow"/>
                <w:b/>
                <w:u w:val="single"/>
              </w:rPr>
              <w:t xml:space="preserve"> zo strany </w:t>
            </w:r>
            <w:r w:rsidR="00416356" w:rsidRPr="00623B9F">
              <w:rPr>
                <w:rFonts w:ascii="Arial Narrow" w:hAnsi="Arial Narrow" w:cs="Arial Narrow"/>
                <w:b/>
                <w:u w:val="single"/>
              </w:rPr>
              <w:t>žiadateľa</w:t>
            </w:r>
            <w:r w:rsidRPr="00623B9F">
              <w:rPr>
                <w:rFonts w:ascii="Arial Narrow" w:hAnsi="Arial Narrow" w:cs="Arial Narrow"/>
                <w:b/>
                <w:u w:val="single"/>
              </w:rPr>
              <w:t xml:space="preserve">: </w:t>
            </w:r>
          </w:p>
          <w:p w14:paraId="6A7A874D" w14:textId="77777777" w:rsidR="00CD11C3" w:rsidRPr="00623B9F" w:rsidRDefault="00CD11C3" w:rsidP="00CB2BC7">
            <w:pPr>
              <w:pageBreakBefore/>
              <w:spacing w:after="120"/>
              <w:rPr>
                <w:rFonts w:ascii="Arial Narrow" w:hAnsi="Arial Narrow"/>
              </w:rPr>
            </w:pPr>
            <w:r w:rsidRPr="00623B9F">
              <w:rPr>
                <w:rFonts w:ascii="Arial Narrow" w:hAnsi="Arial Narrow" w:cs="Arial Narrow"/>
                <w:b/>
              </w:rPr>
              <w:t xml:space="preserve">Žiadosť o NFP – tab. č. </w:t>
            </w:r>
            <w:r w:rsidR="00CB2BC7" w:rsidRPr="00623B9F">
              <w:rPr>
                <w:rFonts w:ascii="Arial Narrow" w:hAnsi="Arial Narrow" w:cs="Arial Narrow"/>
                <w:b/>
              </w:rPr>
              <w:t>9</w:t>
            </w:r>
            <w:r w:rsidRPr="00623B9F">
              <w:rPr>
                <w:rFonts w:ascii="Arial Narrow" w:hAnsi="Arial Narrow" w:cs="Arial Narrow"/>
                <w:b/>
              </w:rPr>
              <w:t>, č. 10</w:t>
            </w:r>
            <w:r w:rsidRPr="00623B9F">
              <w:rPr>
                <w:rFonts w:ascii="Arial Narrow" w:hAnsi="Arial Narrow"/>
              </w:rPr>
              <w:t xml:space="preserve"> </w:t>
            </w:r>
          </w:p>
          <w:p w14:paraId="79A576E7" w14:textId="77777777" w:rsidR="00CD11C3" w:rsidRPr="00623B9F" w:rsidRDefault="00CD11C3" w:rsidP="00CD11C3">
            <w:pPr>
              <w:pageBreakBefore/>
              <w:rPr>
                <w:rFonts w:ascii="Arial Narrow" w:hAnsi="Arial Narrow" w:cs="Arial Narrow"/>
                <w:b/>
                <w:bCs/>
              </w:rPr>
            </w:pPr>
            <w:r w:rsidRPr="00623B9F">
              <w:rPr>
                <w:rFonts w:ascii="Arial Narrow" w:hAnsi="Arial Narrow" w:cs="Arial Narrow"/>
                <w:b/>
                <w:u w:val="single"/>
              </w:rPr>
              <w:t>Spôsob overenia</w:t>
            </w:r>
            <w:r w:rsidR="0099690E" w:rsidRPr="00623B9F">
              <w:rPr>
                <w:rFonts w:ascii="Arial Narrow" w:hAnsi="Arial Narrow" w:cs="Arial Narrow"/>
                <w:b/>
                <w:u w:val="single"/>
              </w:rPr>
              <w:t xml:space="preserve"> SO OPII</w:t>
            </w:r>
            <w:r w:rsidRPr="00623B9F">
              <w:rPr>
                <w:rFonts w:ascii="Arial Narrow" w:hAnsi="Arial Narrow" w:cs="Arial Narrow"/>
                <w:b/>
                <w:u w:val="single"/>
              </w:rPr>
              <w:t>:</w:t>
            </w:r>
            <w:r w:rsidRPr="00623B9F">
              <w:rPr>
                <w:rFonts w:ascii="Arial Narrow" w:hAnsi="Arial Narrow" w:cs="Arial Narrow"/>
                <w:b/>
              </w:rPr>
              <w:t xml:space="preserve"> </w:t>
            </w:r>
          </w:p>
          <w:p w14:paraId="5BCF6544" w14:textId="77777777" w:rsidR="00CD11C3" w:rsidRPr="00623B9F" w:rsidRDefault="00CD11C3" w:rsidP="00CB2BC7">
            <w:pPr>
              <w:pageBreakBefore/>
              <w:contextualSpacing/>
              <w:rPr>
                <w:rFonts w:ascii="Arial Narrow" w:hAnsi="Arial Narrow" w:cs="Arial Narrow"/>
                <w:b/>
              </w:rPr>
            </w:pPr>
            <w:r w:rsidRPr="00623B9F">
              <w:rPr>
                <w:rFonts w:ascii="Arial Narrow" w:hAnsi="Arial Narrow" w:cs="Arial Narrow"/>
                <w:b/>
              </w:rPr>
              <w:t xml:space="preserve">Žiadosť o NFP – tab. č. </w:t>
            </w:r>
            <w:r w:rsidR="00CB2BC7" w:rsidRPr="00623B9F">
              <w:rPr>
                <w:rFonts w:ascii="Arial Narrow" w:hAnsi="Arial Narrow" w:cs="Arial Narrow"/>
                <w:b/>
              </w:rPr>
              <w:t>9</w:t>
            </w:r>
            <w:r w:rsidRPr="00623B9F">
              <w:rPr>
                <w:rFonts w:ascii="Arial Narrow" w:hAnsi="Arial Narrow" w:cs="Arial Narrow"/>
                <w:b/>
              </w:rPr>
              <w:t>, č. 10</w:t>
            </w:r>
            <w:r w:rsidR="00CB2BC7" w:rsidRPr="00623B9F">
              <w:rPr>
                <w:rFonts w:ascii="Arial Narrow" w:hAnsi="Arial Narrow" w:cs="Arial Narrow"/>
                <w:b/>
              </w:rPr>
              <w:t>.</w:t>
            </w:r>
          </w:p>
        </w:tc>
      </w:tr>
      <w:tr w:rsidR="00CD11C3" w:rsidRPr="00623B9F" w14:paraId="431979D9" w14:textId="77777777" w:rsidTr="00790520">
        <w:trPr>
          <w:trHeight w:val="64"/>
          <w:jc w:val="center"/>
        </w:trPr>
        <w:tc>
          <w:tcPr>
            <w:tcW w:w="788" w:type="dxa"/>
            <w:vMerge w:val="restart"/>
          </w:tcPr>
          <w:p w14:paraId="6EA27B4D" w14:textId="77777777" w:rsidR="00CD11C3" w:rsidRPr="00623B9F" w:rsidRDefault="00CD11C3" w:rsidP="00D865F7">
            <w:pPr>
              <w:pStyle w:val="Odsekzoznamu"/>
              <w:numPr>
                <w:ilvl w:val="0"/>
                <w:numId w:val="35"/>
              </w:numPr>
              <w:ind w:left="0" w:firstLine="0"/>
              <w:jc w:val="center"/>
              <w:rPr>
                <w:rFonts w:ascii="Arial Narrow" w:hAnsi="Arial Narrow" w:cs="Arial Narrow"/>
                <w:b/>
              </w:rPr>
            </w:pPr>
            <w:r w:rsidRPr="00623B9F">
              <w:rPr>
                <w:rFonts w:ascii="Arial Narrow" w:hAnsi="Arial Narrow" w:cs="Arial Narrow"/>
                <w:bCs/>
              </w:rPr>
              <w:t>1</w:t>
            </w:r>
          </w:p>
        </w:tc>
        <w:tc>
          <w:tcPr>
            <w:tcW w:w="3134" w:type="dxa"/>
            <w:vMerge w:val="restart"/>
            <w:shd w:val="clear" w:color="auto" w:fill="FDE9D9" w:themeFill="accent6" w:themeFillTint="33"/>
          </w:tcPr>
          <w:p w14:paraId="6A612624" w14:textId="77777777" w:rsidR="00CD11C3" w:rsidRPr="00623B9F" w:rsidRDefault="00CD11C3" w:rsidP="007B2CCD">
            <w:pPr>
              <w:rPr>
                <w:rFonts w:ascii="Arial Narrow" w:hAnsi="Arial Narrow" w:cs="Arial Narrow"/>
                <w:b/>
                <w:bCs/>
              </w:rPr>
            </w:pPr>
            <w:r w:rsidRPr="00623B9F">
              <w:rPr>
                <w:rFonts w:ascii="Arial Narrow" w:hAnsi="Arial Narrow" w:cs="Arial Narrow"/>
                <w:b/>
                <w:bCs/>
              </w:rPr>
              <w:t xml:space="preserve">Podmienka, že žiadateľ neukončil fyzickú realizáciu </w:t>
            </w:r>
            <w:r w:rsidR="007B2CCD" w:rsidRPr="00623B9F">
              <w:rPr>
                <w:rFonts w:ascii="Arial Narrow" w:hAnsi="Arial Narrow" w:cs="Arial Narrow"/>
                <w:b/>
                <w:bCs/>
              </w:rPr>
              <w:t xml:space="preserve">hlavných </w:t>
            </w:r>
            <w:r w:rsidRPr="00623B9F">
              <w:rPr>
                <w:rFonts w:ascii="Arial Narrow" w:hAnsi="Arial Narrow" w:cs="Arial Narrow"/>
                <w:b/>
                <w:bCs/>
              </w:rPr>
              <w:t>aktivít projektu pred predložením Žiadosti o</w:t>
            </w:r>
            <w:r w:rsidR="00E543CB" w:rsidRPr="00623B9F">
              <w:rPr>
                <w:rFonts w:ascii="Arial Narrow" w:hAnsi="Arial Narrow" w:cs="Arial Narrow"/>
                <w:b/>
                <w:bCs/>
              </w:rPr>
              <w:t> </w:t>
            </w:r>
            <w:r w:rsidRPr="00623B9F">
              <w:rPr>
                <w:rFonts w:ascii="Arial Narrow" w:hAnsi="Arial Narrow" w:cs="Arial Narrow"/>
                <w:b/>
                <w:bCs/>
              </w:rPr>
              <w:t>NFP</w:t>
            </w:r>
          </w:p>
        </w:tc>
        <w:tc>
          <w:tcPr>
            <w:tcW w:w="6494" w:type="dxa"/>
            <w:gridSpan w:val="2"/>
            <w:shd w:val="clear" w:color="auto" w:fill="ECF1F6"/>
          </w:tcPr>
          <w:p w14:paraId="5EE0BAC6" w14:textId="022BADA4" w:rsidR="00CD11C3" w:rsidRDefault="00CD11C3">
            <w:pPr>
              <w:rPr>
                <w:rFonts w:ascii="Arial Narrow" w:hAnsi="Arial Narrow" w:cs="Arial Narrow"/>
              </w:rPr>
            </w:pPr>
            <w:r w:rsidRPr="00623B9F">
              <w:rPr>
                <w:rFonts w:ascii="Arial Narrow" w:hAnsi="Arial Narrow" w:cs="Arial Narrow"/>
              </w:rPr>
              <w:t xml:space="preserve">Žiadateľ nesmie ukončiť fyzickú realizáciu </w:t>
            </w:r>
            <w:r w:rsidR="000D4697">
              <w:rPr>
                <w:rFonts w:ascii="Arial Narrow" w:hAnsi="Arial Narrow" w:cs="Arial Narrow"/>
              </w:rPr>
              <w:t xml:space="preserve">všetkých </w:t>
            </w:r>
            <w:r w:rsidR="007B2CCD" w:rsidRPr="00623B9F">
              <w:rPr>
                <w:rFonts w:ascii="Arial Narrow" w:hAnsi="Arial Narrow" w:cs="Arial Narrow"/>
              </w:rPr>
              <w:t xml:space="preserve">hlavných </w:t>
            </w:r>
            <w:r w:rsidRPr="00623B9F">
              <w:rPr>
                <w:rFonts w:ascii="Arial Narrow" w:hAnsi="Arial Narrow" w:cs="Arial Narrow"/>
              </w:rPr>
              <w:t>aktivít projektu</w:t>
            </w:r>
            <w:r w:rsidR="00251EF7" w:rsidRPr="00623B9F">
              <w:rPr>
                <w:rFonts w:ascii="Arial Narrow" w:hAnsi="Arial Narrow" w:cs="Arial Narrow"/>
              </w:rPr>
              <w:t>,</w:t>
            </w:r>
            <w:r w:rsidRPr="00623B9F">
              <w:rPr>
                <w:rFonts w:ascii="Arial Narrow" w:hAnsi="Arial Narrow" w:cs="Arial Narrow"/>
              </w:rPr>
              <w:t xml:space="preserve"> </w:t>
            </w:r>
            <w:r w:rsidR="007B2CCD" w:rsidRPr="00623B9F">
              <w:rPr>
                <w:rFonts w:ascii="Arial Narrow" w:hAnsi="Arial Narrow" w:cs="Arial Narrow"/>
              </w:rPr>
              <w:t>t. j. plne zrealizovať hlavné aktivity projektu, pred predložením Žiadosti o NFP na SO OPII.</w:t>
            </w:r>
          </w:p>
          <w:p w14:paraId="2C0125F2" w14:textId="637DFBCA" w:rsidR="000D4697" w:rsidRPr="00623B9F" w:rsidRDefault="000D4697" w:rsidP="000D4697">
            <w:pPr>
              <w:spacing w:before="120"/>
              <w:rPr>
                <w:rFonts w:ascii="Arial Narrow" w:hAnsi="Arial Narrow" w:cs="Arial Narrow"/>
              </w:rPr>
            </w:pPr>
            <w:r w:rsidRPr="000D4697">
              <w:rPr>
                <w:rFonts w:ascii="Arial Narrow" w:hAnsi="Arial Narrow" w:cs="Arial Narrow"/>
              </w:rPr>
              <w:t>Začiatok realizácie aktivít projektu nesmie nastať pred 01.01.2014 pričom aktivity projektu musia byť ukončené najneskôr k 31.12.2023.</w:t>
            </w:r>
            <w:r w:rsidRPr="000D4697">
              <w:rPr>
                <w:rFonts w:ascii="Arial Narrow" w:hAnsi="Arial Narrow" w:cs="Arial Narrow"/>
                <w:vertAlign w:val="superscript"/>
              </w:rPr>
              <w:footnoteReference w:id="30"/>
            </w:r>
          </w:p>
        </w:tc>
      </w:tr>
      <w:tr w:rsidR="00CD11C3" w:rsidRPr="00623B9F" w14:paraId="2B0BC994" w14:textId="77777777" w:rsidTr="00790520">
        <w:trPr>
          <w:trHeight w:val="1074"/>
          <w:jc w:val="center"/>
        </w:trPr>
        <w:tc>
          <w:tcPr>
            <w:tcW w:w="788" w:type="dxa"/>
            <w:vMerge/>
          </w:tcPr>
          <w:p w14:paraId="436457DE" w14:textId="77777777" w:rsidR="00CD11C3" w:rsidRPr="00623B9F" w:rsidRDefault="00CD11C3" w:rsidP="00CD11C3">
            <w:pPr>
              <w:rPr>
                <w:rFonts w:ascii="Arial Narrow" w:hAnsi="Arial Narrow" w:cs="Arial Narrow"/>
                <w:b/>
                <w:color w:val="FF0000"/>
              </w:rPr>
            </w:pPr>
          </w:p>
        </w:tc>
        <w:tc>
          <w:tcPr>
            <w:tcW w:w="3134" w:type="dxa"/>
            <w:vMerge/>
            <w:shd w:val="clear" w:color="auto" w:fill="FDE9D9" w:themeFill="accent6" w:themeFillTint="33"/>
          </w:tcPr>
          <w:p w14:paraId="7B8BB7E9" w14:textId="77777777" w:rsidR="00CD11C3" w:rsidRPr="00623B9F" w:rsidRDefault="00CD11C3" w:rsidP="00CD11C3">
            <w:pPr>
              <w:rPr>
                <w:rFonts w:ascii="Arial Narrow" w:hAnsi="Arial Narrow" w:cs="Arial Narrow"/>
                <w:b/>
                <w:bCs/>
              </w:rPr>
            </w:pPr>
          </w:p>
        </w:tc>
        <w:tc>
          <w:tcPr>
            <w:tcW w:w="6494" w:type="dxa"/>
            <w:gridSpan w:val="2"/>
          </w:tcPr>
          <w:p w14:paraId="3A1B64CC"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Forma preukázania</w:t>
            </w:r>
            <w:r w:rsidR="0099690E" w:rsidRPr="00623B9F">
              <w:rPr>
                <w:rFonts w:ascii="Arial Narrow" w:hAnsi="Arial Narrow" w:cs="Arial Narrow"/>
                <w:b/>
                <w:bCs/>
                <w:u w:val="single"/>
              </w:rPr>
              <w:t xml:space="preserve"> zo strany žiadateľa</w:t>
            </w:r>
            <w:r w:rsidRPr="00623B9F">
              <w:rPr>
                <w:rFonts w:ascii="Arial Narrow" w:hAnsi="Arial Narrow" w:cs="Arial Narrow"/>
                <w:b/>
                <w:bCs/>
                <w:u w:val="single"/>
              </w:rPr>
              <w:t xml:space="preserve">: </w:t>
            </w:r>
          </w:p>
          <w:p w14:paraId="47F6C964" w14:textId="350FFE93" w:rsidR="00CD11C3" w:rsidRPr="00623B9F" w:rsidRDefault="00BA5041" w:rsidP="00CD11C3">
            <w:pPr>
              <w:rPr>
                <w:rFonts w:ascii="Arial Narrow" w:hAnsi="Arial Narrow" w:cs="Arial Narrow"/>
                <w:b/>
                <w:bCs/>
              </w:rPr>
            </w:pPr>
            <w:r>
              <w:rPr>
                <w:rFonts w:ascii="Arial Narrow" w:hAnsi="Arial Narrow" w:cs="Arial Narrow"/>
                <w:b/>
                <w:bCs/>
              </w:rPr>
              <w:t xml:space="preserve">Žiadosť o NFP – tab. č. </w:t>
            </w:r>
            <w:r w:rsidR="00CB2BC7" w:rsidRPr="00623B9F">
              <w:rPr>
                <w:rFonts w:ascii="Arial Narrow" w:hAnsi="Arial Narrow" w:cs="Arial Narrow"/>
                <w:b/>
                <w:bCs/>
              </w:rPr>
              <w:t>9</w:t>
            </w:r>
          </w:p>
          <w:p w14:paraId="6198CEA7" w14:textId="77777777" w:rsidR="00CD11C3" w:rsidRPr="00623B9F" w:rsidRDefault="00CD11C3" w:rsidP="00CD11C3">
            <w:pPr>
              <w:rPr>
                <w:rFonts w:ascii="Arial Narrow" w:hAnsi="Arial Narrow" w:cs="Arial Narrow"/>
                <w:b/>
                <w:bCs/>
                <w:sz w:val="10"/>
                <w:szCs w:val="10"/>
              </w:rPr>
            </w:pPr>
          </w:p>
          <w:p w14:paraId="3E3CC7E4"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Spôsob overenia</w:t>
            </w:r>
            <w:r w:rsidR="0099690E" w:rsidRPr="00623B9F">
              <w:rPr>
                <w:rFonts w:ascii="Arial Narrow" w:hAnsi="Arial Narrow" w:cs="Arial Narrow"/>
                <w:b/>
                <w:bCs/>
                <w:u w:val="single"/>
              </w:rPr>
              <w:t xml:space="preserve"> SO OPII</w:t>
            </w:r>
            <w:r w:rsidRPr="00623B9F">
              <w:rPr>
                <w:rFonts w:ascii="Arial Narrow" w:hAnsi="Arial Narrow" w:cs="Arial Narrow"/>
                <w:b/>
                <w:bCs/>
                <w:u w:val="single"/>
              </w:rPr>
              <w:t xml:space="preserve">: </w:t>
            </w:r>
          </w:p>
          <w:p w14:paraId="3CCD4CE5" w14:textId="48340FBD" w:rsidR="00CD11C3" w:rsidRPr="00623B9F" w:rsidRDefault="00BA5041" w:rsidP="00BA5041">
            <w:pPr>
              <w:contextualSpacing/>
              <w:rPr>
                <w:rFonts w:ascii="Arial Narrow" w:hAnsi="Arial Narrow" w:cs="Arial Narrow"/>
              </w:rPr>
            </w:pPr>
            <w:r>
              <w:rPr>
                <w:rFonts w:ascii="Arial Narrow" w:hAnsi="Arial Narrow" w:cs="Arial Narrow"/>
                <w:b/>
                <w:bCs/>
              </w:rPr>
              <w:t>Žiadosť o NFP – tab. č.</w:t>
            </w:r>
            <w:r w:rsidR="00CB2BC7" w:rsidRPr="00623B9F">
              <w:rPr>
                <w:rFonts w:ascii="Arial Narrow" w:hAnsi="Arial Narrow" w:cs="Arial Narrow"/>
                <w:b/>
                <w:bCs/>
              </w:rPr>
              <w:t xml:space="preserve"> 9</w:t>
            </w:r>
          </w:p>
        </w:tc>
      </w:tr>
      <w:tr w:rsidR="00CD11C3" w:rsidRPr="00623B9F" w14:paraId="2056CA71" w14:textId="77777777" w:rsidTr="00985753">
        <w:trPr>
          <w:trHeight w:hRule="exact" w:val="720"/>
          <w:jc w:val="center"/>
        </w:trPr>
        <w:tc>
          <w:tcPr>
            <w:tcW w:w="10416" w:type="dxa"/>
            <w:gridSpan w:val="4"/>
            <w:shd w:val="clear" w:color="auto" w:fill="FDE9D9" w:themeFill="accent6" w:themeFillTint="33"/>
            <w:vAlign w:val="center"/>
          </w:tcPr>
          <w:p w14:paraId="7E410B2D" w14:textId="77777777" w:rsidR="00CD11C3" w:rsidRPr="00623B9F" w:rsidRDefault="008B02C3" w:rsidP="00CD11C3">
            <w:pPr>
              <w:rPr>
                <w:rFonts w:ascii="Arial Narrow" w:hAnsi="Arial Narrow" w:cs="Arial Narrow"/>
                <w:b/>
                <w:bCs/>
                <w:sz w:val="24"/>
                <w:szCs w:val="24"/>
              </w:rPr>
            </w:pPr>
            <w:r w:rsidRPr="00623B9F">
              <w:rPr>
                <w:rFonts w:ascii="Arial Narrow" w:hAnsi="Arial Narrow" w:cs="Arial Narrow"/>
                <w:sz w:val="24"/>
                <w:szCs w:val="24"/>
              </w:rPr>
              <w:t xml:space="preserve">2.3 </w:t>
            </w:r>
            <w:r w:rsidR="00CD11C3" w:rsidRPr="00623B9F">
              <w:rPr>
                <w:rFonts w:ascii="Arial Narrow" w:hAnsi="Arial Narrow" w:cs="Arial Narrow"/>
                <w:sz w:val="24"/>
                <w:szCs w:val="24"/>
              </w:rPr>
              <w:t>Kategória podmienok poskytnutia príspevku:</w:t>
            </w:r>
            <w:r w:rsidR="00CD11C3" w:rsidRPr="00623B9F">
              <w:rPr>
                <w:rFonts w:ascii="Arial Narrow" w:hAnsi="Arial Narrow" w:cs="Arial Narrow"/>
                <w:b/>
                <w:bCs/>
                <w:sz w:val="24"/>
                <w:szCs w:val="24"/>
              </w:rPr>
              <w:t xml:space="preserve"> OPRÁVNENOSŤ MIESTA REALIZÁCIE PROJEKTU</w:t>
            </w:r>
          </w:p>
        </w:tc>
      </w:tr>
      <w:tr w:rsidR="00CD11C3" w:rsidRPr="00623B9F" w14:paraId="08657EA6" w14:textId="77777777" w:rsidTr="00985753">
        <w:trPr>
          <w:trHeight w:hRule="exact" w:val="251"/>
          <w:jc w:val="center"/>
        </w:trPr>
        <w:tc>
          <w:tcPr>
            <w:tcW w:w="10416" w:type="dxa"/>
            <w:gridSpan w:val="4"/>
          </w:tcPr>
          <w:p w14:paraId="3CA105BA" w14:textId="77777777" w:rsidR="00CD11C3" w:rsidRPr="00623B9F" w:rsidRDefault="00CD11C3" w:rsidP="00CD11C3">
            <w:pPr>
              <w:rPr>
                <w:rFonts w:ascii="Arial Narrow" w:hAnsi="Arial Narrow" w:cs="Arial Narrow"/>
              </w:rPr>
            </w:pPr>
            <w:r w:rsidRPr="00623B9F">
              <w:rPr>
                <w:rFonts w:ascii="Arial Narrow" w:hAnsi="Arial Narrow" w:cs="Arial Narrow"/>
              </w:rPr>
              <w:t>Pre posúdenie, či sa projekt bude realizovať na oprávnenom mieste je rozhodujúce miesto realizácie projektu a nie miesto sídla žiadateľa.</w:t>
            </w:r>
          </w:p>
        </w:tc>
      </w:tr>
      <w:tr w:rsidR="00CD11C3" w:rsidRPr="00623B9F" w14:paraId="4F08C7D1" w14:textId="77777777" w:rsidTr="00790520">
        <w:trPr>
          <w:trHeight w:hRule="exact" w:val="567"/>
          <w:jc w:val="center"/>
        </w:trPr>
        <w:tc>
          <w:tcPr>
            <w:tcW w:w="3922" w:type="dxa"/>
            <w:gridSpan w:val="2"/>
          </w:tcPr>
          <w:p w14:paraId="38B8641F" w14:textId="77777777" w:rsidR="00CD11C3" w:rsidRPr="00623B9F" w:rsidRDefault="00CD11C3" w:rsidP="00CD11C3">
            <w:pPr>
              <w:rPr>
                <w:rFonts w:ascii="Arial Narrow" w:hAnsi="Arial Narrow" w:cs="Arial Narrow"/>
                <w:b/>
              </w:rPr>
            </w:pPr>
            <w:r w:rsidRPr="00623B9F">
              <w:rPr>
                <w:rFonts w:ascii="Arial Narrow" w:hAnsi="Arial Narrow" w:cs="Arial Narrow"/>
                <w:b/>
              </w:rPr>
              <w:t>Znenie podmienky poskytnutia príspevku</w:t>
            </w:r>
          </w:p>
        </w:tc>
        <w:tc>
          <w:tcPr>
            <w:tcW w:w="6494" w:type="dxa"/>
            <w:gridSpan w:val="2"/>
          </w:tcPr>
          <w:p w14:paraId="14E5CD7C" w14:textId="77777777" w:rsidR="00CD11C3" w:rsidRPr="00623B9F" w:rsidRDefault="00CD11C3" w:rsidP="00CD11C3">
            <w:pPr>
              <w:rPr>
                <w:rFonts w:ascii="Arial Narrow" w:hAnsi="Arial Narrow" w:cs="Arial Narrow"/>
                <w:b/>
              </w:rPr>
            </w:pPr>
            <w:r w:rsidRPr="00623B9F">
              <w:rPr>
                <w:rFonts w:ascii="Arial Narrow" w:hAnsi="Arial Narrow" w:cs="Arial Narrow"/>
                <w:b/>
              </w:rPr>
              <w:t xml:space="preserve">Popis podmienky poskytnutia príspevku a spôsob formy jej overenia na preukázanie jej splnenia. </w:t>
            </w:r>
          </w:p>
        </w:tc>
      </w:tr>
      <w:tr w:rsidR="00CD11C3" w:rsidRPr="00623B9F" w14:paraId="5CDDE217" w14:textId="77777777" w:rsidTr="00790520">
        <w:trPr>
          <w:trHeight w:val="531"/>
          <w:jc w:val="center"/>
        </w:trPr>
        <w:tc>
          <w:tcPr>
            <w:tcW w:w="788" w:type="dxa"/>
            <w:vMerge w:val="restart"/>
          </w:tcPr>
          <w:p w14:paraId="1EE6787E" w14:textId="77777777" w:rsidR="00CD11C3" w:rsidRPr="00623B9F" w:rsidRDefault="00CD11C3" w:rsidP="00D865F7">
            <w:pPr>
              <w:pStyle w:val="Odsekzoznamu"/>
              <w:numPr>
                <w:ilvl w:val="0"/>
                <w:numId w:val="35"/>
              </w:numPr>
              <w:ind w:left="0" w:firstLine="0"/>
              <w:jc w:val="center"/>
              <w:rPr>
                <w:rFonts w:ascii="Arial Narrow" w:hAnsi="Arial Narrow" w:cs="Arial Narrow"/>
                <w:b/>
                <w:bCs/>
              </w:rPr>
            </w:pPr>
            <w:r w:rsidRPr="00623B9F">
              <w:rPr>
                <w:rFonts w:ascii="Arial Narrow" w:hAnsi="Arial Narrow" w:cs="Arial Narrow"/>
                <w:bCs/>
              </w:rPr>
              <w:t>1</w:t>
            </w:r>
          </w:p>
        </w:tc>
        <w:tc>
          <w:tcPr>
            <w:tcW w:w="3134" w:type="dxa"/>
            <w:vMerge w:val="restart"/>
            <w:shd w:val="clear" w:color="auto" w:fill="FDE9D9" w:themeFill="accent6" w:themeFillTint="33"/>
          </w:tcPr>
          <w:p w14:paraId="0AA92BE7" w14:textId="77777777" w:rsidR="00CD11C3" w:rsidRPr="00623B9F" w:rsidRDefault="00A07BCD" w:rsidP="00CD11C3">
            <w:pPr>
              <w:rPr>
                <w:rFonts w:ascii="Arial Narrow" w:hAnsi="Arial Narrow" w:cs="Arial Narrow"/>
                <w:b/>
                <w:bCs/>
              </w:rPr>
            </w:pPr>
            <w:bookmarkStart w:id="21" w:name="podmienka17územie"/>
            <w:r w:rsidRPr="00623B9F">
              <w:rPr>
                <w:rFonts w:ascii="Arial Narrow" w:hAnsi="Arial Narrow" w:cs="Arial Narrow"/>
                <w:b/>
                <w:bCs/>
              </w:rPr>
              <w:t xml:space="preserve">Podmienka </w:t>
            </w:r>
            <w:r w:rsidR="00CD11C3" w:rsidRPr="00623B9F">
              <w:rPr>
                <w:rFonts w:ascii="Arial Narrow" w:hAnsi="Arial Narrow" w:cs="Arial Narrow"/>
                <w:b/>
                <w:bCs/>
              </w:rPr>
              <w:t>že projekt je realizovaný na oprávnenom území</w:t>
            </w:r>
            <w:bookmarkEnd w:id="21"/>
          </w:p>
        </w:tc>
        <w:tc>
          <w:tcPr>
            <w:tcW w:w="6494" w:type="dxa"/>
            <w:gridSpan w:val="2"/>
            <w:shd w:val="clear" w:color="auto" w:fill="DBE5F1" w:themeFill="accent1" w:themeFillTint="33"/>
          </w:tcPr>
          <w:p w14:paraId="17060441" w14:textId="77777777" w:rsidR="00CD11C3" w:rsidRPr="00623B9F" w:rsidRDefault="00CD11C3" w:rsidP="00C13FED">
            <w:pPr>
              <w:rPr>
                <w:rFonts w:ascii="Arial Narrow" w:hAnsi="Arial Narrow" w:cs="Arial Narrow"/>
              </w:rPr>
            </w:pPr>
            <w:r w:rsidRPr="00623B9F">
              <w:rPr>
                <w:rFonts w:ascii="Arial Narrow" w:hAnsi="Arial Narrow" w:cs="Arial Narrow"/>
              </w:rPr>
              <w:t>Žiadateľ je povinný realizovať projekt na oprávnenom území.</w:t>
            </w:r>
            <w:r w:rsidR="00C13FED" w:rsidRPr="00623B9F">
              <w:rPr>
                <w:rFonts w:ascii="Arial Narrow" w:hAnsi="Arial Narrow" w:cs="Arial Narrow"/>
              </w:rPr>
              <w:t xml:space="preserve"> </w:t>
            </w:r>
            <w:r w:rsidRPr="00623B9F">
              <w:rPr>
                <w:rFonts w:ascii="Arial Narrow" w:hAnsi="Arial Narrow" w:cs="Arial Narrow"/>
              </w:rPr>
              <w:t>Oprávnené miest</w:t>
            </w:r>
            <w:r w:rsidR="003222A6" w:rsidRPr="00623B9F">
              <w:rPr>
                <w:rFonts w:ascii="Arial Narrow" w:hAnsi="Arial Narrow" w:cs="Arial Narrow"/>
              </w:rPr>
              <w:t>o</w:t>
            </w:r>
            <w:r w:rsidRPr="00623B9F">
              <w:rPr>
                <w:rFonts w:ascii="Arial Narrow" w:hAnsi="Arial Narrow" w:cs="Arial Narrow"/>
              </w:rPr>
              <w:t xml:space="preserve"> realizácie projektu:</w:t>
            </w:r>
            <w:r w:rsidR="00C13FED" w:rsidRPr="00623B9F">
              <w:rPr>
                <w:rFonts w:ascii="Arial Narrow" w:hAnsi="Arial Narrow" w:cs="Arial Narrow"/>
              </w:rPr>
              <w:t xml:space="preserve"> </w:t>
            </w:r>
            <w:r w:rsidRPr="00623B9F">
              <w:rPr>
                <w:rFonts w:ascii="Arial Narrow" w:hAnsi="Arial Narrow" w:cs="Arial Narrow"/>
                <w:b/>
              </w:rPr>
              <w:t>celé územie SR</w:t>
            </w:r>
            <w:r w:rsidR="00C13FED" w:rsidRPr="00623B9F">
              <w:rPr>
                <w:rFonts w:ascii="Arial Narrow" w:hAnsi="Arial Narrow" w:cs="Arial Narrow"/>
                <w:b/>
              </w:rPr>
              <w:t>.</w:t>
            </w:r>
          </w:p>
        </w:tc>
      </w:tr>
      <w:tr w:rsidR="00CD11C3" w:rsidRPr="00623B9F" w14:paraId="2E5E57FA" w14:textId="77777777" w:rsidTr="00790520">
        <w:trPr>
          <w:trHeight w:val="365"/>
          <w:jc w:val="center"/>
        </w:trPr>
        <w:tc>
          <w:tcPr>
            <w:tcW w:w="788" w:type="dxa"/>
            <w:vMerge/>
          </w:tcPr>
          <w:p w14:paraId="47377A33" w14:textId="77777777" w:rsidR="00CD11C3" w:rsidRPr="00623B9F" w:rsidRDefault="00CD11C3" w:rsidP="00CD11C3">
            <w:pPr>
              <w:rPr>
                <w:rFonts w:ascii="Arial Narrow" w:hAnsi="Arial Narrow"/>
                <w:b/>
                <w:szCs w:val="22"/>
              </w:rPr>
            </w:pPr>
          </w:p>
        </w:tc>
        <w:tc>
          <w:tcPr>
            <w:tcW w:w="3134" w:type="dxa"/>
            <w:vMerge/>
            <w:shd w:val="clear" w:color="auto" w:fill="FDE9D9" w:themeFill="accent6" w:themeFillTint="33"/>
          </w:tcPr>
          <w:p w14:paraId="3657DB4F" w14:textId="77777777" w:rsidR="00CD11C3" w:rsidRPr="00623B9F" w:rsidRDefault="00CD11C3" w:rsidP="00CD11C3">
            <w:pPr>
              <w:rPr>
                <w:rFonts w:ascii="Arial Narrow" w:hAnsi="Arial Narrow"/>
                <w:b/>
                <w:sz w:val="18"/>
                <w:szCs w:val="18"/>
              </w:rPr>
            </w:pPr>
          </w:p>
        </w:tc>
        <w:tc>
          <w:tcPr>
            <w:tcW w:w="6494" w:type="dxa"/>
            <w:gridSpan w:val="2"/>
          </w:tcPr>
          <w:p w14:paraId="638524F0"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Forma preukázania</w:t>
            </w:r>
            <w:r w:rsidR="00C13FED" w:rsidRPr="00623B9F">
              <w:rPr>
                <w:rFonts w:ascii="Arial Narrow" w:hAnsi="Arial Narrow" w:cs="Arial Narrow"/>
                <w:b/>
                <w:bCs/>
                <w:u w:val="single"/>
              </w:rPr>
              <w:t xml:space="preserve"> zo strany žiadateľa</w:t>
            </w:r>
            <w:r w:rsidRPr="00623B9F">
              <w:rPr>
                <w:rFonts w:ascii="Arial Narrow" w:hAnsi="Arial Narrow" w:cs="Arial Narrow"/>
                <w:b/>
                <w:bCs/>
                <w:u w:val="single"/>
              </w:rPr>
              <w:t xml:space="preserve">: </w:t>
            </w:r>
          </w:p>
          <w:p w14:paraId="05E6F0B8" w14:textId="1AD5DD22" w:rsidR="00CD11C3" w:rsidRPr="00623B9F" w:rsidRDefault="00BA5041" w:rsidP="00CD11C3">
            <w:pPr>
              <w:rPr>
                <w:rFonts w:ascii="Arial Narrow" w:hAnsi="Arial Narrow" w:cs="Arial Narrow"/>
                <w:b/>
                <w:bCs/>
              </w:rPr>
            </w:pPr>
            <w:r>
              <w:rPr>
                <w:rFonts w:ascii="Arial Narrow" w:hAnsi="Arial Narrow" w:cs="Arial Narrow"/>
                <w:b/>
                <w:bCs/>
              </w:rPr>
              <w:t xml:space="preserve">Žiadosť o NFP – tab. č. </w:t>
            </w:r>
            <w:r w:rsidR="00CD11C3" w:rsidRPr="00623B9F">
              <w:rPr>
                <w:rFonts w:ascii="Arial Narrow" w:hAnsi="Arial Narrow" w:cs="Arial Narrow"/>
                <w:b/>
                <w:bCs/>
              </w:rPr>
              <w:t>6. A</w:t>
            </w:r>
          </w:p>
          <w:p w14:paraId="07AD7B0B" w14:textId="77777777" w:rsidR="00CD11C3" w:rsidRPr="00623B9F" w:rsidRDefault="00CD11C3" w:rsidP="00CD11C3">
            <w:pPr>
              <w:rPr>
                <w:rFonts w:ascii="Arial Narrow" w:hAnsi="Arial Narrow" w:cs="Arial Narrow"/>
                <w:b/>
                <w:bCs/>
                <w:sz w:val="10"/>
                <w:szCs w:val="10"/>
              </w:rPr>
            </w:pPr>
          </w:p>
          <w:p w14:paraId="25561151"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Spôsob overenia</w:t>
            </w:r>
            <w:r w:rsidR="00C13FED" w:rsidRPr="00623B9F">
              <w:rPr>
                <w:rFonts w:ascii="Arial Narrow" w:hAnsi="Arial Narrow" w:cs="Arial Narrow"/>
                <w:b/>
                <w:bCs/>
                <w:u w:val="single"/>
              </w:rPr>
              <w:t xml:space="preserve"> SO OPII</w:t>
            </w:r>
            <w:r w:rsidRPr="00623B9F">
              <w:rPr>
                <w:rFonts w:ascii="Arial Narrow" w:hAnsi="Arial Narrow" w:cs="Arial Narrow"/>
                <w:b/>
                <w:bCs/>
                <w:u w:val="single"/>
              </w:rPr>
              <w:t xml:space="preserve">: </w:t>
            </w:r>
          </w:p>
          <w:p w14:paraId="71E30C5E" w14:textId="414E7F38" w:rsidR="00CD11C3" w:rsidRPr="00623B9F" w:rsidRDefault="00BA5041" w:rsidP="00BA5041">
            <w:pPr>
              <w:rPr>
                <w:rFonts w:ascii="Arial Narrow" w:hAnsi="Arial Narrow" w:cs="Arial Narrow"/>
                <w:i/>
                <w:iCs/>
              </w:rPr>
            </w:pPr>
            <w:r>
              <w:rPr>
                <w:rFonts w:ascii="Arial Narrow" w:hAnsi="Arial Narrow" w:cs="Arial Narrow"/>
                <w:b/>
                <w:bCs/>
              </w:rPr>
              <w:t>Žiadosť o NFP – tab. č.</w:t>
            </w:r>
            <w:r w:rsidR="00CD11C3" w:rsidRPr="00623B9F">
              <w:rPr>
                <w:rFonts w:ascii="Arial Narrow" w:hAnsi="Arial Narrow" w:cs="Arial Narrow"/>
                <w:b/>
                <w:bCs/>
              </w:rPr>
              <w:t xml:space="preserve"> 6. A</w:t>
            </w:r>
          </w:p>
        </w:tc>
      </w:tr>
      <w:tr w:rsidR="00CD11C3" w:rsidRPr="00623B9F" w14:paraId="6AC00DE5" w14:textId="77777777" w:rsidTr="00985753">
        <w:trPr>
          <w:trHeight w:hRule="exact" w:val="442"/>
          <w:jc w:val="center"/>
        </w:trPr>
        <w:tc>
          <w:tcPr>
            <w:tcW w:w="10416" w:type="dxa"/>
            <w:gridSpan w:val="4"/>
            <w:shd w:val="clear" w:color="auto" w:fill="FDE9D9" w:themeFill="accent6" w:themeFillTint="33"/>
            <w:vAlign w:val="center"/>
          </w:tcPr>
          <w:p w14:paraId="7461E5F6" w14:textId="77777777" w:rsidR="00CD11C3" w:rsidRPr="00623B9F" w:rsidRDefault="008B02C3" w:rsidP="00CD11C3">
            <w:pPr>
              <w:rPr>
                <w:rFonts w:ascii="Arial Narrow" w:hAnsi="Arial Narrow" w:cs="Arial Narrow"/>
                <w:sz w:val="24"/>
                <w:szCs w:val="24"/>
              </w:rPr>
            </w:pPr>
            <w:r w:rsidRPr="00623B9F">
              <w:rPr>
                <w:rFonts w:ascii="Arial Narrow" w:hAnsi="Arial Narrow" w:cs="Arial Narrow"/>
                <w:sz w:val="24"/>
                <w:szCs w:val="24"/>
              </w:rPr>
              <w:t xml:space="preserve">2.4 </w:t>
            </w:r>
            <w:r w:rsidR="00CD11C3" w:rsidRPr="00623B9F">
              <w:rPr>
                <w:rFonts w:ascii="Arial Narrow" w:hAnsi="Arial Narrow" w:cs="Arial Narrow"/>
                <w:sz w:val="24"/>
                <w:szCs w:val="24"/>
              </w:rPr>
              <w:t xml:space="preserve">Kategória podmienok poskytnutia príspevku: </w:t>
            </w:r>
            <w:r w:rsidR="00CD11C3" w:rsidRPr="00623B9F">
              <w:rPr>
                <w:rFonts w:ascii="Arial Narrow" w:hAnsi="Arial Narrow" w:cs="Arial Narrow"/>
                <w:b/>
                <w:bCs/>
                <w:sz w:val="24"/>
                <w:szCs w:val="24"/>
              </w:rPr>
              <w:t>KRITÉRIÁ PRE VÝBER PROJEKTOV</w:t>
            </w:r>
          </w:p>
        </w:tc>
      </w:tr>
      <w:tr w:rsidR="00CD11C3" w:rsidRPr="00623B9F" w14:paraId="10839669" w14:textId="77777777" w:rsidTr="00790520">
        <w:trPr>
          <w:trHeight w:hRule="exact" w:val="624"/>
          <w:jc w:val="center"/>
        </w:trPr>
        <w:tc>
          <w:tcPr>
            <w:tcW w:w="3922" w:type="dxa"/>
            <w:gridSpan w:val="2"/>
          </w:tcPr>
          <w:p w14:paraId="64E1EA06" w14:textId="77777777" w:rsidR="00CD11C3" w:rsidRPr="00623B9F" w:rsidRDefault="00CD11C3" w:rsidP="00CD11C3">
            <w:pPr>
              <w:rPr>
                <w:rFonts w:ascii="Arial Narrow" w:hAnsi="Arial Narrow" w:cs="Arial Narrow"/>
                <w:b/>
              </w:rPr>
            </w:pPr>
            <w:r w:rsidRPr="00623B9F">
              <w:rPr>
                <w:rFonts w:ascii="Arial Narrow" w:hAnsi="Arial Narrow" w:cs="Arial Narrow"/>
                <w:b/>
              </w:rPr>
              <w:t>Znenie podmienky poskytnutia príspevku</w:t>
            </w:r>
          </w:p>
        </w:tc>
        <w:tc>
          <w:tcPr>
            <w:tcW w:w="6494" w:type="dxa"/>
            <w:gridSpan w:val="2"/>
          </w:tcPr>
          <w:p w14:paraId="49DBCE3B" w14:textId="77777777" w:rsidR="00CD11C3" w:rsidRPr="00623B9F" w:rsidRDefault="00CD11C3" w:rsidP="00CD11C3">
            <w:pPr>
              <w:rPr>
                <w:rFonts w:ascii="Arial Narrow" w:hAnsi="Arial Narrow" w:cs="Arial Narrow"/>
                <w:b/>
              </w:rPr>
            </w:pPr>
            <w:r w:rsidRPr="00623B9F">
              <w:rPr>
                <w:rFonts w:ascii="Arial Narrow" w:hAnsi="Arial Narrow" w:cs="Arial Narrow"/>
                <w:b/>
              </w:rPr>
              <w:t xml:space="preserve">Popis podmienky poskytnutia príspevku a spôsob formy jej overenia na preukázanie jej splnenia </w:t>
            </w:r>
          </w:p>
        </w:tc>
      </w:tr>
      <w:tr w:rsidR="00CD11C3" w:rsidRPr="00623B9F" w14:paraId="5DCCD962" w14:textId="77777777" w:rsidTr="00790520">
        <w:trPr>
          <w:trHeight w:val="906"/>
          <w:jc w:val="center"/>
        </w:trPr>
        <w:tc>
          <w:tcPr>
            <w:tcW w:w="788" w:type="dxa"/>
            <w:vMerge w:val="restart"/>
          </w:tcPr>
          <w:p w14:paraId="232DFFFB" w14:textId="77777777" w:rsidR="00CD11C3" w:rsidRPr="00623B9F" w:rsidRDefault="00CD11C3" w:rsidP="00D865F7">
            <w:pPr>
              <w:pStyle w:val="Odsekzoznamu"/>
              <w:numPr>
                <w:ilvl w:val="0"/>
                <w:numId w:val="35"/>
              </w:numPr>
              <w:ind w:left="0" w:firstLine="0"/>
              <w:jc w:val="center"/>
              <w:rPr>
                <w:rFonts w:ascii="Arial Narrow" w:hAnsi="Arial Narrow" w:cs="Arial Narrow"/>
                <w:b/>
                <w:bCs/>
              </w:rPr>
            </w:pPr>
          </w:p>
        </w:tc>
        <w:tc>
          <w:tcPr>
            <w:tcW w:w="3134" w:type="dxa"/>
            <w:vMerge w:val="restart"/>
            <w:shd w:val="clear" w:color="auto" w:fill="FDE9D9" w:themeFill="accent6" w:themeFillTint="33"/>
          </w:tcPr>
          <w:p w14:paraId="36C1FEC0" w14:textId="77777777" w:rsidR="00CD11C3" w:rsidRPr="00623B9F" w:rsidRDefault="00515B6E" w:rsidP="00CD11C3">
            <w:pPr>
              <w:rPr>
                <w:rFonts w:ascii="Arial Narrow" w:hAnsi="Arial Narrow" w:cs="Arial Narrow"/>
                <w:b/>
                <w:bCs/>
              </w:rPr>
            </w:pPr>
            <w:bookmarkStart w:id="22" w:name="podmienkaHK"/>
            <w:r w:rsidRPr="00623B9F">
              <w:rPr>
                <w:rFonts w:ascii="Arial Narrow" w:hAnsi="Arial Narrow" w:cs="Arial Narrow"/>
                <w:b/>
                <w:bCs/>
              </w:rPr>
              <w:t>Podmienka splnenia hodnotiacich kritérií</w:t>
            </w:r>
            <w:bookmarkEnd w:id="22"/>
          </w:p>
        </w:tc>
        <w:tc>
          <w:tcPr>
            <w:tcW w:w="6494" w:type="dxa"/>
            <w:gridSpan w:val="2"/>
            <w:shd w:val="clear" w:color="auto" w:fill="F2F2F2" w:themeFill="background1" w:themeFillShade="F2"/>
          </w:tcPr>
          <w:p w14:paraId="4B56D8ED" w14:textId="5DC8E939" w:rsidR="00CD11C3" w:rsidRPr="00623B9F" w:rsidRDefault="00CD11C3" w:rsidP="004C5CE2">
            <w:pPr>
              <w:rPr>
                <w:rFonts w:ascii="Arial Narrow" w:hAnsi="Arial Narrow" w:cs="Arial Narrow"/>
                <w:color w:val="000000" w:themeColor="text1"/>
              </w:rPr>
            </w:pPr>
            <w:r w:rsidRPr="00623B9F">
              <w:rPr>
                <w:rFonts w:ascii="Arial Narrow" w:hAnsi="Arial Narrow" w:cs="Arial Narrow"/>
                <w:color w:val="000000" w:themeColor="text1"/>
                <w:shd w:val="clear" w:color="auto" w:fill="ECF1F6"/>
              </w:rPr>
              <w:t xml:space="preserve">Projekt musí splniť hodnotiace kritériá. Overenie podmienky splnenia hodnotiacich kritérií prebieha v rámci odborného hodnotenia Žiadosti o NFP, v rámci ktorého sú aplikované </w:t>
            </w:r>
            <w:r w:rsidRPr="00623B9F">
              <w:rPr>
                <w:rFonts w:ascii="Arial Narrow" w:hAnsi="Arial Narrow" w:cs="Arial Narrow"/>
                <w:b/>
                <w:bCs/>
                <w:color w:val="000000" w:themeColor="text1"/>
                <w:shd w:val="clear" w:color="auto" w:fill="ECF1F6"/>
              </w:rPr>
              <w:t xml:space="preserve">Hodnotiace kritériá </w:t>
            </w:r>
            <w:r w:rsidR="00C13FED" w:rsidRPr="00623B9F">
              <w:rPr>
                <w:rFonts w:ascii="Arial Narrow" w:hAnsi="Arial Narrow" w:cs="Arial Narrow"/>
                <w:b/>
                <w:bCs/>
                <w:color w:val="000000" w:themeColor="text1"/>
                <w:shd w:val="clear" w:color="auto" w:fill="ECF1F6"/>
              </w:rPr>
              <w:t>pre dopytovo – orientované projekty Operačného programu Integrovan</w:t>
            </w:r>
            <w:r w:rsidR="0039620E" w:rsidRPr="00623B9F">
              <w:rPr>
                <w:rFonts w:ascii="Arial Narrow" w:hAnsi="Arial Narrow" w:cs="Arial Narrow"/>
                <w:b/>
                <w:bCs/>
                <w:color w:val="000000" w:themeColor="text1"/>
                <w:shd w:val="clear" w:color="auto" w:fill="ECF1F6"/>
              </w:rPr>
              <w:t xml:space="preserve">á </w:t>
            </w:r>
            <w:r w:rsidR="00515B6E" w:rsidRPr="00623B9F">
              <w:rPr>
                <w:rFonts w:ascii="Arial Narrow" w:hAnsi="Arial Narrow" w:cs="Arial Narrow"/>
                <w:b/>
                <w:bCs/>
                <w:color w:val="000000" w:themeColor="text1"/>
                <w:shd w:val="clear" w:color="auto" w:fill="ECF1F6"/>
              </w:rPr>
              <w:t>infraštruktúra</w:t>
            </w:r>
            <w:r w:rsidR="0039620E" w:rsidRPr="00623B9F">
              <w:rPr>
                <w:rFonts w:ascii="Arial Narrow" w:hAnsi="Arial Narrow" w:cs="Arial Narrow"/>
                <w:b/>
                <w:bCs/>
                <w:color w:val="000000" w:themeColor="text1"/>
                <w:shd w:val="clear" w:color="auto" w:fill="ECF1F6"/>
              </w:rPr>
              <w:t>, prioritná os 7 (</w:t>
            </w:r>
            <w:hyperlink w:anchor="prilohy" w:history="1">
              <w:r w:rsidR="001A0DCE" w:rsidRPr="00623B9F">
                <w:rPr>
                  <w:rStyle w:val="Hypertextovprepojenie"/>
                  <w:rFonts w:ascii="Arial Narrow" w:hAnsi="Arial Narrow" w:cs="Arial Narrow"/>
                  <w:b/>
                  <w:bCs/>
                  <w:shd w:val="clear" w:color="auto" w:fill="ECF1F6"/>
                </w:rPr>
                <w:t>P</w:t>
              </w:r>
              <w:r w:rsidR="0039620E" w:rsidRPr="00623B9F">
                <w:rPr>
                  <w:rStyle w:val="Hypertextovprepojenie"/>
                  <w:rFonts w:ascii="Arial Narrow" w:hAnsi="Arial Narrow" w:cs="Arial Narrow"/>
                  <w:b/>
                  <w:bCs/>
                  <w:shd w:val="clear" w:color="auto" w:fill="ECF1F6"/>
                </w:rPr>
                <w:t xml:space="preserve">ríloha č. </w:t>
              </w:r>
              <w:r w:rsidR="004C5CE2">
                <w:rPr>
                  <w:rStyle w:val="Hypertextovprepojenie"/>
                  <w:rFonts w:ascii="Arial Narrow" w:hAnsi="Arial Narrow" w:cs="Arial Narrow"/>
                  <w:b/>
                  <w:bCs/>
                  <w:shd w:val="clear" w:color="auto" w:fill="ECF1F6"/>
                </w:rPr>
                <w:t>6</w:t>
              </w:r>
              <w:r w:rsidR="0039620E" w:rsidRPr="00623B9F">
                <w:rPr>
                  <w:rStyle w:val="Hypertextovprepojenie"/>
                  <w:rFonts w:ascii="Arial Narrow" w:hAnsi="Arial Narrow" w:cs="Arial Narrow"/>
                  <w:b/>
                  <w:bCs/>
                  <w:shd w:val="clear" w:color="auto" w:fill="ECF1F6"/>
                </w:rPr>
                <w:t xml:space="preserve"> výzvy</w:t>
              </w:r>
            </w:hyperlink>
            <w:r w:rsidR="0039620E" w:rsidRPr="00623B9F">
              <w:rPr>
                <w:rFonts w:ascii="Arial Narrow" w:hAnsi="Arial Narrow" w:cs="Arial Narrow"/>
                <w:b/>
                <w:bCs/>
                <w:color w:val="000000" w:themeColor="text1"/>
                <w:shd w:val="clear" w:color="auto" w:fill="ECF1F6"/>
              </w:rPr>
              <w:t>)</w:t>
            </w:r>
          </w:p>
        </w:tc>
      </w:tr>
      <w:tr w:rsidR="00CD11C3" w:rsidRPr="00623B9F" w14:paraId="05893A9D" w14:textId="77777777" w:rsidTr="00790520">
        <w:trPr>
          <w:trHeight w:val="963"/>
          <w:jc w:val="center"/>
        </w:trPr>
        <w:tc>
          <w:tcPr>
            <w:tcW w:w="788" w:type="dxa"/>
            <w:vMerge/>
          </w:tcPr>
          <w:p w14:paraId="16BC63EA" w14:textId="77777777" w:rsidR="00CD11C3" w:rsidRPr="00623B9F" w:rsidRDefault="00CD11C3" w:rsidP="00CD11C3">
            <w:pPr>
              <w:rPr>
                <w:rFonts w:ascii="Arial Narrow" w:hAnsi="Arial Narrow" w:cs="Arial Narrow"/>
                <w:b/>
                <w:bCs/>
                <w:color w:val="FF0000"/>
              </w:rPr>
            </w:pPr>
          </w:p>
        </w:tc>
        <w:tc>
          <w:tcPr>
            <w:tcW w:w="3134" w:type="dxa"/>
            <w:vMerge/>
            <w:shd w:val="clear" w:color="auto" w:fill="FDE9D9" w:themeFill="accent6" w:themeFillTint="33"/>
          </w:tcPr>
          <w:p w14:paraId="5451BD48" w14:textId="77777777" w:rsidR="00CD11C3" w:rsidRPr="00623B9F" w:rsidRDefault="00CD11C3" w:rsidP="00CD11C3">
            <w:pPr>
              <w:rPr>
                <w:rFonts w:ascii="Arial Narrow" w:hAnsi="Arial Narrow" w:cs="Arial Narrow"/>
                <w:b/>
                <w:bCs/>
              </w:rPr>
            </w:pPr>
          </w:p>
        </w:tc>
        <w:tc>
          <w:tcPr>
            <w:tcW w:w="6494" w:type="dxa"/>
            <w:gridSpan w:val="2"/>
            <w:tcBorders>
              <w:bottom w:val="nil"/>
            </w:tcBorders>
          </w:tcPr>
          <w:p w14:paraId="13794F2B" w14:textId="77777777" w:rsidR="000D4697" w:rsidRDefault="00CD11C3" w:rsidP="000841D4">
            <w:pPr>
              <w:rPr>
                <w:rFonts w:ascii="Arial Narrow" w:hAnsi="Arial Narrow" w:cs="Arial Narrow"/>
                <w:color w:val="000000" w:themeColor="text1"/>
              </w:rPr>
            </w:pPr>
            <w:r w:rsidRPr="00623B9F">
              <w:rPr>
                <w:rFonts w:ascii="Arial Narrow" w:hAnsi="Arial Narrow" w:cs="Arial Narrow"/>
                <w:color w:val="000000" w:themeColor="text1"/>
              </w:rPr>
              <w:t xml:space="preserve">Prostredníctvom hodnotiacich kritérií posudzuje SO OPII kvalitatívnu úroveň projektu predloženého </w:t>
            </w:r>
            <w:bookmarkStart w:id="23" w:name="OLE_LINK1"/>
            <w:bookmarkStart w:id="24" w:name="OLE_LINK2"/>
            <w:r w:rsidR="001A0DCE" w:rsidRPr="00623B9F">
              <w:rPr>
                <w:rFonts w:ascii="Arial Narrow" w:hAnsi="Arial Narrow" w:cs="Arial Narrow"/>
                <w:color w:val="000000" w:themeColor="text1"/>
              </w:rPr>
              <w:t xml:space="preserve">prostredníctvom Žiadosti o NFP. </w:t>
            </w:r>
          </w:p>
          <w:p w14:paraId="5ED7529D" w14:textId="4469373F" w:rsidR="00CD11C3" w:rsidRPr="00623B9F" w:rsidRDefault="001A0DCE" w:rsidP="000841D4">
            <w:pPr>
              <w:rPr>
                <w:rFonts w:ascii="Arial Narrow" w:hAnsi="Arial Narrow" w:cs="Arial Narrow"/>
                <w:color w:val="000000" w:themeColor="text1"/>
              </w:rPr>
            </w:pPr>
            <w:r w:rsidRPr="00623B9F">
              <w:rPr>
                <w:rFonts w:ascii="Arial Narrow" w:hAnsi="Arial Narrow" w:cs="Arial Narrow"/>
                <w:color w:val="000000" w:themeColor="text1"/>
              </w:rPr>
              <w:t xml:space="preserve">Hodnotiace kritéria </w:t>
            </w:r>
            <w:r w:rsidR="00CD11C3" w:rsidRPr="00623B9F">
              <w:rPr>
                <w:rFonts w:ascii="Arial Narrow" w:hAnsi="Arial Narrow" w:cs="Arial Narrow"/>
                <w:color w:val="000000" w:themeColor="text1"/>
              </w:rPr>
              <w:t>schválené Monitorovacím výborom pre OPII 2014 – 2020, sú zverejnené na webovom sídle SO OPII</w:t>
            </w:r>
            <w:hyperlink r:id="rId51" w:history="1"/>
            <w:bookmarkEnd w:id="23"/>
            <w:bookmarkEnd w:id="24"/>
            <w:r w:rsidR="00CD11C3" w:rsidRPr="00623B9F">
              <w:rPr>
                <w:rFonts w:ascii="Arial Narrow" w:hAnsi="Arial Narrow"/>
              </w:rPr>
              <w:t xml:space="preserve"> </w:t>
            </w:r>
            <w:hyperlink r:id="rId52" w:history="1">
              <w:r w:rsidR="00C13FED" w:rsidRPr="00623B9F">
                <w:rPr>
                  <w:rStyle w:val="Hypertextovprepojenie"/>
                  <w:rFonts w:ascii="Arial Narrow" w:hAnsi="Arial Narrow"/>
                </w:rPr>
                <w:t>www.mirri.gov.sk</w:t>
              </w:r>
            </w:hyperlink>
            <w:r w:rsidR="000841D4" w:rsidRPr="00623B9F">
              <w:rPr>
                <w:rFonts w:ascii="Arial Narrow" w:hAnsi="Arial Narrow"/>
              </w:rPr>
              <w:t xml:space="preserve">. </w:t>
            </w:r>
          </w:p>
        </w:tc>
      </w:tr>
      <w:tr w:rsidR="00CD11C3" w:rsidRPr="00623B9F" w14:paraId="188FC00B" w14:textId="77777777" w:rsidTr="00001144">
        <w:trPr>
          <w:trHeight w:val="649"/>
          <w:jc w:val="center"/>
        </w:trPr>
        <w:tc>
          <w:tcPr>
            <w:tcW w:w="788" w:type="dxa"/>
            <w:vMerge/>
          </w:tcPr>
          <w:p w14:paraId="7C9A49E3" w14:textId="77777777" w:rsidR="00CD11C3" w:rsidRPr="00623B9F" w:rsidRDefault="00CD11C3" w:rsidP="00CD11C3">
            <w:pPr>
              <w:rPr>
                <w:rFonts w:ascii="Arial Narrow" w:hAnsi="Arial Narrow"/>
                <w:b/>
                <w:szCs w:val="22"/>
              </w:rPr>
            </w:pPr>
          </w:p>
        </w:tc>
        <w:tc>
          <w:tcPr>
            <w:tcW w:w="3134" w:type="dxa"/>
            <w:vMerge/>
            <w:shd w:val="clear" w:color="auto" w:fill="FDE9D9" w:themeFill="accent6" w:themeFillTint="33"/>
          </w:tcPr>
          <w:p w14:paraId="461173CA" w14:textId="77777777" w:rsidR="00CD11C3" w:rsidRPr="00623B9F" w:rsidRDefault="00CD11C3" w:rsidP="00CD11C3">
            <w:pPr>
              <w:rPr>
                <w:rFonts w:ascii="Arial Narrow" w:hAnsi="Arial Narrow"/>
                <w:b/>
                <w:sz w:val="18"/>
                <w:szCs w:val="18"/>
              </w:rPr>
            </w:pPr>
          </w:p>
        </w:tc>
        <w:tc>
          <w:tcPr>
            <w:tcW w:w="6494" w:type="dxa"/>
            <w:gridSpan w:val="2"/>
            <w:tcBorders>
              <w:top w:val="nil"/>
            </w:tcBorders>
          </w:tcPr>
          <w:p w14:paraId="2693DCA2" w14:textId="77777777" w:rsidR="00CD11C3" w:rsidRPr="00623B9F" w:rsidRDefault="00CD11C3" w:rsidP="00CD11C3">
            <w:pPr>
              <w:pBdr>
                <w:top w:val="single" w:sz="4" w:space="1" w:color="auto"/>
              </w:pBdr>
              <w:rPr>
                <w:rFonts w:ascii="Arial Narrow" w:hAnsi="Arial Narrow" w:cs="Arial Narrow"/>
                <w:b/>
                <w:bCs/>
                <w:lang w:eastAsia="en-US"/>
              </w:rPr>
            </w:pPr>
            <w:r w:rsidRPr="00623B9F">
              <w:rPr>
                <w:rFonts w:ascii="Arial Narrow" w:hAnsi="Arial Narrow" w:cs="Arial Narrow"/>
                <w:b/>
                <w:bCs/>
                <w:u w:val="single"/>
              </w:rPr>
              <w:t>Forma preukázania</w:t>
            </w:r>
            <w:r w:rsidR="00AD3522" w:rsidRPr="00623B9F">
              <w:rPr>
                <w:rFonts w:ascii="Arial Narrow" w:hAnsi="Arial Narrow" w:cs="Arial Narrow"/>
                <w:b/>
                <w:bCs/>
                <w:u w:val="single"/>
              </w:rPr>
              <w:t xml:space="preserve"> zo strany žiadateľa</w:t>
            </w:r>
            <w:r w:rsidR="00DB3A6A" w:rsidRPr="00623B9F">
              <w:rPr>
                <w:rFonts w:ascii="Arial Narrow" w:hAnsi="Arial Narrow" w:cs="Arial Narrow"/>
                <w:b/>
                <w:bCs/>
                <w:u w:val="single"/>
              </w:rPr>
              <w:t>, spôsob overenia</w:t>
            </w:r>
            <w:r w:rsidR="00C13FED" w:rsidRPr="00623B9F">
              <w:rPr>
                <w:rFonts w:ascii="Arial Narrow" w:hAnsi="Arial Narrow" w:cs="Arial Narrow"/>
                <w:b/>
                <w:bCs/>
                <w:u w:val="single"/>
              </w:rPr>
              <w:t xml:space="preserve"> SO OPII</w:t>
            </w:r>
            <w:r w:rsidRPr="00623B9F">
              <w:rPr>
                <w:rFonts w:ascii="Arial Narrow" w:hAnsi="Arial Narrow" w:cs="Arial Narrow"/>
                <w:b/>
                <w:bCs/>
                <w:u w:val="single"/>
              </w:rPr>
              <w:t>:</w:t>
            </w:r>
            <w:r w:rsidRPr="00623B9F">
              <w:rPr>
                <w:rFonts w:ascii="Arial Narrow" w:hAnsi="Arial Narrow" w:cs="Arial Narrow"/>
                <w:b/>
                <w:bCs/>
              </w:rPr>
              <w:t xml:space="preserve"> </w:t>
            </w:r>
          </w:p>
          <w:p w14:paraId="1183FAF0" w14:textId="77777777" w:rsidR="00CD11C3" w:rsidRPr="00623B9F" w:rsidRDefault="00CD11C3" w:rsidP="00CD11C3">
            <w:pPr>
              <w:pBdr>
                <w:top w:val="single" w:sz="4" w:space="1" w:color="auto"/>
              </w:pBdr>
              <w:rPr>
                <w:rFonts w:ascii="Arial Narrow" w:hAnsi="Arial Narrow" w:cs="Arial Narrow"/>
                <w:b/>
                <w:bCs/>
              </w:rPr>
            </w:pPr>
            <w:r w:rsidRPr="00623B9F">
              <w:rPr>
                <w:rFonts w:ascii="Arial Narrow" w:hAnsi="Arial Narrow" w:cs="Arial Narrow"/>
                <w:b/>
                <w:bCs/>
              </w:rPr>
              <w:t>Žiadosť o</w:t>
            </w:r>
            <w:r w:rsidR="00DB3A6A" w:rsidRPr="00623B9F">
              <w:rPr>
                <w:rFonts w:ascii="Arial Narrow" w:hAnsi="Arial Narrow" w:cs="Arial Narrow"/>
                <w:b/>
                <w:bCs/>
              </w:rPr>
              <w:t> </w:t>
            </w:r>
            <w:r w:rsidRPr="00623B9F">
              <w:rPr>
                <w:rFonts w:ascii="Arial Narrow" w:hAnsi="Arial Narrow" w:cs="Arial Narrow"/>
                <w:b/>
                <w:bCs/>
              </w:rPr>
              <w:t>NFP</w:t>
            </w:r>
            <w:r w:rsidR="00DB3A6A" w:rsidRPr="00623B9F">
              <w:rPr>
                <w:rFonts w:ascii="Arial Narrow" w:hAnsi="Arial Narrow" w:cs="Arial Narrow"/>
                <w:b/>
                <w:bCs/>
              </w:rPr>
              <w:t>,</w:t>
            </w:r>
          </w:p>
          <w:p w14:paraId="69C028C2" w14:textId="0D75C17D" w:rsidR="00DB3A6A" w:rsidRPr="00623B9F" w:rsidRDefault="00E575DE" w:rsidP="00DB3A6A">
            <w:pPr>
              <w:spacing w:line="220" w:lineRule="exact"/>
              <w:ind w:right="74"/>
              <w:rPr>
                <w:rFonts w:ascii="Arial Narrow" w:hAnsi="Arial Narrow" w:cs="Arial Narrow"/>
                <w:b/>
                <w:spacing w:val="-1"/>
              </w:rPr>
            </w:pPr>
            <w:r w:rsidRPr="00623B9F">
              <w:rPr>
                <w:rFonts w:ascii="Arial Narrow" w:hAnsi="Arial Narrow" w:cs="Arial Narrow"/>
                <w:b/>
              </w:rPr>
              <w:t>P</w:t>
            </w:r>
            <w:r w:rsidRPr="00623B9F">
              <w:rPr>
                <w:rFonts w:ascii="Arial Narrow" w:hAnsi="Arial Narrow" w:cs="Arial Narrow"/>
                <w:b/>
                <w:spacing w:val="-2"/>
              </w:rPr>
              <w:t>r</w:t>
            </w:r>
            <w:r w:rsidRPr="00623B9F">
              <w:rPr>
                <w:rFonts w:ascii="Arial Narrow" w:hAnsi="Arial Narrow" w:cs="Arial Narrow"/>
                <w:b/>
                <w:spacing w:val="2"/>
              </w:rPr>
              <w:t>íl</w:t>
            </w:r>
            <w:r w:rsidRPr="00623B9F">
              <w:rPr>
                <w:rFonts w:ascii="Arial Narrow" w:hAnsi="Arial Narrow" w:cs="Arial Narrow"/>
                <w:b/>
              </w:rPr>
              <w:t>oha</w:t>
            </w:r>
            <w:r w:rsidRPr="00623B9F">
              <w:rPr>
                <w:rFonts w:ascii="Arial Narrow" w:hAnsi="Arial Narrow" w:cs="Arial Narrow"/>
                <w:b/>
                <w:spacing w:val="14"/>
              </w:rPr>
              <w:t xml:space="preserve"> </w:t>
            </w:r>
            <w:r w:rsidRPr="00623B9F">
              <w:rPr>
                <w:rFonts w:ascii="Arial Narrow" w:hAnsi="Arial Narrow" w:cs="Arial Narrow"/>
                <w:b/>
                <w:spacing w:val="-5"/>
              </w:rPr>
              <w:t>Ž</w:t>
            </w:r>
            <w:r w:rsidRPr="00623B9F">
              <w:rPr>
                <w:rFonts w:ascii="Arial Narrow" w:hAnsi="Arial Narrow" w:cs="Arial Narrow"/>
                <w:b/>
                <w:spacing w:val="2"/>
              </w:rPr>
              <w:t>i</w:t>
            </w:r>
            <w:r w:rsidRPr="00623B9F">
              <w:rPr>
                <w:rFonts w:ascii="Arial Narrow" w:hAnsi="Arial Narrow" w:cs="Arial Narrow"/>
                <w:b/>
                <w:spacing w:val="-1"/>
              </w:rPr>
              <w:t>a</w:t>
            </w:r>
            <w:r w:rsidRPr="00623B9F">
              <w:rPr>
                <w:rFonts w:ascii="Arial Narrow" w:hAnsi="Arial Narrow" w:cs="Arial Narrow"/>
                <w:b/>
              </w:rPr>
              <w:t>do</w:t>
            </w:r>
            <w:r w:rsidRPr="00623B9F">
              <w:rPr>
                <w:rFonts w:ascii="Arial Narrow" w:hAnsi="Arial Narrow" w:cs="Arial Narrow"/>
                <w:b/>
                <w:spacing w:val="-1"/>
              </w:rPr>
              <w:t>s</w:t>
            </w:r>
            <w:r w:rsidRPr="00623B9F">
              <w:rPr>
                <w:rFonts w:ascii="Arial Narrow" w:hAnsi="Arial Narrow" w:cs="Arial Narrow"/>
                <w:b/>
                <w:spacing w:val="-2"/>
              </w:rPr>
              <w:t>t</w:t>
            </w:r>
            <w:r w:rsidRPr="00623B9F">
              <w:rPr>
                <w:rFonts w:ascii="Arial Narrow" w:hAnsi="Arial Narrow" w:cs="Arial Narrow"/>
                <w:b/>
              </w:rPr>
              <w:t>i</w:t>
            </w:r>
            <w:r w:rsidRPr="00623B9F">
              <w:rPr>
                <w:rFonts w:ascii="Arial Narrow" w:hAnsi="Arial Narrow" w:cs="Arial Narrow"/>
                <w:b/>
                <w:spacing w:val="11"/>
              </w:rPr>
              <w:t xml:space="preserve"> </w:t>
            </w:r>
            <w:r w:rsidRPr="00623B9F">
              <w:rPr>
                <w:rFonts w:ascii="Arial Narrow" w:hAnsi="Arial Narrow" w:cs="Arial Narrow"/>
                <w:b/>
                <w:spacing w:val="-1"/>
              </w:rPr>
              <w:t>o</w:t>
            </w:r>
            <w:r w:rsidR="00AD3522" w:rsidRPr="00623B9F">
              <w:rPr>
                <w:rFonts w:ascii="Arial Narrow" w:hAnsi="Arial Narrow" w:cs="Arial Narrow"/>
                <w:b/>
                <w:spacing w:val="-1"/>
              </w:rPr>
              <w:t> </w:t>
            </w:r>
            <w:r w:rsidRPr="00623B9F">
              <w:rPr>
                <w:rFonts w:ascii="Arial Narrow" w:hAnsi="Arial Narrow" w:cs="Arial Narrow"/>
                <w:b/>
                <w:spacing w:val="-1"/>
              </w:rPr>
              <w:t>NFP</w:t>
            </w:r>
            <w:r w:rsidR="00AD3522" w:rsidRPr="00623B9F">
              <w:rPr>
                <w:rFonts w:ascii="Arial Narrow" w:hAnsi="Arial Narrow" w:cs="Arial Narrow"/>
                <w:b/>
                <w:spacing w:val="-1"/>
              </w:rPr>
              <w:t xml:space="preserve"> -</w:t>
            </w:r>
            <w:r w:rsidRPr="00623B9F">
              <w:rPr>
                <w:rFonts w:ascii="Arial Narrow" w:hAnsi="Arial Narrow" w:cs="Arial Narrow"/>
                <w:b/>
                <w:spacing w:val="-1"/>
              </w:rPr>
              <w:t xml:space="preserve"> </w:t>
            </w:r>
            <w:hyperlink w:anchor="TCOCBA" w:history="1">
              <w:r w:rsidR="001A0DCE" w:rsidRPr="00F7635B">
                <w:rPr>
                  <w:rStyle w:val="Hypertextovprepojenie"/>
                  <w:rFonts w:ascii="Arial Narrow" w:hAnsi="Arial Narrow" w:cs="Arial Narrow"/>
                  <w:b/>
                  <w:spacing w:val="-1"/>
                </w:rPr>
                <w:t>Analýza celkových nákladov na vlastníctvo (TCO)</w:t>
              </w:r>
            </w:hyperlink>
            <w:r w:rsidR="00001144">
              <w:rPr>
                <w:rStyle w:val="Hypertextovprepojenie"/>
                <w:rFonts w:cs="Arial Narrow"/>
                <w:b/>
                <w:spacing w:val="-1"/>
              </w:rPr>
              <w:t xml:space="preserve"> </w:t>
            </w:r>
            <w:r w:rsidR="00001144" w:rsidRPr="00623B9F">
              <w:rPr>
                <w:rFonts w:ascii="Arial Narrow" w:hAnsi="Arial Narrow" w:cs="Arial Narrow"/>
                <w:b/>
                <w:spacing w:val="-1"/>
              </w:rPr>
              <w:t xml:space="preserve">a </w:t>
            </w:r>
            <w:hyperlink w:anchor="TCOCBA" w:history="1">
              <w:r w:rsidR="00001144" w:rsidRPr="00443B5B">
                <w:rPr>
                  <w:rStyle w:val="Hypertextovprepojenie"/>
                  <w:rFonts w:ascii="Arial Narrow" w:hAnsi="Arial Narrow" w:cs="Arial Narrow"/>
                  <w:b/>
                  <w:spacing w:val="-1"/>
                </w:rPr>
                <w:t>Analýza nákladov a prínosov (CBA) (ak relevantné),</w:t>
              </w:r>
            </w:hyperlink>
            <w:r w:rsidR="00001144" w:rsidRPr="00623B9F">
              <w:rPr>
                <w:rFonts w:ascii="Arial Narrow" w:hAnsi="Arial Narrow" w:cs="Arial Narrow"/>
                <w:b/>
                <w:spacing w:val="-1"/>
              </w:rPr>
              <w:t xml:space="preserve"> </w:t>
            </w:r>
            <w:hyperlink w:anchor="TCOCBA" w:history="1">
              <w:r w:rsidR="006E5BF2" w:rsidRPr="006E5BF2">
                <w:rPr>
                  <w:rStyle w:val="Hypertextovprepojenie"/>
                  <w:rFonts w:ascii="Arial Narrow" w:hAnsi="Arial Narrow" w:cs="Arial Narrow"/>
                  <w:b/>
                  <w:spacing w:val="-1"/>
                </w:rPr>
                <w:t xml:space="preserve">Rozpočet </w:t>
              </w:r>
              <w:r w:rsidR="0096771D">
                <w:rPr>
                  <w:rStyle w:val="Hypertextovprepojenie"/>
                  <w:rFonts w:ascii="Arial Narrow" w:hAnsi="Arial Narrow" w:cs="Arial Narrow"/>
                  <w:b/>
                  <w:spacing w:val="-1"/>
                </w:rPr>
                <w:t xml:space="preserve">projektu </w:t>
              </w:r>
              <w:r w:rsidR="006E5BF2" w:rsidRPr="006E5BF2">
                <w:rPr>
                  <w:rStyle w:val="Hypertextovprepojenie"/>
                  <w:rFonts w:ascii="Arial Narrow" w:hAnsi="Arial Narrow" w:cs="Arial Narrow"/>
                  <w:b/>
                  <w:spacing w:val="-1"/>
                </w:rPr>
                <w:t>NFP</w:t>
              </w:r>
            </w:hyperlink>
            <w:r w:rsidR="00177F46" w:rsidRPr="00177F46">
              <w:rPr>
                <w:rStyle w:val="Odkaznapoznmkupodiarou"/>
                <w:rFonts w:ascii="Arial Narrow" w:hAnsi="Arial Narrow"/>
                <w:b/>
                <w:color w:val="0000FF"/>
                <w:spacing w:val="-1"/>
                <w:u w:val="single"/>
              </w:rPr>
              <w:footnoteReference w:id="31"/>
            </w:r>
            <w:r w:rsidR="001A0DCE" w:rsidRPr="00177F46">
              <w:rPr>
                <w:rFonts w:ascii="Arial Narrow" w:hAnsi="Arial Narrow" w:cs="Arial Narrow"/>
                <w:b/>
                <w:spacing w:val="-1"/>
              </w:rPr>
              <w:t xml:space="preserve"> </w:t>
            </w:r>
          </w:p>
          <w:p w14:paraId="751AD44F" w14:textId="68DFBD0D" w:rsidR="00CD11C3" w:rsidRDefault="00DB3A6A" w:rsidP="00001144">
            <w:pPr>
              <w:pageBreakBefore/>
              <w:rPr>
                <w:rFonts w:ascii="Arial Narrow" w:hAnsi="Arial Narrow"/>
              </w:rPr>
            </w:pPr>
            <w:r w:rsidRPr="00623B9F">
              <w:rPr>
                <w:rStyle w:val="Hypertextovprepojenie"/>
                <w:rFonts w:ascii="Arial Narrow" w:hAnsi="Arial Narrow" w:cs="Arial Narrow"/>
                <w:b/>
                <w:color w:val="auto"/>
                <w:u w:val="none"/>
                <w:lang w:eastAsia="en-US"/>
              </w:rPr>
              <w:lastRenderedPageBreak/>
              <w:t>Príloha Žiadosti o NFP</w:t>
            </w:r>
            <w:r w:rsidRPr="00623B9F">
              <w:rPr>
                <w:rStyle w:val="Hypertextovprepojenie"/>
                <w:rFonts w:ascii="Arial Narrow" w:hAnsi="Arial Narrow" w:cs="Arial Narrow"/>
                <w:color w:val="auto"/>
                <w:u w:val="none"/>
                <w:lang w:eastAsia="en-US"/>
              </w:rPr>
              <w:t xml:space="preserve"> - </w:t>
            </w:r>
            <w:hyperlink w:anchor="projektovy" w:history="1">
              <w:r w:rsidRPr="00F7635B">
                <w:rPr>
                  <w:rStyle w:val="Hypertextovprepojenie"/>
                  <w:rFonts w:ascii="Arial Narrow" w:hAnsi="Arial Narrow" w:cs="Arial Narrow"/>
                  <w:b/>
                  <w:color w:val="auto"/>
                  <w:spacing w:val="-1"/>
                  <w:u w:val="none"/>
                </w:rPr>
                <w:t xml:space="preserve">schválený </w:t>
              </w:r>
              <w:r w:rsidR="001774B8" w:rsidRPr="00F7635B">
                <w:rPr>
                  <w:rStyle w:val="Hypertextovprepojenie"/>
                  <w:rFonts w:ascii="Arial Narrow" w:hAnsi="Arial Narrow" w:cs="Arial Narrow"/>
                  <w:b/>
                  <w:spacing w:val="-1"/>
                </w:rPr>
                <w:t>P</w:t>
              </w:r>
              <w:r w:rsidRPr="00F7635B">
                <w:rPr>
                  <w:rStyle w:val="Hypertextovprepojenie"/>
                  <w:rFonts w:ascii="Arial Narrow" w:hAnsi="Arial Narrow" w:cs="Arial Narrow"/>
                  <w:b/>
                  <w:spacing w:val="-1"/>
                </w:rPr>
                <w:t>rojektový zámer a </w:t>
              </w:r>
              <w:r w:rsidR="001774B8" w:rsidRPr="00F7635B">
                <w:rPr>
                  <w:rStyle w:val="Hypertextovprepojenie"/>
                  <w:rFonts w:ascii="Arial Narrow" w:hAnsi="Arial Narrow" w:cs="Arial Narrow"/>
                  <w:b/>
                  <w:spacing w:val="-1"/>
                </w:rPr>
                <w:t>P</w:t>
              </w:r>
              <w:r w:rsidRPr="00F7635B">
                <w:rPr>
                  <w:rStyle w:val="Hypertextovprepojenie"/>
                  <w:rFonts w:ascii="Arial Narrow" w:hAnsi="Arial Narrow" w:cs="Arial Narrow"/>
                  <w:b/>
                  <w:spacing w:val="-1"/>
                </w:rPr>
                <w:t>rístup k projektu</w:t>
              </w:r>
              <w:r w:rsidRPr="00623B9F">
                <w:rPr>
                  <w:rFonts w:ascii="Arial Narrow" w:hAnsi="Arial Narrow" w:cs="Arial Narrow"/>
                  <w:b/>
                </w:rPr>
                <w:t xml:space="preserve"> </w:t>
              </w:r>
            </w:hyperlink>
            <w:r w:rsidRPr="00623B9F">
              <w:rPr>
                <w:rFonts w:ascii="Arial Narrow" w:hAnsi="Arial Narrow" w:cs="Arial Narrow"/>
                <w:b/>
              </w:rPr>
              <w:t xml:space="preserve">z </w:t>
            </w:r>
            <w:hyperlink r:id="rId53" w:history="1">
              <w:r w:rsidR="000D4697" w:rsidRPr="000D4697">
                <w:rPr>
                  <w:rStyle w:val="Hypertextovprepojenie"/>
                  <w:rFonts w:ascii="Arial Narrow" w:hAnsi="Arial Narrow" w:cs="Arial Narrow"/>
                  <w:b/>
                </w:rPr>
                <w:t>https://metais.vicepremier.gov.sk/</w:t>
              </w:r>
            </w:hyperlink>
            <w:r w:rsidR="00001144">
              <w:rPr>
                <w:rFonts w:ascii="Arial Narrow" w:hAnsi="Arial Narrow"/>
              </w:rPr>
              <w:t>,</w:t>
            </w:r>
          </w:p>
          <w:p w14:paraId="6A649661" w14:textId="1200EB58" w:rsidR="00001144" w:rsidRDefault="00001144" w:rsidP="001774B8">
            <w:pPr>
              <w:pageBreakBefore/>
              <w:spacing w:after="120"/>
              <w:rPr>
                <w:rFonts w:ascii="Arial Narrow" w:hAnsi="Arial Narrow"/>
              </w:rPr>
            </w:pPr>
            <w:r w:rsidRPr="00001144">
              <w:rPr>
                <w:rFonts w:ascii="Arial Narrow" w:hAnsi="Arial Narrow"/>
                <w:b/>
                <w:bCs/>
              </w:rPr>
              <w:t xml:space="preserve">Príloha Žiadosti o </w:t>
            </w:r>
            <w:r w:rsidRPr="00FE06A7">
              <w:rPr>
                <w:rFonts w:ascii="Arial Narrow" w:hAnsi="Arial Narrow"/>
                <w:b/>
                <w:bCs/>
              </w:rPr>
              <w:t>NFP -</w:t>
            </w:r>
            <w:r w:rsidR="00C6151D" w:rsidRPr="00FE06A7">
              <w:rPr>
                <w:rStyle w:val="Hypertextovprepojenie"/>
                <w:rFonts w:ascii="Arial Narrow" w:hAnsi="Arial Narrow"/>
                <w:b/>
                <w:bCs/>
              </w:rPr>
              <w:t xml:space="preserve"> </w:t>
            </w:r>
            <w:hyperlink w:anchor="benchmark" w:history="1">
              <w:r w:rsidR="00C6151D" w:rsidRPr="00FE06A7">
                <w:rPr>
                  <w:rStyle w:val="Hypertextovprepojenie"/>
                  <w:rFonts w:ascii="Arial Narrow" w:hAnsi="Arial Narrow" w:cs="Arial Narrow"/>
                  <w:b/>
                </w:rPr>
                <w:t>UX KPI hárok</w:t>
              </w:r>
            </w:hyperlink>
            <w:r w:rsidR="00C6151D" w:rsidRPr="00001144">
              <w:rPr>
                <w:rFonts w:ascii="Arial Narrow" w:hAnsi="Arial Narrow"/>
                <w:b/>
                <w:vertAlign w:val="superscript"/>
              </w:rPr>
              <w:t xml:space="preserve"> </w:t>
            </w:r>
            <w:r w:rsidRPr="00001144">
              <w:rPr>
                <w:rFonts w:ascii="Arial Narrow" w:hAnsi="Arial Narrow"/>
                <w:b/>
                <w:vertAlign w:val="superscript"/>
              </w:rPr>
              <w:footnoteReference w:id="32"/>
            </w:r>
            <w:r>
              <w:rPr>
                <w:rFonts w:ascii="Arial Narrow" w:hAnsi="Arial Narrow"/>
                <w:b/>
                <w:bCs/>
              </w:rPr>
              <w:t xml:space="preserve"> (</w:t>
            </w:r>
            <w:hyperlink w:anchor="prilohy" w:history="1">
              <w:r w:rsidRPr="00177F46">
                <w:rPr>
                  <w:rStyle w:val="Hypertextovprepojenie"/>
                  <w:rFonts w:ascii="Arial Narrow" w:hAnsi="Arial Narrow"/>
                  <w:b/>
                  <w:bCs/>
                </w:rPr>
                <w:t xml:space="preserve">príloha č. </w:t>
              </w:r>
              <w:r w:rsidR="00177F46" w:rsidRPr="00177F46">
                <w:rPr>
                  <w:rStyle w:val="Hypertextovprepojenie"/>
                  <w:rFonts w:ascii="Arial Narrow" w:hAnsi="Arial Narrow"/>
                  <w:b/>
                  <w:bCs/>
                </w:rPr>
                <w:t>7</w:t>
              </w:r>
              <w:r w:rsidRPr="00177F46">
                <w:rPr>
                  <w:rStyle w:val="Hypertextovprepojenie"/>
                  <w:rFonts w:ascii="Arial Narrow" w:hAnsi="Arial Narrow"/>
                  <w:b/>
                  <w:bCs/>
                </w:rPr>
                <w:t xml:space="preserve"> výzvy</w:t>
              </w:r>
            </w:hyperlink>
            <w:r>
              <w:rPr>
                <w:rFonts w:ascii="Arial Narrow" w:hAnsi="Arial Narrow"/>
                <w:b/>
                <w:bCs/>
              </w:rPr>
              <w:t>)</w:t>
            </w:r>
            <w:r w:rsidR="00177F46">
              <w:rPr>
                <w:rFonts w:ascii="Arial Narrow" w:hAnsi="Arial Narrow"/>
                <w:b/>
                <w:bCs/>
              </w:rPr>
              <w:t>.</w:t>
            </w:r>
          </w:p>
          <w:p w14:paraId="2EFE014C" w14:textId="77777777" w:rsidR="00EA4BAF" w:rsidRPr="00EA4BAF" w:rsidRDefault="00EA4BAF" w:rsidP="001871EF">
            <w:pPr>
              <w:pageBreakBefore/>
              <w:pBdr>
                <w:top w:val="single" w:sz="4" w:space="1" w:color="auto"/>
              </w:pBdr>
              <w:shd w:val="clear" w:color="auto" w:fill="EAF1DD" w:themeFill="accent3" w:themeFillTint="33"/>
              <w:rPr>
                <w:rFonts w:ascii="Arial Narrow" w:hAnsi="Arial Narrow"/>
                <w:b/>
              </w:rPr>
            </w:pPr>
            <w:r w:rsidRPr="00EA4BAF">
              <w:rPr>
                <w:rFonts w:ascii="Arial Narrow" w:hAnsi="Arial Narrow"/>
                <w:b/>
              </w:rPr>
              <w:t>Upozornenie:</w:t>
            </w:r>
          </w:p>
          <w:p w14:paraId="71F67FBF" w14:textId="0EABB26E" w:rsidR="00EA4BAF" w:rsidRPr="00623B9F" w:rsidRDefault="00EA4BAF" w:rsidP="006E5BF2">
            <w:pPr>
              <w:pageBreakBefore/>
              <w:pBdr>
                <w:top w:val="single" w:sz="4" w:space="1" w:color="auto"/>
              </w:pBdr>
              <w:shd w:val="clear" w:color="auto" w:fill="EAF1DD" w:themeFill="accent3" w:themeFillTint="33"/>
              <w:rPr>
                <w:rFonts w:ascii="Arial Narrow" w:hAnsi="Arial Narrow" w:cs="Arial Narrow"/>
              </w:rPr>
            </w:pPr>
            <w:r w:rsidRPr="00F7635B">
              <w:rPr>
                <w:rFonts w:ascii="Arial Narrow" w:hAnsi="Arial Narrow"/>
                <w:b/>
              </w:rPr>
              <w:t>Podmienky oprávnenosti výdavkov</w:t>
            </w:r>
            <w:r>
              <w:rPr>
                <w:rFonts w:ascii="Arial Narrow" w:hAnsi="Arial Narrow"/>
              </w:rPr>
              <w:t xml:space="preserve"> ako aj odkaz na spôsob </w:t>
            </w:r>
            <w:r w:rsidRPr="006E5BF2">
              <w:rPr>
                <w:rFonts w:ascii="Arial Narrow" w:hAnsi="Arial Narrow"/>
                <w:b/>
              </w:rPr>
              <w:t>vypracovania TCO</w:t>
            </w:r>
            <w:r w:rsidR="006E5BF2">
              <w:rPr>
                <w:rFonts w:ascii="Arial Narrow" w:hAnsi="Arial Narrow"/>
              </w:rPr>
              <w:t xml:space="preserve">, </w:t>
            </w:r>
            <w:r w:rsidR="00001144" w:rsidRPr="00001144">
              <w:rPr>
                <w:rFonts w:ascii="Arial Narrow" w:hAnsi="Arial Narrow"/>
                <w:b/>
              </w:rPr>
              <w:t>CBA</w:t>
            </w:r>
            <w:r w:rsidR="00001144">
              <w:rPr>
                <w:rFonts w:ascii="Arial Narrow" w:hAnsi="Arial Narrow"/>
              </w:rPr>
              <w:t xml:space="preserve">, </w:t>
            </w:r>
            <w:r w:rsidR="006E5BF2" w:rsidRPr="006E5BF2">
              <w:rPr>
                <w:rFonts w:ascii="Arial Narrow" w:hAnsi="Arial Narrow"/>
                <w:b/>
              </w:rPr>
              <w:t xml:space="preserve">Rozpočtu </w:t>
            </w:r>
            <w:r w:rsidR="0096771D">
              <w:rPr>
                <w:rFonts w:ascii="Arial Narrow" w:hAnsi="Arial Narrow"/>
                <w:b/>
              </w:rPr>
              <w:t xml:space="preserve">projektu </w:t>
            </w:r>
            <w:r w:rsidR="006E5BF2" w:rsidRPr="006E5BF2">
              <w:rPr>
                <w:rFonts w:ascii="Arial Narrow" w:hAnsi="Arial Narrow"/>
                <w:b/>
              </w:rPr>
              <w:t>NFP</w:t>
            </w:r>
            <w:r>
              <w:rPr>
                <w:rFonts w:ascii="Arial Narrow" w:hAnsi="Arial Narrow"/>
              </w:rPr>
              <w:t xml:space="preserve"> sú uvedené v časti výzvy </w:t>
            </w:r>
            <w:hyperlink w:anchor="overovanieopravnen" w:history="1">
              <w:r w:rsidRPr="00EA4BAF">
                <w:rPr>
                  <w:rStyle w:val="Hypertextovprepojenie"/>
                  <w:rFonts w:ascii="Arial Narrow" w:hAnsi="Arial Narrow"/>
                  <w:b/>
                  <w:bCs/>
                </w:rPr>
                <w:t>3.1 Overovanie oprávnenosti výdavkov</w:t>
              </w:r>
            </w:hyperlink>
            <w:r>
              <w:rPr>
                <w:rFonts w:ascii="Arial Narrow" w:hAnsi="Arial Narrow"/>
              </w:rPr>
              <w:t>.</w:t>
            </w:r>
          </w:p>
        </w:tc>
      </w:tr>
      <w:tr w:rsidR="00CD11C3" w:rsidRPr="00623B9F" w14:paraId="3DAFA005" w14:textId="77777777" w:rsidTr="00985753">
        <w:trPr>
          <w:trHeight w:hRule="exact" w:val="679"/>
          <w:jc w:val="center"/>
        </w:trPr>
        <w:tc>
          <w:tcPr>
            <w:tcW w:w="10416" w:type="dxa"/>
            <w:gridSpan w:val="4"/>
            <w:shd w:val="clear" w:color="auto" w:fill="FDE9D9" w:themeFill="accent6" w:themeFillTint="33"/>
            <w:vAlign w:val="center"/>
          </w:tcPr>
          <w:p w14:paraId="5DC730FF" w14:textId="77777777" w:rsidR="00CD11C3" w:rsidRPr="00623B9F" w:rsidRDefault="008B02C3" w:rsidP="00CD11C3">
            <w:pPr>
              <w:rPr>
                <w:rFonts w:ascii="Arial Narrow" w:hAnsi="Arial Narrow" w:cs="Arial Narrow"/>
                <w:b/>
                <w:bCs/>
                <w:sz w:val="24"/>
                <w:szCs w:val="24"/>
              </w:rPr>
            </w:pPr>
            <w:r w:rsidRPr="00623B9F">
              <w:rPr>
                <w:rFonts w:ascii="Arial Narrow" w:hAnsi="Arial Narrow" w:cs="Arial Narrow"/>
                <w:sz w:val="24"/>
                <w:szCs w:val="24"/>
              </w:rPr>
              <w:lastRenderedPageBreak/>
              <w:t xml:space="preserve">2.5 </w:t>
            </w:r>
            <w:r w:rsidR="00CD11C3" w:rsidRPr="00623B9F">
              <w:rPr>
                <w:rFonts w:ascii="Arial Narrow" w:hAnsi="Arial Narrow" w:cs="Arial Narrow"/>
                <w:sz w:val="24"/>
                <w:szCs w:val="24"/>
              </w:rPr>
              <w:t>Kategória podmienok poskytnutia príspevku:</w:t>
            </w:r>
            <w:r w:rsidR="00CD11C3" w:rsidRPr="00623B9F">
              <w:rPr>
                <w:rFonts w:ascii="Arial Narrow" w:hAnsi="Arial Narrow"/>
                <w:sz w:val="24"/>
                <w:szCs w:val="24"/>
              </w:rPr>
              <w:t xml:space="preserve"> </w:t>
            </w:r>
            <w:r w:rsidR="00CD11C3" w:rsidRPr="00623B9F">
              <w:rPr>
                <w:rFonts w:ascii="Arial Narrow" w:hAnsi="Arial Narrow" w:cs="Arial Narrow"/>
                <w:b/>
                <w:bCs/>
                <w:sz w:val="24"/>
                <w:szCs w:val="24"/>
              </w:rPr>
              <w:t xml:space="preserve">PODMIENKY POSKYTNUTIA PRÍSPEVKU VYPLÝVAJÚCE Z OSOBITNÝCH PREDPISOV </w:t>
            </w:r>
          </w:p>
        </w:tc>
      </w:tr>
      <w:tr w:rsidR="004329DF" w:rsidRPr="00623B9F" w14:paraId="3007F359" w14:textId="77777777" w:rsidTr="005315E5">
        <w:trPr>
          <w:trHeight w:hRule="exact" w:val="451"/>
          <w:jc w:val="center"/>
        </w:trPr>
        <w:tc>
          <w:tcPr>
            <w:tcW w:w="3922" w:type="dxa"/>
            <w:gridSpan w:val="2"/>
          </w:tcPr>
          <w:p w14:paraId="159AC38D" w14:textId="77777777" w:rsidR="004329DF" w:rsidRPr="00623B9F" w:rsidRDefault="004329DF" w:rsidP="000229EF">
            <w:pPr>
              <w:rPr>
                <w:rFonts w:ascii="Arial Narrow" w:hAnsi="Arial Narrow" w:cs="Arial Narrow"/>
                <w:b/>
              </w:rPr>
            </w:pPr>
            <w:r w:rsidRPr="00623B9F">
              <w:rPr>
                <w:rFonts w:ascii="Arial Narrow" w:hAnsi="Arial Narrow" w:cs="Arial Narrow"/>
                <w:b/>
              </w:rPr>
              <w:t>Znenie podmienky poskytnutia príspevku</w:t>
            </w:r>
          </w:p>
        </w:tc>
        <w:tc>
          <w:tcPr>
            <w:tcW w:w="6494" w:type="dxa"/>
            <w:gridSpan w:val="2"/>
          </w:tcPr>
          <w:p w14:paraId="6D4CA2A1" w14:textId="77777777" w:rsidR="004329DF" w:rsidRPr="00623B9F" w:rsidRDefault="004329DF" w:rsidP="000229EF">
            <w:pPr>
              <w:rPr>
                <w:rFonts w:ascii="Arial Narrow" w:hAnsi="Arial Narrow" w:cs="Arial Narrow"/>
                <w:b/>
              </w:rPr>
            </w:pPr>
            <w:r w:rsidRPr="00623B9F">
              <w:rPr>
                <w:rFonts w:ascii="Arial Narrow" w:hAnsi="Arial Narrow" w:cs="Arial Narrow"/>
                <w:b/>
              </w:rPr>
              <w:t xml:space="preserve">Popis podmienky poskytnutia príspevku a spôsob formy jej overenia na preukázanie jej splnenia </w:t>
            </w:r>
          </w:p>
        </w:tc>
      </w:tr>
      <w:tr w:rsidR="00CD11C3" w:rsidRPr="00623B9F" w14:paraId="4D0F0E3E" w14:textId="77777777" w:rsidTr="00790520">
        <w:trPr>
          <w:trHeight w:val="487"/>
          <w:jc w:val="center"/>
        </w:trPr>
        <w:tc>
          <w:tcPr>
            <w:tcW w:w="788" w:type="dxa"/>
            <w:vMerge w:val="restart"/>
          </w:tcPr>
          <w:p w14:paraId="3C0F76B9" w14:textId="77777777" w:rsidR="00CD11C3" w:rsidRPr="00623B9F" w:rsidRDefault="00CD11C3" w:rsidP="00D865F7">
            <w:pPr>
              <w:pStyle w:val="Odsekzoznamu"/>
              <w:numPr>
                <w:ilvl w:val="0"/>
                <w:numId w:val="35"/>
              </w:numPr>
              <w:ind w:left="0" w:firstLine="0"/>
              <w:jc w:val="center"/>
              <w:rPr>
                <w:rFonts w:ascii="Arial Narrow" w:hAnsi="Arial Narrow" w:cs="Arial Narrow"/>
                <w:b/>
                <w:bCs/>
              </w:rPr>
            </w:pPr>
          </w:p>
        </w:tc>
        <w:tc>
          <w:tcPr>
            <w:tcW w:w="3134" w:type="dxa"/>
            <w:vMerge w:val="restart"/>
            <w:shd w:val="clear" w:color="auto" w:fill="FDE9D9" w:themeFill="accent6" w:themeFillTint="33"/>
          </w:tcPr>
          <w:p w14:paraId="384A656F" w14:textId="77777777" w:rsidR="00CD11C3" w:rsidRPr="00623B9F" w:rsidRDefault="00CD11C3" w:rsidP="000D61B4">
            <w:pPr>
              <w:rPr>
                <w:rFonts w:ascii="Arial Narrow" w:hAnsi="Arial Narrow" w:cs="Arial Narrow"/>
                <w:b/>
                <w:bCs/>
              </w:rPr>
            </w:pPr>
            <w:r w:rsidRPr="00623B9F">
              <w:rPr>
                <w:rFonts w:ascii="Arial Narrow" w:hAnsi="Arial Narrow" w:cs="Arial Narrow"/>
                <w:b/>
                <w:color w:val="000000"/>
              </w:rPr>
              <w:t xml:space="preserve">Podmienka neporušenia zákazu nelegálneho zamestnávania štátneho príslušníka tretej krajiny za obdobie </w:t>
            </w:r>
            <w:r w:rsidR="00C13FED" w:rsidRPr="00623B9F">
              <w:rPr>
                <w:rFonts w:ascii="Arial Narrow" w:hAnsi="Arial Narrow" w:cs="Arial Narrow"/>
                <w:b/>
                <w:color w:val="000000"/>
              </w:rPr>
              <w:t>3</w:t>
            </w:r>
            <w:r w:rsidRPr="00623B9F">
              <w:rPr>
                <w:rFonts w:ascii="Arial Narrow" w:hAnsi="Arial Narrow" w:cs="Arial Narrow"/>
                <w:b/>
                <w:color w:val="000000"/>
              </w:rPr>
              <w:t xml:space="preserve"> rokov predchádzajúcich podaniu Žiadosti o NFP </w:t>
            </w:r>
          </w:p>
        </w:tc>
        <w:tc>
          <w:tcPr>
            <w:tcW w:w="6494" w:type="dxa"/>
            <w:gridSpan w:val="2"/>
            <w:shd w:val="clear" w:color="auto" w:fill="ECF1F6"/>
          </w:tcPr>
          <w:p w14:paraId="19221F14" w14:textId="77777777" w:rsidR="00CD11C3" w:rsidRPr="00623B9F" w:rsidRDefault="00CD11C3" w:rsidP="00C13FED">
            <w:pPr>
              <w:rPr>
                <w:rFonts w:ascii="Arial Narrow" w:hAnsi="Arial Narrow" w:cs="Arial Narrow"/>
              </w:rPr>
            </w:pPr>
            <w:r w:rsidRPr="00623B9F">
              <w:rPr>
                <w:rFonts w:ascii="Arial Narrow" w:hAnsi="Arial Narrow" w:cs="Arial Narrow"/>
              </w:rPr>
              <w:t>Žiadateľ neporušil zákaz nelegálneho zamestnávania</w:t>
            </w:r>
            <w:r w:rsidR="004478BA" w:rsidRPr="00623B9F">
              <w:rPr>
                <w:rStyle w:val="Odkaznapoznmkupodiarou"/>
                <w:rFonts w:ascii="Arial Narrow" w:hAnsi="Arial Narrow" w:cs="Arial Narrow"/>
              </w:rPr>
              <w:footnoteReference w:id="33"/>
            </w:r>
            <w:r w:rsidRPr="00623B9F">
              <w:rPr>
                <w:rFonts w:ascii="Arial Narrow" w:hAnsi="Arial Narrow" w:cs="Arial Narrow"/>
              </w:rPr>
              <w:t xml:space="preserve"> štátneho príslušníka tretej krajiny za obdobie </w:t>
            </w:r>
            <w:r w:rsidR="00C13FED" w:rsidRPr="00623B9F">
              <w:rPr>
                <w:rFonts w:ascii="Arial Narrow" w:hAnsi="Arial Narrow" w:cs="Arial Narrow"/>
              </w:rPr>
              <w:t>3</w:t>
            </w:r>
            <w:r w:rsidRPr="00623B9F">
              <w:rPr>
                <w:rFonts w:ascii="Arial Narrow" w:hAnsi="Arial Narrow" w:cs="Arial Narrow"/>
              </w:rPr>
              <w:t xml:space="preserve"> rokov predchádzajúcich podaniu Žiadosti o NFP.</w:t>
            </w:r>
          </w:p>
        </w:tc>
      </w:tr>
      <w:tr w:rsidR="00CD11C3" w:rsidRPr="00623B9F" w14:paraId="025D485A" w14:textId="77777777" w:rsidTr="00790520">
        <w:trPr>
          <w:trHeight w:val="634"/>
          <w:jc w:val="center"/>
        </w:trPr>
        <w:tc>
          <w:tcPr>
            <w:tcW w:w="788" w:type="dxa"/>
            <w:vMerge/>
          </w:tcPr>
          <w:p w14:paraId="55A24168" w14:textId="77777777" w:rsidR="00CD11C3" w:rsidRPr="00623B9F" w:rsidRDefault="00CD11C3" w:rsidP="00CD11C3">
            <w:pPr>
              <w:rPr>
                <w:rFonts w:ascii="Arial Narrow" w:hAnsi="Arial Narrow"/>
                <w:b/>
                <w:szCs w:val="22"/>
              </w:rPr>
            </w:pPr>
          </w:p>
        </w:tc>
        <w:tc>
          <w:tcPr>
            <w:tcW w:w="3134" w:type="dxa"/>
            <w:vMerge/>
            <w:shd w:val="clear" w:color="auto" w:fill="FDE9D9" w:themeFill="accent6" w:themeFillTint="33"/>
          </w:tcPr>
          <w:p w14:paraId="4CB4074D" w14:textId="77777777" w:rsidR="00CD11C3" w:rsidRPr="00623B9F" w:rsidRDefault="00CD11C3" w:rsidP="00CD11C3">
            <w:pPr>
              <w:rPr>
                <w:rFonts w:ascii="Arial Narrow" w:hAnsi="Arial Narrow"/>
                <w:b/>
                <w:szCs w:val="18"/>
              </w:rPr>
            </w:pPr>
          </w:p>
        </w:tc>
        <w:tc>
          <w:tcPr>
            <w:tcW w:w="6494" w:type="dxa"/>
            <w:gridSpan w:val="2"/>
          </w:tcPr>
          <w:p w14:paraId="3188EA9E" w14:textId="77777777" w:rsidR="00CD11C3" w:rsidRPr="00623B9F" w:rsidRDefault="00CD11C3" w:rsidP="00CD11C3">
            <w:pPr>
              <w:tabs>
                <w:tab w:val="left" w:pos="238"/>
              </w:tabs>
              <w:rPr>
                <w:rFonts w:ascii="Arial Narrow" w:hAnsi="Arial Narrow" w:cs="Arial Narrow"/>
                <w:b/>
                <w:bCs/>
                <w:u w:val="single"/>
              </w:rPr>
            </w:pPr>
            <w:r w:rsidRPr="00623B9F">
              <w:rPr>
                <w:rFonts w:ascii="Arial Narrow" w:hAnsi="Arial Narrow" w:cs="Arial Narrow"/>
                <w:b/>
                <w:u w:val="single"/>
              </w:rPr>
              <w:t>Forma preukázania</w:t>
            </w:r>
            <w:r w:rsidR="00C13FED" w:rsidRPr="00623B9F">
              <w:rPr>
                <w:rFonts w:ascii="Arial Narrow" w:hAnsi="Arial Narrow" w:cs="Arial Narrow"/>
                <w:b/>
                <w:u w:val="single"/>
              </w:rPr>
              <w:t xml:space="preserve"> zo strany žiadateľa</w:t>
            </w:r>
            <w:r w:rsidRPr="00623B9F">
              <w:rPr>
                <w:rFonts w:ascii="Arial Narrow" w:hAnsi="Arial Narrow" w:cs="Arial Narrow"/>
                <w:b/>
                <w:u w:val="single"/>
              </w:rPr>
              <w:t xml:space="preserve">: </w:t>
            </w:r>
          </w:p>
          <w:p w14:paraId="6C9D7A79" w14:textId="77777777" w:rsidR="00CD11C3" w:rsidRPr="00623B9F" w:rsidRDefault="00CD11C3" w:rsidP="00CD11C3">
            <w:pPr>
              <w:rPr>
                <w:rFonts w:ascii="Arial Narrow" w:hAnsi="Arial Narrow" w:cs="Arial Narrow"/>
                <w:b/>
                <w:bCs/>
              </w:rPr>
            </w:pPr>
            <w:r w:rsidRPr="00623B9F">
              <w:rPr>
                <w:rFonts w:ascii="Arial Narrow" w:hAnsi="Arial Narrow" w:cs="Arial Narrow"/>
                <w:b/>
              </w:rPr>
              <w:t>Žiadosť o</w:t>
            </w:r>
            <w:r w:rsidR="00C13FED" w:rsidRPr="00623B9F">
              <w:rPr>
                <w:rFonts w:ascii="Arial Narrow" w:hAnsi="Arial Narrow" w:cs="Arial Narrow"/>
                <w:b/>
              </w:rPr>
              <w:t> </w:t>
            </w:r>
            <w:r w:rsidRPr="00623B9F">
              <w:rPr>
                <w:rFonts w:ascii="Arial Narrow" w:hAnsi="Arial Narrow" w:cs="Arial Narrow"/>
                <w:b/>
              </w:rPr>
              <w:t>NFP</w:t>
            </w:r>
            <w:r w:rsidR="00C13FED" w:rsidRPr="00623B9F">
              <w:rPr>
                <w:rFonts w:ascii="Arial Narrow" w:hAnsi="Arial Narrow" w:cs="Arial Narrow"/>
                <w:b/>
              </w:rPr>
              <w:t xml:space="preserve"> -</w:t>
            </w:r>
            <w:r w:rsidRPr="00623B9F">
              <w:rPr>
                <w:rFonts w:ascii="Arial Narrow" w:hAnsi="Arial Narrow" w:cs="Arial Narrow"/>
                <w:b/>
              </w:rPr>
              <w:t xml:space="preserve"> tab. č. 15 Čestné vyhlásenie žiadateľa </w:t>
            </w:r>
          </w:p>
          <w:p w14:paraId="7070744E" w14:textId="77777777" w:rsidR="00CD11C3" w:rsidRPr="00623B9F" w:rsidRDefault="00CD11C3" w:rsidP="00CD11C3">
            <w:pPr>
              <w:widowControl w:val="0"/>
              <w:autoSpaceDE w:val="0"/>
              <w:autoSpaceDN w:val="0"/>
              <w:adjustRightInd w:val="0"/>
              <w:spacing w:line="60" w:lineRule="atLeast"/>
              <w:rPr>
                <w:rFonts w:ascii="Arial Narrow" w:hAnsi="Arial Narrow" w:cs="Arial Narrow"/>
                <w:b/>
                <w:bCs/>
                <w:sz w:val="10"/>
                <w:szCs w:val="10"/>
                <w:u w:val="single"/>
              </w:rPr>
            </w:pPr>
          </w:p>
          <w:p w14:paraId="252ADA62" w14:textId="77777777" w:rsidR="00CD11C3" w:rsidRPr="00623B9F" w:rsidRDefault="00CD11C3" w:rsidP="00CD11C3">
            <w:pPr>
              <w:widowControl w:val="0"/>
              <w:autoSpaceDE w:val="0"/>
              <w:autoSpaceDN w:val="0"/>
              <w:adjustRightInd w:val="0"/>
              <w:spacing w:line="60" w:lineRule="atLeast"/>
              <w:rPr>
                <w:rFonts w:ascii="Arial Narrow" w:hAnsi="Arial Narrow" w:cs="Arial Narrow"/>
                <w:b/>
              </w:rPr>
            </w:pPr>
            <w:r w:rsidRPr="00623B9F">
              <w:rPr>
                <w:rFonts w:ascii="Arial Narrow" w:hAnsi="Arial Narrow" w:cs="Arial Narrow"/>
                <w:b/>
                <w:u w:val="single"/>
              </w:rPr>
              <w:t>Spôsob overenia</w:t>
            </w:r>
            <w:r w:rsidR="00C13FED" w:rsidRPr="00623B9F">
              <w:rPr>
                <w:rFonts w:ascii="Arial Narrow" w:hAnsi="Arial Narrow" w:cs="Arial Narrow"/>
                <w:b/>
                <w:u w:val="single"/>
              </w:rPr>
              <w:t xml:space="preserve"> SO OPII</w:t>
            </w:r>
            <w:r w:rsidRPr="00623B9F">
              <w:rPr>
                <w:rFonts w:ascii="Arial Narrow" w:hAnsi="Arial Narrow" w:cs="Arial Narrow"/>
                <w:b/>
                <w:u w:val="single"/>
              </w:rPr>
              <w:t>:</w:t>
            </w:r>
            <w:r w:rsidRPr="00623B9F">
              <w:rPr>
                <w:rFonts w:ascii="Arial Narrow" w:hAnsi="Arial Narrow" w:cs="Arial Narrow"/>
                <w:b/>
              </w:rPr>
              <w:t xml:space="preserve"> </w:t>
            </w:r>
          </w:p>
          <w:p w14:paraId="7808B9CA" w14:textId="77777777" w:rsidR="00CD11C3" w:rsidRPr="00623B9F" w:rsidRDefault="00CD11C3" w:rsidP="00C13FED">
            <w:pPr>
              <w:widowControl w:val="0"/>
              <w:autoSpaceDE w:val="0"/>
              <w:autoSpaceDN w:val="0"/>
              <w:adjustRightInd w:val="0"/>
              <w:spacing w:line="60" w:lineRule="atLeast"/>
              <w:rPr>
                <w:rStyle w:val="Hypertextovprepojenie"/>
                <w:rFonts w:ascii="Arial Narrow" w:hAnsi="Arial Narrow" w:cs="Arial Narrow"/>
                <w:b/>
              </w:rPr>
            </w:pPr>
            <w:r w:rsidRPr="00623B9F">
              <w:rPr>
                <w:rFonts w:ascii="Arial Narrow" w:hAnsi="Arial Narrow" w:cs="Arial Narrow"/>
                <w:b/>
              </w:rPr>
              <w:t>ITMS2014+,</w:t>
            </w:r>
            <w:r w:rsidRPr="00623B9F">
              <w:rPr>
                <w:rStyle w:val="Hypertextovprepojenie"/>
                <w:rFonts w:ascii="Arial Narrow" w:hAnsi="Arial Narrow" w:cs="Arial Narrow"/>
                <w:b/>
              </w:rPr>
              <w:t xml:space="preserve"> </w:t>
            </w:r>
            <w:hyperlink r:id="rId54" w:history="1">
              <w:r w:rsidRPr="00623B9F">
                <w:rPr>
                  <w:rStyle w:val="Hypertextovprepojenie"/>
                  <w:rFonts w:ascii="Arial Narrow" w:hAnsi="Arial Narrow" w:cs="Arial Narrow"/>
                  <w:b/>
                </w:rPr>
                <w:t>https://www.ip.gov.sk/app/registerNZ/</w:t>
              </w:r>
            </w:hyperlink>
            <w:r w:rsidRPr="00623B9F">
              <w:rPr>
                <w:rStyle w:val="Hypertextovprepojenie"/>
                <w:rFonts w:ascii="Arial Narrow" w:hAnsi="Arial Narrow" w:cs="Arial Narrow"/>
                <w:b/>
              </w:rPr>
              <w:t>.</w:t>
            </w:r>
          </w:p>
          <w:p w14:paraId="01CC7292" w14:textId="77777777" w:rsidR="00264275" w:rsidRPr="00623B9F" w:rsidRDefault="00264275" w:rsidP="00C13FED">
            <w:pPr>
              <w:widowControl w:val="0"/>
              <w:autoSpaceDE w:val="0"/>
              <w:autoSpaceDN w:val="0"/>
              <w:adjustRightInd w:val="0"/>
              <w:spacing w:line="60" w:lineRule="atLeast"/>
              <w:rPr>
                <w:rStyle w:val="Hypertextovprepojenie"/>
                <w:rFonts w:ascii="Arial Narrow" w:hAnsi="Arial Narrow" w:cs="Arial Narrow"/>
                <w:b/>
              </w:rPr>
            </w:pPr>
          </w:p>
          <w:p w14:paraId="1B540C01" w14:textId="77777777" w:rsidR="00264275" w:rsidRPr="00623B9F" w:rsidRDefault="00264275" w:rsidP="00264275">
            <w:pPr>
              <w:widowControl w:val="0"/>
              <w:autoSpaceDE w:val="0"/>
              <w:autoSpaceDN w:val="0"/>
              <w:adjustRightInd w:val="0"/>
              <w:spacing w:line="60" w:lineRule="atLeast"/>
              <w:rPr>
                <w:rFonts w:ascii="Arial Narrow" w:hAnsi="Arial Narrow" w:cs="Arial Narrow"/>
              </w:rPr>
            </w:pPr>
            <w:r w:rsidRPr="00623B9F">
              <w:rPr>
                <w:rFonts w:ascii="Arial Narrow" w:hAnsi="Arial Narrow" w:cs="Arial Narrow"/>
                <w:b/>
              </w:rPr>
              <w:t>Odporúčame žiadateľom</w:t>
            </w:r>
            <w:r w:rsidRPr="00623B9F">
              <w:rPr>
                <w:rFonts w:ascii="Arial Narrow" w:hAnsi="Arial Narrow" w:cs="Arial Narrow"/>
              </w:rPr>
              <w:t>, aby si pred predložením Žiadosti o NFP overili správnosť údajov vo vyššie uvedenom verejnom registre a v prípade nepravdivých údajov zabezpečili relevantné kroky na ich úpravu ešte pred predložením Žiadosti o NFP.</w:t>
            </w:r>
          </w:p>
        </w:tc>
      </w:tr>
      <w:tr w:rsidR="004478BA" w:rsidRPr="00623B9F" w14:paraId="22977EC0" w14:textId="77777777" w:rsidTr="00790520">
        <w:trPr>
          <w:trHeight w:val="634"/>
          <w:jc w:val="center"/>
        </w:trPr>
        <w:tc>
          <w:tcPr>
            <w:tcW w:w="788" w:type="dxa"/>
            <w:vMerge w:val="restart"/>
          </w:tcPr>
          <w:p w14:paraId="4FAD61D6" w14:textId="77777777" w:rsidR="004478BA" w:rsidRPr="00623B9F" w:rsidRDefault="004478BA" w:rsidP="00D865F7">
            <w:pPr>
              <w:pStyle w:val="Odsekzoznamu"/>
              <w:numPr>
                <w:ilvl w:val="0"/>
                <w:numId w:val="35"/>
              </w:numPr>
              <w:ind w:left="0" w:firstLine="0"/>
              <w:jc w:val="center"/>
              <w:rPr>
                <w:rFonts w:ascii="Arial Narrow" w:hAnsi="Arial Narrow"/>
                <w:b/>
                <w:szCs w:val="22"/>
              </w:rPr>
            </w:pPr>
          </w:p>
        </w:tc>
        <w:tc>
          <w:tcPr>
            <w:tcW w:w="3134" w:type="dxa"/>
            <w:vMerge w:val="restart"/>
            <w:shd w:val="clear" w:color="auto" w:fill="FDE9D9" w:themeFill="accent6" w:themeFillTint="33"/>
          </w:tcPr>
          <w:p w14:paraId="498F30FA" w14:textId="77777777" w:rsidR="004478BA" w:rsidRPr="00623B9F" w:rsidRDefault="004478BA" w:rsidP="004329DF">
            <w:pPr>
              <w:rPr>
                <w:rFonts w:ascii="Arial Narrow" w:hAnsi="Arial Narrow"/>
                <w:b/>
                <w:szCs w:val="18"/>
              </w:rPr>
            </w:pPr>
            <w:bookmarkStart w:id="25" w:name="podmienkaSP"/>
            <w:r w:rsidRPr="00623B9F">
              <w:rPr>
                <w:rFonts w:ascii="Arial Narrow" w:hAnsi="Arial Narrow" w:cs="Arial Narrow"/>
                <w:b/>
                <w:color w:val="000000"/>
              </w:rPr>
              <w:t>Podmienk</w:t>
            </w:r>
            <w:r w:rsidR="004329DF" w:rsidRPr="00623B9F">
              <w:rPr>
                <w:rFonts w:ascii="Arial Narrow" w:hAnsi="Arial Narrow" w:cs="Arial Narrow"/>
                <w:b/>
                <w:color w:val="000000"/>
              </w:rPr>
              <w:t>a</w:t>
            </w:r>
            <w:r w:rsidRPr="00623B9F">
              <w:rPr>
                <w:rFonts w:ascii="Arial Narrow" w:hAnsi="Arial Narrow" w:cs="Arial Narrow"/>
                <w:b/>
                <w:color w:val="000000"/>
              </w:rPr>
              <w:t xml:space="preserve"> týkajúc</w:t>
            </w:r>
            <w:r w:rsidR="004329DF" w:rsidRPr="00623B9F">
              <w:rPr>
                <w:rFonts w:ascii="Arial Narrow" w:hAnsi="Arial Narrow" w:cs="Arial Narrow"/>
                <w:b/>
                <w:color w:val="000000"/>
              </w:rPr>
              <w:t>a</w:t>
            </w:r>
            <w:r w:rsidRPr="00623B9F">
              <w:rPr>
                <w:rFonts w:ascii="Arial Narrow" w:hAnsi="Arial Narrow" w:cs="Arial Narrow"/>
                <w:b/>
                <w:color w:val="000000"/>
              </w:rPr>
              <w:t xml:space="preserve"> sa štátnej pomoci a vyplývajúc</w:t>
            </w:r>
            <w:r w:rsidR="004329DF" w:rsidRPr="00623B9F">
              <w:rPr>
                <w:rFonts w:ascii="Arial Narrow" w:hAnsi="Arial Narrow" w:cs="Arial Narrow"/>
                <w:b/>
                <w:color w:val="000000"/>
              </w:rPr>
              <w:t>a</w:t>
            </w:r>
            <w:r w:rsidRPr="00623B9F">
              <w:rPr>
                <w:rFonts w:ascii="Arial Narrow" w:hAnsi="Arial Narrow" w:cs="Arial Narrow"/>
                <w:b/>
                <w:color w:val="000000"/>
              </w:rPr>
              <w:t xml:space="preserve"> zo schém štátnej pomoci/pomoci de minimis</w:t>
            </w:r>
            <w:bookmarkEnd w:id="25"/>
          </w:p>
        </w:tc>
        <w:tc>
          <w:tcPr>
            <w:tcW w:w="6494" w:type="dxa"/>
            <w:gridSpan w:val="2"/>
            <w:shd w:val="clear" w:color="auto" w:fill="ECF1F6"/>
          </w:tcPr>
          <w:p w14:paraId="1556B652" w14:textId="77777777" w:rsidR="004329DF" w:rsidRPr="00623B9F" w:rsidRDefault="004329DF" w:rsidP="004329DF">
            <w:pPr>
              <w:tabs>
                <w:tab w:val="left" w:pos="238"/>
              </w:tabs>
              <w:spacing w:after="120"/>
              <w:rPr>
                <w:rFonts w:ascii="Arial Narrow" w:hAnsi="Arial Narrow" w:cs="Arial Narrow"/>
              </w:rPr>
            </w:pPr>
            <w:r w:rsidRPr="00623B9F">
              <w:rPr>
                <w:rFonts w:ascii="Arial Narrow" w:hAnsi="Arial Narrow" w:cs="Arial Narrow"/>
                <w:b/>
              </w:rPr>
              <w:t>Oprávnené aktivity tak, ako sú stanovené touto výzvou, nie sú poskytovaním štátnej pomoci a teda vo vzťahu k oprávneným aktivitám sa neuplatňujú pravidlá štátnej pomoci.</w:t>
            </w:r>
            <w:r w:rsidRPr="00623B9F">
              <w:rPr>
                <w:rFonts w:ascii="Arial Narrow" w:hAnsi="Arial Narrow" w:cs="Arial Narrow"/>
              </w:rPr>
              <w:t xml:space="preserve"> </w:t>
            </w:r>
          </w:p>
          <w:p w14:paraId="3A9D36EA" w14:textId="77777777" w:rsidR="004329DF" w:rsidRPr="00623B9F" w:rsidRDefault="004329DF" w:rsidP="004329DF">
            <w:pPr>
              <w:tabs>
                <w:tab w:val="left" w:pos="238"/>
              </w:tabs>
              <w:spacing w:after="120"/>
              <w:rPr>
                <w:rFonts w:ascii="Arial Narrow" w:hAnsi="Arial Narrow" w:cs="Arial Narrow"/>
              </w:rPr>
            </w:pPr>
            <w:r w:rsidRPr="000D4697">
              <w:rPr>
                <w:rFonts w:ascii="Arial Narrow" w:hAnsi="Arial Narrow" w:cs="Arial Narrow"/>
                <w:b/>
              </w:rPr>
              <w:t>Ak žiadateľ/prijímateľ uvedené pravidlo poruší</w:t>
            </w:r>
            <w:r w:rsidRPr="00623B9F">
              <w:rPr>
                <w:rFonts w:ascii="Arial Narrow" w:hAnsi="Arial Narrow" w:cs="Arial Narrow"/>
              </w:rPr>
              <w:t xml:space="preserve"> a nezachová striktne charakter svojho projektu, ktorý svojimi aktivitami nepredstavuje štátnu pomoc, </w:t>
            </w:r>
            <w:r w:rsidRPr="000D4697">
              <w:rPr>
                <w:rFonts w:ascii="Arial Narrow" w:hAnsi="Arial Narrow" w:cs="Arial Narrow"/>
                <w:b/>
              </w:rPr>
              <w:t xml:space="preserve">nesie za svoje konanie plnú právnu zodpovednosť </w:t>
            </w:r>
            <w:r w:rsidRPr="00623B9F">
              <w:rPr>
                <w:rFonts w:ascii="Arial Narrow" w:hAnsi="Arial Narrow" w:cs="Arial Narrow"/>
              </w:rPr>
              <w:t xml:space="preserve">v súvislosti s porušením pravidiel týkajúcich sa štátnej pomoci. </w:t>
            </w:r>
          </w:p>
          <w:p w14:paraId="3C5081A7" w14:textId="77777777" w:rsidR="004329DF" w:rsidRPr="00623B9F" w:rsidRDefault="004329DF" w:rsidP="004329DF">
            <w:pPr>
              <w:tabs>
                <w:tab w:val="left" w:pos="238"/>
              </w:tabs>
              <w:spacing w:after="120"/>
              <w:rPr>
                <w:rFonts w:ascii="Arial Narrow" w:hAnsi="Arial Narrow" w:cs="Arial Narrow"/>
              </w:rPr>
            </w:pPr>
            <w:r w:rsidRPr="000D4697">
              <w:rPr>
                <w:rFonts w:ascii="Arial Narrow" w:hAnsi="Arial Narrow" w:cs="Arial Narrow"/>
                <w:b/>
              </w:rPr>
              <w:t>Žiadateľ/prijímateľ zároveň berie na vedomie</w:t>
            </w:r>
            <w:r w:rsidRPr="00623B9F">
              <w:rPr>
                <w:rFonts w:ascii="Arial Narrow" w:hAnsi="Arial Narrow" w:cs="Arial Narrow"/>
              </w:rPr>
              <w:t xml:space="preserv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778ACAEB" w14:textId="59B7F510" w:rsidR="000D4697" w:rsidRPr="00623B9F" w:rsidRDefault="004329DF" w:rsidP="00001144">
            <w:pPr>
              <w:tabs>
                <w:tab w:val="left" w:pos="238"/>
              </w:tabs>
              <w:spacing w:after="120"/>
              <w:rPr>
                <w:rFonts w:ascii="Arial Narrow" w:hAnsi="Arial Narrow" w:cs="Arial Narrow"/>
              </w:rPr>
            </w:pPr>
            <w:r w:rsidRPr="000D4697">
              <w:rPr>
                <w:rFonts w:ascii="Arial Narrow" w:hAnsi="Arial Narrow" w:cs="Arial Narrow"/>
                <w:b/>
              </w:rPr>
              <w:t>Žiadateľ/prijímateľ si je zároveň vedomý</w:t>
            </w:r>
            <w:r w:rsidRPr="00623B9F">
              <w:rPr>
                <w:rFonts w:ascii="Arial Narrow" w:hAnsi="Arial Narrow" w:cs="Arial Narrow"/>
              </w:rPr>
              <w:t xml:space="preserve">, že štátnou pomocou sa v tejto súvislosti rozumie každá pomoc v akejkoľvek forme, ktorú poskytuje na podnikanie alebo v súvislosti s ním </w:t>
            </w:r>
            <w:r w:rsidR="000D4697">
              <w:rPr>
                <w:rFonts w:ascii="Arial Narrow" w:hAnsi="Arial Narrow" w:cs="Arial Narrow"/>
              </w:rPr>
              <w:t>SO OPII</w:t>
            </w:r>
            <w:r w:rsidRPr="00623B9F">
              <w:rPr>
                <w:rFonts w:ascii="Arial Narrow" w:hAnsi="Arial Narrow" w:cs="Arial Narrow"/>
              </w:rPr>
              <w:t xml:space="preserve"> priamo alebo nepriamo z prostriedkov štátneho rozpočtu, zo svojho rozpočtu alebo z vlastných zdrojov podniku, pričom však nezáleží na právnej forme žiadateľa/prijímateľa a spôsobe jeho financovania.</w:t>
            </w:r>
          </w:p>
        </w:tc>
      </w:tr>
      <w:tr w:rsidR="004478BA" w:rsidRPr="00623B9F" w14:paraId="0337B32E" w14:textId="77777777" w:rsidTr="00790520">
        <w:trPr>
          <w:trHeight w:val="465"/>
          <w:jc w:val="center"/>
        </w:trPr>
        <w:tc>
          <w:tcPr>
            <w:tcW w:w="788" w:type="dxa"/>
            <w:vMerge/>
          </w:tcPr>
          <w:p w14:paraId="28E65C73" w14:textId="77777777" w:rsidR="004478BA" w:rsidRPr="00623B9F" w:rsidRDefault="004478BA" w:rsidP="00D865F7">
            <w:pPr>
              <w:pStyle w:val="Odsekzoznamu"/>
              <w:numPr>
                <w:ilvl w:val="0"/>
                <w:numId w:val="35"/>
              </w:numPr>
              <w:ind w:left="0" w:firstLine="0"/>
              <w:jc w:val="center"/>
              <w:rPr>
                <w:rFonts w:ascii="Arial Narrow" w:hAnsi="Arial Narrow"/>
                <w:b/>
                <w:szCs w:val="22"/>
              </w:rPr>
            </w:pPr>
          </w:p>
        </w:tc>
        <w:tc>
          <w:tcPr>
            <w:tcW w:w="3134" w:type="dxa"/>
            <w:vMerge/>
            <w:shd w:val="clear" w:color="auto" w:fill="FDE9D9" w:themeFill="accent6" w:themeFillTint="33"/>
          </w:tcPr>
          <w:p w14:paraId="2875734F" w14:textId="77777777" w:rsidR="004478BA" w:rsidRPr="00623B9F" w:rsidRDefault="004478BA" w:rsidP="00CD11C3">
            <w:pPr>
              <w:rPr>
                <w:rFonts w:ascii="Arial Narrow" w:hAnsi="Arial Narrow" w:cs="Arial Narrow"/>
                <w:b/>
                <w:color w:val="000000"/>
              </w:rPr>
            </w:pPr>
          </w:p>
        </w:tc>
        <w:tc>
          <w:tcPr>
            <w:tcW w:w="6494" w:type="dxa"/>
            <w:gridSpan w:val="2"/>
          </w:tcPr>
          <w:p w14:paraId="3CD554C6" w14:textId="77777777" w:rsidR="004329DF" w:rsidRPr="00623B9F" w:rsidRDefault="004329DF" w:rsidP="004329DF">
            <w:pPr>
              <w:tabs>
                <w:tab w:val="left" w:pos="238"/>
              </w:tabs>
              <w:rPr>
                <w:rFonts w:ascii="Arial Narrow" w:hAnsi="Arial Narrow" w:cs="Arial Narrow"/>
                <w:b/>
                <w:bCs/>
                <w:u w:val="single"/>
              </w:rPr>
            </w:pPr>
            <w:r w:rsidRPr="00623B9F">
              <w:rPr>
                <w:rFonts w:ascii="Arial Narrow" w:hAnsi="Arial Narrow" w:cs="Arial Narrow"/>
                <w:b/>
                <w:u w:val="single"/>
              </w:rPr>
              <w:t xml:space="preserve">Forma preukázania zo strany žiadateľa: </w:t>
            </w:r>
          </w:p>
          <w:p w14:paraId="339A1112" w14:textId="0DB08935" w:rsidR="00001144" w:rsidRPr="00001144" w:rsidRDefault="00001144" w:rsidP="005315E5">
            <w:pPr>
              <w:tabs>
                <w:tab w:val="left" w:pos="238"/>
              </w:tabs>
              <w:spacing w:after="120"/>
              <w:rPr>
                <w:rFonts w:ascii="Arial Narrow" w:hAnsi="Arial Narrow" w:cs="Arial Narrow"/>
                <w:b/>
              </w:rPr>
            </w:pPr>
            <w:r w:rsidRPr="00001144">
              <w:rPr>
                <w:rFonts w:ascii="Arial Narrow" w:hAnsi="Arial Narrow" w:cs="Arial Narrow"/>
                <w:b/>
              </w:rPr>
              <w:t>Nevyžaduje sa</w:t>
            </w:r>
          </w:p>
          <w:p w14:paraId="4CD0A0DF" w14:textId="3862711C" w:rsidR="00B0001C" w:rsidRPr="00B0001C" w:rsidRDefault="00B0001C" w:rsidP="00B0001C">
            <w:pPr>
              <w:tabs>
                <w:tab w:val="left" w:pos="238"/>
              </w:tabs>
              <w:rPr>
                <w:rFonts w:ascii="Arial Narrow" w:hAnsi="Arial Narrow" w:cs="Arial Narrow"/>
                <w:b/>
                <w:u w:val="single"/>
              </w:rPr>
            </w:pPr>
            <w:r w:rsidRPr="00B0001C">
              <w:rPr>
                <w:rFonts w:ascii="Arial Narrow" w:hAnsi="Arial Narrow" w:cs="Arial Narrow"/>
                <w:b/>
                <w:u w:val="single"/>
              </w:rPr>
              <w:t xml:space="preserve">Spôsob overenia: </w:t>
            </w:r>
          </w:p>
          <w:p w14:paraId="506D1126" w14:textId="766EE6AE" w:rsidR="004478BA" w:rsidRPr="00001144" w:rsidRDefault="00001144" w:rsidP="00267EA7">
            <w:pPr>
              <w:tabs>
                <w:tab w:val="left" w:pos="238"/>
              </w:tabs>
              <w:rPr>
                <w:rFonts w:ascii="Arial Narrow" w:hAnsi="Arial Narrow" w:cs="Arial Narrow"/>
                <w:b/>
              </w:rPr>
            </w:pPr>
            <w:r w:rsidRPr="00001144">
              <w:rPr>
                <w:rFonts w:ascii="Arial Narrow" w:hAnsi="Arial Narrow" w:cs="Arial Narrow"/>
                <w:b/>
              </w:rPr>
              <w:t>Nevyžaduje sa</w:t>
            </w:r>
          </w:p>
        </w:tc>
      </w:tr>
      <w:tr w:rsidR="00CD11C3" w:rsidRPr="00623B9F" w14:paraId="09ED256A" w14:textId="77777777" w:rsidTr="00985753">
        <w:trPr>
          <w:trHeight w:hRule="exact" w:val="569"/>
          <w:jc w:val="center"/>
        </w:trPr>
        <w:tc>
          <w:tcPr>
            <w:tcW w:w="10416" w:type="dxa"/>
            <w:gridSpan w:val="4"/>
            <w:shd w:val="clear" w:color="auto" w:fill="FDE9D9" w:themeFill="accent6" w:themeFillTint="33"/>
            <w:vAlign w:val="center"/>
          </w:tcPr>
          <w:p w14:paraId="0AE18D0F" w14:textId="77777777" w:rsidR="00CD11C3" w:rsidRPr="00623B9F" w:rsidRDefault="008B02C3" w:rsidP="00CD11C3">
            <w:pPr>
              <w:rPr>
                <w:rFonts w:ascii="Arial Narrow" w:hAnsi="Arial Narrow" w:cs="Arial Narrow"/>
              </w:rPr>
            </w:pPr>
            <w:r w:rsidRPr="00623B9F">
              <w:rPr>
                <w:rFonts w:ascii="Arial Narrow" w:hAnsi="Arial Narrow" w:cs="Arial Narrow"/>
                <w:sz w:val="24"/>
                <w:szCs w:val="24"/>
              </w:rPr>
              <w:t xml:space="preserve">2.6 </w:t>
            </w:r>
            <w:r w:rsidR="00CD11C3" w:rsidRPr="00623B9F">
              <w:rPr>
                <w:rFonts w:ascii="Arial Narrow" w:hAnsi="Arial Narrow" w:cs="Arial Narrow"/>
                <w:sz w:val="24"/>
                <w:szCs w:val="24"/>
              </w:rPr>
              <w:t xml:space="preserve">Kategória podmienok poskytnutia príspevku: </w:t>
            </w:r>
            <w:r w:rsidR="00CD11C3" w:rsidRPr="00623B9F">
              <w:rPr>
                <w:rFonts w:ascii="Arial Narrow" w:hAnsi="Arial Narrow" w:cs="Arial Narrow"/>
                <w:b/>
                <w:bCs/>
                <w:sz w:val="24"/>
                <w:szCs w:val="24"/>
              </w:rPr>
              <w:t>ĎALŠIE PODMIENKY POSKYTNUTIA PRÍSPEVKU</w:t>
            </w:r>
          </w:p>
        </w:tc>
      </w:tr>
      <w:tr w:rsidR="00CD11C3" w:rsidRPr="00623B9F" w14:paraId="34302CCC" w14:textId="77777777" w:rsidTr="00790520">
        <w:trPr>
          <w:trHeight w:hRule="exact" w:val="525"/>
          <w:jc w:val="center"/>
        </w:trPr>
        <w:tc>
          <w:tcPr>
            <w:tcW w:w="3922" w:type="dxa"/>
            <w:gridSpan w:val="2"/>
          </w:tcPr>
          <w:p w14:paraId="69C0F703" w14:textId="77777777" w:rsidR="00CD11C3" w:rsidRPr="00623B9F" w:rsidRDefault="00CD11C3" w:rsidP="00CD11C3">
            <w:pPr>
              <w:rPr>
                <w:rFonts w:ascii="Arial Narrow" w:hAnsi="Arial Narrow" w:cs="Arial Narrow"/>
                <w:b/>
              </w:rPr>
            </w:pPr>
            <w:r w:rsidRPr="00623B9F">
              <w:rPr>
                <w:rFonts w:ascii="Arial Narrow" w:hAnsi="Arial Narrow" w:cs="Arial Narrow"/>
                <w:b/>
              </w:rPr>
              <w:t>Znenie podmienky poskytnutia príspevku</w:t>
            </w:r>
          </w:p>
        </w:tc>
        <w:tc>
          <w:tcPr>
            <w:tcW w:w="6494" w:type="dxa"/>
            <w:gridSpan w:val="2"/>
          </w:tcPr>
          <w:p w14:paraId="2AD122C8" w14:textId="77777777" w:rsidR="00CD11C3" w:rsidRPr="00623B9F" w:rsidRDefault="00CD11C3" w:rsidP="00CD11C3">
            <w:pPr>
              <w:rPr>
                <w:rFonts w:ascii="Arial Narrow" w:hAnsi="Arial Narrow" w:cs="Arial Narrow"/>
                <w:b/>
              </w:rPr>
            </w:pPr>
            <w:r w:rsidRPr="00623B9F">
              <w:rPr>
                <w:rFonts w:ascii="Arial Narrow" w:hAnsi="Arial Narrow" w:cs="Arial Narrow"/>
                <w:b/>
              </w:rPr>
              <w:t xml:space="preserve">Popis podmienky poskytnutia príspevku a spôsob formy jej overenia na preukázanie jej splnenia </w:t>
            </w:r>
          </w:p>
        </w:tc>
      </w:tr>
      <w:tr w:rsidR="00CD11C3" w:rsidRPr="00623B9F" w14:paraId="6F7318DB" w14:textId="77777777" w:rsidTr="00790520">
        <w:trPr>
          <w:cantSplit/>
          <w:trHeight w:val="1028"/>
          <w:jc w:val="center"/>
        </w:trPr>
        <w:tc>
          <w:tcPr>
            <w:tcW w:w="788" w:type="dxa"/>
            <w:vMerge w:val="restart"/>
          </w:tcPr>
          <w:p w14:paraId="3733554B" w14:textId="77777777" w:rsidR="00CD11C3" w:rsidRPr="00623B9F" w:rsidRDefault="00CD11C3" w:rsidP="00D865F7">
            <w:pPr>
              <w:pStyle w:val="Odsekzoznamu"/>
              <w:numPr>
                <w:ilvl w:val="0"/>
                <w:numId w:val="35"/>
              </w:numPr>
              <w:ind w:left="0" w:firstLine="0"/>
              <w:jc w:val="center"/>
              <w:rPr>
                <w:rFonts w:ascii="Arial Narrow" w:hAnsi="Arial Narrow"/>
                <w:b/>
                <w:szCs w:val="22"/>
              </w:rPr>
            </w:pPr>
          </w:p>
        </w:tc>
        <w:tc>
          <w:tcPr>
            <w:tcW w:w="3134" w:type="dxa"/>
            <w:vMerge w:val="restart"/>
            <w:shd w:val="clear" w:color="auto" w:fill="FDE9D9" w:themeFill="accent6" w:themeFillTint="33"/>
          </w:tcPr>
          <w:p w14:paraId="475BE727" w14:textId="77777777" w:rsidR="00CD11C3" w:rsidRPr="00623B9F" w:rsidRDefault="00CD11C3" w:rsidP="00CD11C3">
            <w:pPr>
              <w:rPr>
                <w:rFonts w:ascii="Arial Narrow" w:hAnsi="Arial Narrow" w:cs="Arial Narrow"/>
                <w:b/>
                <w:bCs/>
              </w:rPr>
            </w:pPr>
            <w:r w:rsidRPr="00623B9F">
              <w:rPr>
                <w:rFonts w:ascii="Arial Narrow" w:hAnsi="Arial Narrow" w:cs="Arial Narrow"/>
                <w:b/>
                <w:bCs/>
              </w:rPr>
              <w:t>Podmienka oprávnenosti z hľadiska súladu s horizontálnymi princípmi</w:t>
            </w:r>
          </w:p>
        </w:tc>
        <w:tc>
          <w:tcPr>
            <w:tcW w:w="6494" w:type="dxa"/>
            <w:gridSpan w:val="2"/>
            <w:shd w:val="clear" w:color="auto" w:fill="ECF1F6"/>
          </w:tcPr>
          <w:p w14:paraId="2BBF92E5" w14:textId="77777777" w:rsidR="00CD11C3" w:rsidRPr="00623B9F" w:rsidRDefault="00CD11C3" w:rsidP="00CD11C3">
            <w:pPr>
              <w:rPr>
                <w:rFonts w:ascii="Arial Narrow" w:hAnsi="Arial Narrow" w:cs="Arial Narrow"/>
              </w:rPr>
            </w:pPr>
            <w:r w:rsidRPr="00623B9F">
              <w:rPr>
                <w:rFonts w:ascii="Arial Narrow" w:hAnsi="Arial Narrow" w:cs="Arial Narrow"/>
              </w:rPr>
              <w:t>Projekt, ktorý je predmetom Žiadosti o NFP musí byť v súlade s horizontálnymi princípmi udržateľný rozvoj (HP UR) podporujúcim zelené verejné obstarávanie</w:t>
            </w:r>
            <w:r w:rsidRPr="00623B9F">
              <w:rPr>
                <w:rStyle w:val="Odkaznapoznmkupodiarou"/>
                <w:rFonts w:ascii="Arial Narrow" w:hAnsi="Arial Narrow" w:cs="Arial Narrow"/>
              </w:rPr>
              <w:footnoteReference w:id="34"/>
            </w:r>
            <w:r w:rsidRPr="00623B9F">
              <w:rPr>
                <w:rFonts w:ascii="Arial Narrow" w:hAnsi="Arial Narrow" w:cs="Arial Narrow"/>
              </w:rPr>
              <w:t xml:space="preserve"> a rovnosť mužov a žien a nediskriminácia (HP RMŽaND), ktoré sú definované v Partnerskej dohode SR na roky 2014 – 2020 a v čl. 7 a 8 všeobecného nariadenia</w:t>
            </w:r>
            <w:r w:rsidRPr="00623B9F">
              <w:rPr>
                <w:rStyle w:val="Odkaznapoznmkupodiarou"/>
                <w:rFonts w:ascii="Arial Narrow" w:hAnsi="Arial Narrow" w:cs="Arial Narrow"/>
              </w:rPr>
              <w:footnoteReference w:id="35"/>
            </w:r>
            <w:r w:rsidRPr="00623B9F">
              <w:rPr>
                <w:rFonts w:ascii="Arial Narrow" w:hAnsi="Arial Narrow" w:cs="Arial Narrow"/>
              </w:rPr>
              <w:t>.</w:t>
            </w:r>
          </w:p>
        </w:tc>
      </w:tr>
      <w:tr w:rsidR="00CD11C3" w:rsidRPr="00623B9F" w14:paraId="46BA3271" w14:textId="77777777" w:rsidTr="00790520">
        <w:trPr>
          <w:cantSplit/>
          <w:trHeight w:val="769"/>
          <w:jc w:val="center"/>
        </w:trPr>
        <w:tc>
          <w:tcPr>
            <w:tcW w:w="788" w:type="dxa"/>
            <w:vMerge/>
            <w:vAlign w:val="center"/>
          </w:tcPr>
          <w:p w14:paraId="2D8D7635" w14:textId="77777777" w:rsidR="00CD11C3" w:rsidRPr="00623B9F" w:rsidRDefault="00CD11C3" w:rsidP="001871EF">
            <w:pPr>
              <w:pStyle w:val="Odsekzoznamu"/>
              <w:numPr>
                <w:ilvl w:val="0"/>
                <w:numId w:val="26"/>
              </w:numPr>
              <w:ind w:left="360"/>
              <w:jc w:val="center"/>
              <w:rPr>
                <w:rFonts w:ascii="Arial Narrow" w:hAnsi="Arial Narrow"/>
                <w:b/>
                <w:szCs w:val="22"/>
              </w:rPr>
            </w:pPr>
          </w:p>
        </w:tc>
        <w:tc>
          <w:tcPr>
            <w:tcW w:w="3134" w:type="dxa"/>
            <w:vMerge/>
            <w:shd w:val="clear" w:color="auto" w:fill="FDE9D9" w:themeFill="accent6" w:themeFillTint="33"/>
          </w:tcPr>
          <w:p w14:paraId="26FC916B" w14:textId="77777777" w:rsidR="00CD11C3" w:rsidRPr="00623B9F" w:rsidRDefault="00CD11C3" w:rsidP="00CD11C3">
            <w:pPr>
              <w:rPr>
                <w:rFonts w:ascii="Arial Narrow" w:hAnsi="Arial Narrow"/>
                <w:b/>
                <w:sz w:val="18"/>
                <w:szCs w:val="18"/>
              </w:rPr>
            </w:pPr>
          </w:p>
        </w:tc>
        <w:tc>
          <w:tcPr>
            <w:tcW w:w="6494" w:type="dxa"/>
            <w:gridSpan w:val="2"/>
          </w:tcPr>
          <w:p w14:paraId="347DBCAF" w14:textId="401A5F5F" w:rsidR="00EF0D51" w:rsidRPr="008B476D" w:rsidRDefault="00EF0D51" w:rsidP="00EF0D51">
            <w:pPr>
              <w:shd w:val="clear" w:color="auto" w:fill="EAF1DD" w:themeFill="accent3" w:themeFillTint="33"/>
              <w:rPr>
                <w:rFonts w:ascii="Arial Narrow" w:hAnsi="Arial Narrow" w:cs="Arial Narrow"/>
                <w:bCs/>
              </w:rPr>
            </w:pPr>
            <w:r w:rsidRPr="008B476D">
              <w:rPr>
                <w:rFonts w:ascii="Arial Narrow" w:hAnsi="Arial Narrow" w:cs="Arial Narrow"/>
                <w:bCs/>
              </w:rPr>
              <w:t>Pri realizácií aktivít projektu zameraných na sprístupňovanie eGov služieb je potrebné aby žiadateľ dodržal zásady prístupnosti pre osoby so zdravotným postihnutím, tak ako je uvedené v článku 9 Dohovoru OSN o právach osôb so zdravotným postihnutím a vyhláškou Ministerstva investícií, regionálneho rozvoja a informatizácie Slovenskej republiky č. 78/2020 Z. z. o štandardoch pre informačné technológie verejnej správy.</w:t>
            </w:r>
          </w:p>
          <w:p w14:paraId="42637842" w14:textId="6AFC67E8" w:rsidR="00CD11C3" w:rsidRPr="00623B9F" w:rsidRDefault="00CD11C3" w:rsidP="00CD11C3">
            <w:pPr>
              <w:rPr>
                <w:rFonts w:ascii="Arial Narrow" w:hAnsi="Arial Narrow" w:cs="Arial Narrow"/>
                <w:b/>
                <w:bCs/>
              </w:rPr>
            </w:pPr>
            <w:r w:rsidRPr="00623B9F">
              <w:rPr>
                <w:rFonts w:ascii="Arial Narrow" w:hAnsi="Arial Narrow" w:cs="Arial Narrow"/>
                <w:b/>
                <w:bCs/>
              </w:rPr>
              <w:t>Súlad s HP RMŽaND</w:t>
            </w:r>
          </w:p>
          <w:p w14:paraId="7D095344"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Forma preukázania</w:t>
            </w:r>
            <w:r w:rsidR="004329DF" w:rsidRPr="00623B9F">
              <w:rPr>
                <w:rFonts w:ascii="Arial Narrow" w:hAnsi="Arial Narrow" w:cs="Arial Narrow"/>
                <w:b/>
                <w:bCs/>
                <w:u w:val="single"/>
              </w:rPr>
              <w:t xml:space="preserve"> zo </w:t>
            </w:r>
            <w:r w:rsidR="005308C9" w:rsidRPr="00623B9F">
              <w:rPr>
                <w:rFonts w:ascii="Arial Narrow" w:hAnsi="Arial Narrow" w:cs="Arial Narrow"/>
                <w:b/>
                <w:bCs/>
                <w:u w:val="single"/>
              </w:rPr>
              <w:t>strany</w:t>
            </w:r>
            <w:r w:rsidR="004329DF" w:rsidRPr="00623B9F">
              <w:rPr>
                <w:rFonts w:ascii="Arial Narrow" w:hAnsi="Arial Narrow" w:cs="Arial Narrow"/>
                <w:b/>
                <w:bCs/>
                <w:u w:val="single"/>
              </w:rPr>
              <w:t xml:space="preserve"> žiadateľa</w:t>
            </w:r>
            <w:r w:rsidRPr="00623B9F">
              <w:rPr>
                <w:rFonts w:ascii="Arial Narrow" w:hAnsi="Arial Narrow" w:cs="Arial Narrow"/>
                <w:b/>
                <w:bCs/>
                <w:u w:val="single"/>
              </w:rPr>
              <w:t xml:space="preserve">:  </w:t>
            </w:r>
          </w:p>
          <w:p w14:paraId="69CC48FE" w14:textId="77777777" w:rsidR="00CD11C3" w:rsidRPr="00623B9F" w:rsidRDefault="004329DF" w:rsidP="00CD11C3">
            <w:pPr>
              <w:rPr>
                <w:rFonts w:ascii="Arial Narrow" w:hAnsi="Arial Narrow" w:cs="Arial Narrow"/>
                <w:b/>
                <w:bCs/>
              </w:rPr>
            </w:pPr>
            <w:r w:rsidRPr="00623B9F">
              <w:rPr>
                <w:rFonts w:ascii="Arial Narrow" w:hAnsi="Arial Narrow" w:cs="Arial Narrow"/>
                <w:b/>
                <w:bCs/>
              </w:rPr>
              <w:t xml:space="preserve">Žiadosť o NFP - </w:t>
            </w:r>
            <w:r w:rsidR="00CD11C3" w:rsidRPr="00623B9F">
              <w:rPr>
                <w:rFonts w:ascii="Arial Narrow" w:hAnsi="Arial Narrow" w:cs="Arial Narrow"/>
                <w:b/>
                <w:bCs/>
              </w:rPr>
              <w:t xml:space="preserve">tab. č. 15 Čestné vyhlásenie žiadateľa </w:t>
            </w:r>
          </w:p>
          <w:p w14:paraId="5D192AB0" w14:textId="77777777" w:rsidR="00CD11C3" w:rsidRPr="00623B9F" w:rsidRDefault="004329DF" w:rsidP="00CD11C3">
            <w:pPr>
              <w:rPr>
                <w:rFonts w:ascii="Arial Narrow" w:hAnsi="Arial Narrow" w:cs="Arial Narrow"/>
                <w:b/>
                <w:bCs/>
              </w:rPr>
            </w:pPr>
            <w:r w:rsidRPr="00623B9F">
              <w:rPr>
                <w:rFonts w:ascii="Arial Narrow" w:hAnsi="Arial Narrow" w:cs="Arial Narrow"/>
                <w:b/>
                <w:bCs/>
              </w:rPr>
              <w:t xml:space="preserve">Žiadosť o NFP - </w:t>
            </w:r>
            <w:r w:rsidR="00CD11C3" w:rsidRPr="00623B9F">
              <w:rPr>
                <w:rFonts w:ascii="Arial Narrow" w:hAnsi="Arial Narrow" w:cs="Arial Narrow"/>
                <w:b/>
                <w:bCs/>
              </w:rPr>
              <w:t>tab. č. 7.2</w:t>
            </w:r>
          </w:p>
          <w:p w14:paraId="298789CA"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Spôsob overenia</w:t>
            </w:r>
            <w:r w:rsidR="004329DF" w:rsidRPr="00623B9F">
              <w:rPr>
                <w:rFonts w:ascii="Arial Narrow" w:hAnsi="Arial Narrow" w:cs="Arial Narrow"/>
                <w:b/>
                <w:bCs/>
                <w:u w:val="single"/>
              </w:rPr>
              <w:t xml:space="preserve"> SO OPII</w:t>
            </w:r>
            <w:r w:rsidRPr="00623B9F">
              <w:rPr>
                <w:rFonts w:ascii="Arial Narrow" w:hAnsi="Arial Narrow" w:cs="Arial Narrow"/>
                <w:b/>
                <w:bCs/>
                <w:u w:val="single"/>
              </w:rPr>
              <w:t>:</w:t>
            </w:r>
          </w:p>
          <w:p w14:paraId="4FBDDAC8" w14:textId="77777777" w:rsidR="00CD11C3" w:rsidRPr="00623B9F" w:rsidRDefault="004329DF" w:rsidP="00CD11C3">
            <w:pPr>
              <w:rPr>
                <w:rFonts w:ascii="Arial Narrow" w:hAnsi="Arial Narrow"/>
                <w:b/>
              </w:rPr>
            </w:pPr>
            <w:r w:rsidRPr="00623B9F">
              <w:rPr>
                <w:rFonts w:ascii="Arial Narrow" w:hAnsi="Arial Narrow" w:cs="Arial Narrow"/>
                <w:b/>
                <w:bCs/>
              </w:rPr>
              <w:t xml:space="preserve">Žiadosť o NFP - </w:t>
            </w:r>
            <w:r w:rsidR="00CD11C3" w:rsidRPr="00623B9F">
              <w:rPr>
                <w:rFonts w:ascii="Arial Narrow" w:hAnsi="Arial Narrow" w:cs="Arial Narrow"/>
                <w:b/>
                <w:bCs/>
              </w:rPr>
              <w:t>tab. č. 7.2</w:t>
            </w:r>
          </w:p>
          <w:p w14:paraId="417F00AD" w14:textId="77777777" w:rsidR="00CD11C3" w:rsidRPr="00623B9F" w:rsidRDefault="00CD11C3" w:rsidP="00CD11C3">
            <w:pPr>
              <w:rPr>
                <w:rFonts w:ascii="Arial Narrow" w:hAnsi="Arial Narrow"/>
                <w:b/>
              </w:rPr>
            </w:pPr>
          </w:p>
          <w:p w14:paraId="4049B468" w14:textId="77777777" w:rsidR="00CD11C3" w:rsidRPr="00623B9F" w:rsidRDefault="00CD11C3" w:rsidP="00CD11C3">
            <w:pPr>
              <w:rPr>
                <w:rFonts w:ascii="Arial Narrow" w:hAnsi="Arial Narrow" w:cs="Arial Narrow"/>
                <w:b/>
                <w:bCs/>
              </w:rPr>
            </w:pPr>
            <w:r w:rsidRPr="00623B9F">
              <w:rPr>
                <w:rFonts w:ascii="Arial Narrow" w:hAnsi="Arial Narrow" w:cs="Arial Narrow"/>
                <w:b/>
                <w:bCs/>
              </w:rPr>
              <w:t>Súlad s HP UR</w:t>
            </w:r>
          </w:p>
          <w:p w14:paraId="669ABF2A"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Forma preukázania</w:t>
            </w:r>
            <w:r w:rsidR="004329DF" w:rsidRPr="00623B9F">
              <w:rPr>
                <w:rFonts w:ascii="Arial Narrow" w:hAnsi="Arial Narrow" w:cs="Arial Narrow"/>
                <w:b/>
                <w:bCs/>
                <w:u w:val="single"/>
              </w:rPr>
              <w:t xml:space="preserve"> zo strany žiadateľa</w:t>
            </w:r>
            <w:r w:rsidRPr="00623B9F">
              <w:rPr>
                <w:rFonts w:ascii="Arial Narrow" w:hAnsi="Arial Narrow" w:cs="Arial Narrow"/>
                <w:b/>
                <w:bCs/>
                <w:u w:val="single"/>
              </w:rPr>
              <w:t xml:space="preserve">:  </w:t>
            </w:r>
          </w:p>
          <w:p w14:paraId="59A48FBD" w14:textId="77777777" w:rsidR="00CD11C3" w:rsidRPr="00623B9F" w:rsidRDefault="004329DF" w:rsidP="00CD11C3">
            <w:pPr>
              <w:rPr>
                <w:rFonts w:ascii="Arial Narrow" w:hAnsi="Arial Narrow" w:cs="Arial Narrow"/>
                <w:b/>
                <w:bCs/>
              </w:rPr>
            </w:pPr>
            <w:r w:rsidRPr="00623B9F">
              <w:rPr>
                <w:rFonts w:ascii="Arial Narrow" w:hAnsi="Arial Narrow" w:cs="Arial Narrow"/>
                <w:b/>
                <w:bCs/>
              </w:rPr>
              <w:t xml:space="preserve">Žiadosť o NFP - </w:t>
            </w:r>
            <w:r w:rsidR="00CD11C3" w:rsidRPr="00623B9F">
              <w:rPr>
                <w:rFonts w:ascii="Arial Narrow" w:hAnsi="Arial Narrow" w:cs="Arial Narrow"/>
                <w:b/>
                <w:bCs/>
              </w:rPr>
              <w:t>tab. č. 15 Čestné vyhlásenie žiadateľa</w:t>
            </w:r>
          </w:p>
          <w:p w14:paraId="192B2B91" w14:textId="77777777" w:rsidR="00CD11C3" w:rsidRPr="00623B9F" w:rsidRDefault="004329DF" w:rsidP="00CD11C3">
            <w:pPr>
              <w:rPr>
                <w:rFonts w:ascii="Arial Narrow" w:hAnsi="Arial Narrow" w:cs="Arial Narrow"/>
                <w:b/>
                <w:bCs/>
              </w:rPr>
            </w:pPr>
            <w:r w:rsidRPr="00623B9F">
              <w:rPr>
                <w:rFonts w:ascii="Arial Narrow" w:hAnsi="Arial Narrow" w:cs="Arial Narrow"/>
                <w:b/>
                <w:bCs/>
              </w:rPr>
              <w:t xml:space="preserve">Žiadosť o NFP - </w:t>
            </w:r>
            <w:r w:rsidR="00CD11C3" w:rsidRPr="00623B9F">
              <w:rPr>
                <w:rFonts w:ascii="Arial Narrow" w:hAnsi="Arial Narrow" w:cs="Arial Narrow"/>
                <w:b/>
                <w:bCs/>
              </w:rPr>
              <w:t>tab. č. 7.2, tab. č. 12</w:t>
            </w:r>
          </w:p>
          <w:p w14:paraId="28330E5A"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Spôsob overenia</w:t>
            </w:r>
            <w:r w:rsidR="004329DF" w:rsidRPr="00623B9F">
              <w:rPr>
                <w:rFonts w:ascii="Arial Narrow" w:hAnsi="Arial Narrow" w:cs="Arial Narrow"/>
                <w:b/>
                <w:bCs/>
                <w:u w:val="single"/>
              </w:rPr>
              <w:t xml:space="preserve"> SO OPII</w:t>
            </w:r>
            <w:r w:rsidRPr="00623B9F">
              <w:rPr>
                <w:rFonts w:ascii="Arial Narrow" w:hAnsi="Arial Narrow" w:cs="Arial Narrow"/>
                <w:b/>
                <w:bCs/>
                <w:u w:val="single"/>
              </w:rPr>
              <w:t>:</w:t>
            </w:r>
          </w:p>
          <w:p w14:paraId="49BA60C5" w14:textId="77777777" w:rsidR="00CD11C3" w:rsidRPr="00623B9F" w:rsidRDefault="004329DF" w:rsidP="00CD11C3">
            <w:pPr>
              <w:rPr>
                <w:rFonts w:ascii="Arial Narrow" w:hAnsi="Arial Narrow"/>
                <w:b/>
              </w:rPr>
            </w:pPr>
            <w:r w:rsidRPr="00623B9F">
              <w:rPr>
                <w:rFonts w:ascii="Arial Narrow" w:hAnsi="Arial Narrow" w:cs="Arial Narrow"/>
                <w:b/>
                <w:bCs/>
              </w:rPr>
              <w:t>Žiadosť o NFP -</w:t>
            </w:r>
            <w:r w:rsidR="00CD11C3" w:rsidRPr="00623B9F">
              <w:rPr>
                <w:rFonts w:ascii="Arial Narrow" w:hAnsi="Arial Narrow" w:cs="Arial Narrow"/>
                <w:b/>
                <w:bCs/>
              </w:rPr>
              <w:t xml:space="preserve"> tab. č. 7.2, tab. č. 12</w:t>
            </w:r>
          </w:p>
          <w:p w14:paraId="0E1F49C0" w14:textId="77777777" w:rsidR="00CD11C3" w:rsidRPr="00623B9F" w:rsidRDefault="00CD11C3" w:rsidP="00CD11C3">
            <w:pPr>
              <w:rPr>
                <w:rFonts w:ascii="Arial Narrow" w:hAnsi="Arial Narrow"/>
              </w:rPr>
            </w:pPr>
          </w:p>
          <w:p w14:paraId="615CF89B" w14:textId="7478306C" w:rsidR="00CD11C3" w:rsidRPr="00623B9F" w:rsidRDefault="00CD11C3" w:rsidP="001871EF">
            <w:pPr>
              <w:rPr>
                <w:rFonts w:ascii="Arial Narrow" w:hAnsi="Arial Narrow" w:cs="Arial Narrow"/>
              </w:rPr>
            </w:pPr>
            <w:r w:rsidRPr="00623B9F">
              <w:rPr>
                <w:rFonts w:ascii="Arial Narrow" w:hAnsi="Arial Narrow" w:cs="Arial Narrow"/>
              </w:rPr>
              <w:t xml:space="preserve">Postup overenia súladu s HP UR a HP RMŽaND prostredníctvom Žiadosti o NFP bližšie upravuje </w:t>
            </w:r>
            <w:r w:rsidRPr="001871EF">
              <w:rPr>
                <w:rFonts w:ascii="Arial Narrow" w:hAnsi="Arial Narrow" w:cs="Arial Narrow"/>
                <w:b/>
              </w:rPr>
              <w:t>Príručka pre žiadateľa PO7 OPII – DOP, kapitola I</w:t>
            </w:r>
            <w:r w:rsidR="001871EF">
              <w:rPr>
                <w:rFonts w:ascii="Arial Narrow" w:hAnsi="Arial Narrow" w:cs="Arial Narrow"/>
              </w:rPr>
              <w:t>. (</w:t>
            </w:r>
            <w:hyperlink w:anchor="prilohaPpZ" w:history="1">
              <w:r w:rsidR="001871EF" w:rsidRPr="001871EF">
                <w:rPr>
                  <w:rStyle w:val="Hypertextovprepojenie"/>
                  <w:rFonts w:ascii="Arial Narrow" w:hAnsi="Arial Narrow" w:cs="Arial Narrow"/>
                </w:rPr>
                <w:t>Príloha č. 2 výzvy</w:t>
              </w:r>
            </w:hyperlink>
            <w:r w:rsidR="001871EF">
              <w:rPr>
                <w:rFonts w:ascii="Arial Narrow" w:hAnsi="Arial Narrow" w:cs="Arial Narrow"/>
              </w:rPr>
              <w:t>)</w:t>
            </w:r>
            <w:r w:rsidRPr="00623B9F">
              <w:rPr>
                <w:rFonts w:ascii="Arial Narrow" w:hAnsi="Arial Narrow" w:cs="Arial Narrow"/>
              </w:rPr>
              <w:t xml:space="preserve"> </w:t>
            </w:r>
          </w:p>
        </w:tc>
      </w:tr>
      <w:tr w:rsidR="00CD11C3" w:rsidRPr="00623B9F" w14:paraId="75B99521" w14:textId="77777777" w:rsidTr="00790520">
        <w:trPr>
          <w:cantSplit/>
          <w:trHeight w:val="1077"/>
          <w:jc w:val="center"/>
        </w:trPr>
        <w:tc>
          <w:tcPr>
            <w:tcW w:w="788" w:type="dxa"/>
            <w:vMerge w:val="restart"/>
          </w:tcPr>
          <w:p w14:paraId="702DF49C" w14:textId="77777777" w:rsidR="00CD11C3" w:rsidRPr="00623B9F" w:rsidRDefault="0073038E" w:rsidP="00D865F7">
            <w:pPr>
              <w:pStyle w:val="Odsekzoznamu"/>
              <w:numPr>
                <w:ilvl w:val="0"/>
                <w:numId w:val="35"/>
              </w:numPr>
              <w:ind w:left="0" w:firstLine="0"/>
              <w:jc w:val="center"/>
              <w:rPr>
                <w:rFonts w:ascii="Arial Narrow" w:hAnsi="Arial Narrow"/>
                <w:b/>
                <w:szCs w:val="22"/>
              </w:rPr>
            </w:pPr>
            <w:r w:rsidRPr="00623B9F">
              <w:rPr>
                <w:rFonts w:ascii="Arial Narrow" w:hAnsi="Arial Narrow"/>
                <w:b/>
                <w:szCs w:val="22"/>
              </w:rPr>
              <w:t>2</w:t>
            </w:r>
          </w:p>
        </w:tc>
        <w:tc>
          <w:tcPr>
            <w:tcW w:w="3134" w:type="dxa"/>
            <w:vMerge w:val="restart"/>
            <w:shd w:val="clear" w:color="auto" w:fill="FDE9D9" w:themeFill="accent6" w:themeFillTint="33"/>
          </w:tcPr>
          <w:p w14:paraId="2E0E0387" w14:textId="77777777" w:rsidR="00CD11C3" w:rsidRPr="00623B9F" w:rsidRDefault="00917D40" w:rsidP="00917D40">
            <w:pPr>
              <w:rPr>
                <w:rFonts w:ascii="Arial Narrow" w:hAnsi="Arial Narrow" w:cs="Arial Narrow"/>
                <w:b/>
                <w:bCs/>
              </w:rPr>
            </w:pPr>
            <w:bookmarkStart w:id="26" w:name="podmienka26NFP"/>
            <w:bookmarkStart w:id="27" w:name="maximalna"/>
            <w:r w:rsidRPr="00623B9F">
              <w:rPr>
                <w:rFonts w:ascii="Arial Narrow" w:hAnsi="Arial Narrow" w:cs="Arial Narrow"/>
                <w:b/>
                <w:bCs/>
              </w:rPr>
              <w:t xml:space="preserve">Maximálna </w:t>
            </w:r>
            <w:r w:rsidR="00CD11C3" w:rsidRPr="00623B9F">
              <w:rPr>
                <w:rFonts w:ascii="Arial Narrow" w:hAnsi="Arial Narrow" w:cs="Arial Narrow"/>
                <w:b/>
                <w:bCs/>
              </w:rPr>
              <w:t>a minimálna výška príspevku</w:t>
            </w:r>
            <w:bookmarkEnd w:id="26"/>
            <w:bookmarkEnd w:id="27"/>
          </w:p>
        </w:tc>
        <w:tc>
          <w:tcPr>
            <w:tcW w:w="6494" w:type="dxa"/>
            <w:gridSpan w:val="2"/>
            <w:shd w:val="clear" w:color="auto" w:fill="ECF1F6"/>
          </w:tcPr>
          <w:p w14:paraId="6AAA1973" w14:textId="471C63D5" w:rsidR="00CD11C3" w:rsidRPr="00623B9F" w:rsidRDefault="00917D40" w:rsidP="00CD11C3">
            <w:pPr>
              <w:rPr>
                <w:rFonts w:ascii="Arial Narrow" w:hAnsi="Arial Narrow" w:cs="Arial Narrow"/>
              </w:rPr>
            </w:pPr>
            <w:r w:rsidRPr="00623B9F">
              <w:rPr>
                <w:rFonts w:ascii="Arial Narrow" w:hAnsi="Arial Narrow" w:cs="Arial Narrow"/>
              </w:rPr>
              <w:t xml:space="preserve">Minimálna </w:t>
            </w:r>
            <w:r w:rsidR="00CD11C3" w:rsidRPr="00623B9F">
              <w:rPr>
                <w:rFonts w:ascii="Arial Narrow" w:hAnsi="Arial Narrow" w:cs="Arial Narrow"/>
              </w:rPr>
              <w:t>výška nenávratného finančného príspevku na projekt sa stanovuje vo výške</w:t>
            </w:r>
            <w:r w:rsidR="000841D4" w:rsidRPr="00623B9F">
              <w:rPr>
                <w:rFonts w:ascii="Arial Narrow" w:hAnsi="Arial Narrow" w:cs="Arial Narrow"/>
              </w:rPr>
              <w:t>:</w:t>
            </w:r>
            <w:r w:rsidRPr="00623B9F">
              <w:rPr>
                <w:rFonts w:ascii="Arial Narrow" w:hAnsi="Arial Narrow" w:cs="Arial Narrow"/>
              </w:rPr>
              <w:t xml:space="preserve"> </w:t>
            </w:r>
            <w:del w:id="28" w:author="SO OPII" w:date="2022-01-19T07:44:00Z">
              <w:r w:rsidR="0096771D" w:rsidDel="008374D4">
                <w:rPr>
                  <w:rFonts w:ascii="Arial Narrow" w:hAnsi="Arial Narrow" w:cs="Arial Narrow"/>
                  <w:b/>
                </w:rPr>
                <w:delText>4</w:delText>
              </w:r>
            </w:del>
            <w:ins w:id="29" w:author="SO OPII" w:date="2022-01-19T07:44:00Z">
              <w:r w:rsidR="008374D4">
                <w:rPr>
                  <w:rFonts w:ascii="Arial Narrow" w:hAnsi="Arial Narrow" w:cs="Arial Narrow"/>
                  <w:b/>
                </w:rPr>
                <w:t>1</w:t>
              </w:r>
            </w:ins>
            <w:r w:rsidR="00A55FA4" w:rsidRPr="00A55FA4">
              <w:rPr>
                <w:rFonts w:ascii="Arial Narrow" w:hAnsi="Arial Narrow" w:cs="Arial Narrow"/>
                <w:b/>
              </w:rPr>
              <w:t>00.0</w:t>
            </w:r>
            <w:r w:rsidR="00A55FA4">
              <w:rPr>
                <w:rFonts w:ascii="Arial Narrow" w:hAnsi="Arial Narrow" w:cs="Arial Narrow"/>
                <w:b/>
              </w:rPr>
              <w:t>0</w:t>
            </w:r>
            <w:del w:id="30" w:author="SO OPII" w:date="2022-01-19T07:44:00Z">
              <w:r w:rsidR="00A55FA4" w:rsidDel="008374D4">
                <w:rPr>
                  <w:rFonts w:ascii="Arial Narrow" w:hAnsi="Arial Narrow" w:cs="Arial Narrow"/>
                  <w:b/>
                </w:rPr>
                <w:delText>0</w:delText>
              </w:r>
            </w:del>
            <w:ins w:id="31" w:author="SO OPII" w:date="2022-01-19T07:44:00Z">
              <w:r w:rsidR="008374D4">
                <w:rPr>
                  <w:rFonts w:ascii="Arial Narrow" w:hAnsi="Arial Narrow" w:cs="Arial Narrow"/>
                  <w:b/>
                </w:rPr>
                <w:t>1</w:t>
              </w:r>
            </w:ins>
            <w:r w:rsidR="00A55FA4">
              <w:rPr>
                <w:rFonts w:ascii="Arial Narrow" w:hAnsi="Arial Narrow" w:cs="Arial Narrow"/>
                <w:b/>
              </w:rPr>
              <w:t>,-</w:t>
            </w:r>
            <w:r w:rsidR="00A55FA4">
              <w:rPr>
                <w:rFonts w:ascii="Arial Narrow" w:hAnsi="Arial Narrow" w:cs="Arial Narrow"/>
              </w:rPr>
              <w:t xml:space="preserve"> </w:t>
            </w:r>
            <w:r w:rsidR="00CD11C3" w:rsidRPr="00623B9F">
              <w:rPr>
                <w:rFonts w:ascii="Arial Narrow" w:hAnsi="Arial Narrow" w:cs="Arial Narrow"/>
                <w:b/>
              </w:rPr>
              <w:t>EUR</w:t>
            </w:r>
            <w:del w:id="32" w:author="SO OPII" w:date="2022-01-19T07:45:00Z">
              <w:r w:rsidR="008822AD" w:rsidDel="008374D4">
                <w:rPr>
                  <w:rStyle w:val="Odkaznapoznmkupodiarou"/>
                  <w:rFonts w:ascii="Arial Narrow" w:hAnsi="Arial Narrow"/>
                  <w:b/>
                </w:rPr>
                <w:footnoteReference w:id="36"/>
              </w:r>
            </w:del>
            <w:bookmarkStart w:id="35" w:name="_GoBack"/>
            <w:bookmarkEnd w:id="35"/>
            <w:r w:rsidR="00CD11C3" w:rsidRPr="00623B9F">
              <w:rPr>
                <w:rFonts w:ascii="Arial Narrow" w:hAnsi="Arial Narrow" w:cs="Arial Narrow"/>
              </w:rPr>
              <w:t xml:space="preserve">. </w:t>
            </w:r>
          </w:p>
          <w:p w14:paraId="1A9F2E97" w14:textId="77777777" w:rsidR="00CD11C3" w:rsidRPr="00623B9F" w:rsidRDefault="00CD11C3" w:rsidP="00CD11C3">
            <w:pPr>
              <w:rPr>
                <w:rFonts w:ascii="Arial Narrow" w:hAnsi="Arial Narrow" w:cs="Arial Narrow"/>
                <w:sz w:val="10"/>
                <w:szCs w:val="10"/>
              </w:rPr>
            </w:pPr>
          </w:p>
          <w:p w14:paraId="77D488E5" w14:textId="28450A76" w:rsidR="00001144" w:rsidRDefault="00CD11C3" w:rsidP="00001144">
            <w:pPr>
              <w:rPr>
                <w:rFonts w:ascii="Arial Narrow" w:hAnsi="Arial Narrow" w:cs="Arial Narrow"/>
              </w:rPr>
            </w:pPr>
            <w:r w:rsidRPr="00623B9F">
              <w:rPr>
                <w:rFonts w:ascii="Arial Narrow" w:hAnsi="Arial Narrow" w:cs="Arial Narrow"/>
              </w:rPr>
              <w:t xml:space="preserve">Maximálna výška nenávratného finančného príspevku na projekt sa stanovuje </w:t>
            </w:r>
            <w:r w:rsidR="00001144">
              <w:rPr>
                <w:rFonts w:ascii="Arial Narrow" w:hAnsi="Arial Narrow" w:cs="Arial Narrow"/>
              </w:rPr>
              <w:t>vo výške</w:t>
            </w:r>
            <w:r w:rsidR="000841D4" w:rsidRPr="00623B9F">
              <w:rPr>
                <w:rFonts w:ascii="Arial Narrow" w:hAnsi="Arial Narrow" w:cs="Arial Narrow"/>
              </w:rPr>
              <w:t>:</w:t>
            </w:r>
            <w:r w:rsidR="00A55FA4">
              <w:rPr>
                <w:rFonts w:ascii="Arial Narrow" w:hAnsi="Arial Narrow" w:cs="Arial Narrow"/>
              </w:rPr>
              <w:t xml:space="preserve"> </w:t>
            </w:r>
          </w:p>
          <w:p w14:paraId="67CB1A37" w14:textId="6DF2656B" w:rsidR="00CD11C3" w:rsidRPr="00623B9F" w:rsidRDefault="0096771D" w:rsidP="00586D99">
            <w:pPr>
              <w:rPr>
                <w:rFonts w:ascii="Arial Narrow" w:hAnsi="Arial Narrow" w:cs="Arial Narrow"/>
              </w:rPr>
            </w:pPr>
            <w:r>
              <w:rPr>
                <w:rFonts w:ascii="Arial Narrow" w:hAnsi="Arial Narrow" w:cs="Arial Narrow"/>
                <w:b/>
              </w:rPr>
              <w:t>1</w:t>
            </w:r>
            <w:r w:rsidR="00001144" w:rsidRPr="00001144">
              <w:rPr>
                <w:rFonts w:ascii="Arial Narrow" w:hAnsi="Arial Narrow" w:cs="Arial Narrow"/>
                <w:b/>
              </w:rPr>
              <w:t xml:space="preserve"> </w:t>
            </w:r>
            <w:r>
              <w:rPr>
                <w:rFonts w:ascii="Arial Narrow" w:hAnsi="Arial Narrow" w:cs="Arial Narrow"/>
                <w:b/>
              </w:rPr>
              <w:t>5</w:t>
            </w:r>
            <w:r w:rsidR="00A55FA4" w:rsidRPr="00001144">
              <w:rPr>
                <w:rFonts w:ascii="Arial Narrow" w:hAnsi="Arial Narrow" w:cs="Arial Narrow"/>
                <w:b/>
              </w:rPr>
              <w:t>00</w:t>
            </w:r>
            <w:r w:rsidR="00A55FA4">
              <w:rPr>
                <w:rFonts w:ascii="Arial Narrow" w:hAnsi="Arial Narrow" w:cs="Arial Narrow"/>
                <w:b/>
              </w:rPr>
              <w:t>.000,-</w:t>
            </w:r>
            <w:r w:rsidR="00A55FA4">
              <w:rPr>
                <w:rFonts w:ascii="Arial Narrow" w:hAnsi="Arial Narrow" w:cs="Arial Narrow"/>
              </w:rPr>
              <w:t xml:space="preserve"> </w:t>
            </w:r>
            <w:r w:rsidR="00347D6B" w:rsidRPr="00347D6B">
              <w:rPr>
                <w:rFonts w:ascii="Arial Narrow" w:hAnsi="Arial Narrow" w:cs="Arial Narrow"/>
                <w:b/>
              </w:rPr>
              <w:t>EUR</w:t>
            </w:r>
            <w:r w:rsidR="00CD11C3" w:rsidRPr="00623B9F">
              <w:rPr>
                <w:rFonts w:ascii="Arial Narrow" w:hAnsi="Arial Narrow" w:cs="Arial Narrow"/>
              </w:rPr>
              <w:t>.</w:t>
            </w:r>
          </w:p>
        </w:tc>
      </w:tr>
      <w:tr w:rsidR="00CD11C3" w:rsidRPr="00623B9F" w14:paraId="4BDB6777" w14:textId="77777777" w:rsidTr="00693511">
        <w:trPr>
          <w:cantSplit/>
          <w:trHeight w:val="1060"/>
          <w:jc w:val="center"/>
        </w:trPr>
        <w:tc>
          <w:tcPr>
            <w:tcW w:w="788" w:type="dxa"/>
            <w:vMerge/>
            <w:vAlign w:val="center"/>
          </w:tcPr>
          <w:p w14:paraId="6B9B1B6E" w14:textId="77777777" w:rsidR="00CD11C3" w:rsidRPr="00623B9F" w:rsidRDefault="00CD11C3" w:rsidP="00D865F7">
            <w:pPr>
              <w:pStyle w:val="Odsekzoznamu"/>
              <w:numPr>
                <w:ilvl w:val="0"/>
                <w:numId w:val="35"/>
              </w:numPr>
              <w:ind w:left="0" w:firstLine="0"/>
              <w:jc w:val="center"/>
              <w:rPr>
                <w:rFonts w:ascii="Arial Narrow" w:hAnsi="Arial Narrow"/>
                <w:b/>
                <w:szCs w:val="22"/>
              </w:rPr>
            </w:pPr>
          </w:p>
        </w:tc>
        <w:tc>
          <w:tcPr>
            <w:tcW w:w="3134" w:type="dxa"/>
            <w:vMerge/>
            <w:shd w:val="clear" w:color="auto" w:fill="FDE9D9" w:themeFill="accent6" w:themeFillTint="33"/>
          </w:tcPr>
          <w:p w14:paraId="38784253" w14:textId="77777777" w:rsidR="00CD11C3" w:rsidRPr="00623B9F" w:rsidRDefault="00CD11C3" w:rsidP="00CD11C3">
            <w:pPr>
              <w:jc w:val="left"/>
              <w:rPr>
                <w:rFonts w:ascii="Arial Narrow" w:hAnsi="Arial Narrow"/>
                <w:b/>
              </w:rPr>
            </w:pPr>
          </w:p>
        </w:tc>
        <w:tc>
          <w:tcPr>
            <w:tcW w:w="6494" w:type="dxa"/>
            <w:gridSpan w:val="2"/>
          </w:tcPr>
          <w:p w14:paraId="78952B43"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Forma preukázania</w:t>
            </w:r>
            <w:r w:rsidR="005308C9" w:rsidRPr="00623B9F">
              <w:rPr>
                <w:rFonts w:ascii="Arial Narrow" w:hAnsi="Arial Narrow" w:cs="Arial Narrow"/>
                <w:b/>
                <w:bCs/>
                <w:u w:val="single"/>
              </w:rPr>
              <w:t xml:space="preserve"> zo strany žiadateľa</w:t>
            </w:r>
            <w:r w:rsidRPr="00623B9F">
              <w:rPr>
                <w:rFonts w:ascii="Arial Narrow" w:hAnsi="Arial Narrow" w:cs="Arial Narrow"/>
                <w:b/>
                <w:bCs/>
                <w:u w:val="single"/>
              </w:rPr>
              <w:t xml:space="preserve">:  </w:t>
            </w:r>
          </w:p>
          <w:p w14:paraId="0DA9A3A0" w14:textId="0AA41D8A" w:rsidR="00CD11C3" w:rsidRPr="00623B9F" w:rsidRDefault="003633A8" w:rsidP="00CD11C3">
            <w:pPr>
              <w:rPr>
                <w:rFonts w:ascii="Arial Narrow" w:hAnsi="Arial Narrow" w:cs="Arial Narrow"/>
                <w:b/>
                <w:bCs/>
              </w:rPr>
            </w:pPr>
            <w:r>
              <w:rPr>
                <w:rFonts w:ascii="Arial Narrow" w:hAnsi="Arial Narrow" w:cs="Arial Narrow"/>
                <w:b/>
                <w:bCs/>
              </w:rPr>
              <w:t>Žiadosť o NFP -</w:t>
            </w:r>
            <w:r w:rsidR="00CD11C3" w:rsidRPr="00623B9F">
              <w:rPr>
                <w:rFonts w:ascii="Arial Narrow" w:hAnsi="Arial Narrow" w:cs="Arial Narrow"/>
                <w:b/>
                <w:bCs/>
              </w:rPr>
              <w:t xml:space="preserve"> tab. č. 11 Rozpočet projektu</w:t>
            </w:r>
          </w:p>
          <w:p w14:paraId="3FF6F563" w14:textId="77777777" w:rsidR="00CD11C3" w:rsidRPr="00623B9F" w:rsidRDefault="00CD11C3" w:rsidP="00CD11C3">
            <w:pPr>
              <w:rPr>
                <w:rFonts w:ascii="Arial Narrow" w:hAnsi="Arial Narrow" w:cs="Arial Narrow"/>
                <w:b/>
                <w:bCs/>
                <w:sz w:val="10"/>
                <w:szCs w:val="10"/>
              </w:rPr>
            </w:pPr>
          </w:p>
          <w:p w14:paraId="00309CA7"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Spôsob overenia</w:t>
            </w:r>
            <w:r w:rsidR="005308C9" w:rsidRPr="00623B9F">
              <w:rPr>
                <w:rFonts w:ascii="Arial Narrow" w:hAnsi="Arial Narrow" w:cs="Arial Narrow"/>
                <w:b/>
                <w:bCs/>
                <w:u w:val="single"/>
              </w:rPr>
              <w:t xml:space="preserve"> SO OPII</w:t>
            </w:r>
            <w:r w:rsidRPr="00623B9F">
              <w:rPr>
                <w:rFonts w:ascii="Arial Narrow" w:hAnsi="Arial Narrow" w:cs="Arial Narrow"/>
                <w:b/>
                <w:bCs/>
                <w:u w:val="single"/>
              </w:rPr>
              <w:t xml:space="preserve">: </w:t>
            </w:r>
          </w:p>
          <w:p w14:paraId="7E4C3007" w14:textId="01B19060" w:rsidR="00CD11C3" w:rsidRPr="00623B9F" w:rsidRDefault="003633A8" w:rsidP="00693511">
            <w:pPr>
              <w:rPr>
                <w:rFonts w:ascii="Arial Narrow" w:hAnsi="Arial Narrow" w:cs="Arial Narrow"/>
              </w:rPr>
            </w:pPr>
            <w:r>
              <w:rPr>
                <w:rFonts w:ascii="Arial Narrow" w:hAnsi="Arial Narrow" w:cs="Arial Narrow"/>
                <w:b/>
                <w:bCs/>
              </w:rPr>
              <w:t xml:space="preserve">Žiadosť o NFP - </w:t>
            </w:r>
            <w:r w:rsidR="00CD11C3" w:rsidRPr="00623B9F">
              <w:rPr>
                <w:rFonts w:ascii="Arial Narrow" w:hAnsi="Arial Narrow" w:cs="Arial Narrow"/>
                <w:b/>
                <w:bCs/>
              </w:rPr>
              <w:t>tab. č. 11 Rozpočet projektu</w:t>
            </w:r>
          </w:p>
        </w:tc>
      </w:tr>
      <w:tr w:rsidR="00CD11C3" w:rsidRPr="00623B9F" w14:paraId="65F3630A" w14:textId="77777777" w:rsidTr="00790520">
        <w:trPr>
          <w:cantSplit/>
          <w:trHeight w:val="790"/>
          <w:jc w:val="center"/>
        </w:trPr>
        <w:tc>
          <w:tcPr>
            <w:tcW w:w="788" w:type="dxa"/>
            <w:vMerge w:val="restart"/>
          </w:tcPr>
          <w:p w14:paraId="3B1D21DD" w14:textId="77777777" w:rsidR="00CD11C3" w:rsidRPr="00623B9F" w:rsidRDefault="00CD11C3" w:rsidP="00D865F7">
            <w:pPr>
              <w:pStyle w:val="Odsekzoznamu"/>
              <w:numPr>
                <w:ilvl w:val="0"/>
                <w:numId w:val="35"/>
              </w:numPr>
              <w:ind w:left="0" w:firstLine="0"/>
              <w:jc w:val="center"/>
              <w:rPr>
                <w:rFonts w:ascii="Arial Narrow" w:hAnsi="Arial Narrow"/>
                <w:b/>
                <w:szCs w:val="22"/>
              </w:rPr>
            </w:pPr>
            <w:r w:rsidRPr="00623B9F">
              <w:rPr>
                <w:rFonts w:ascii="Arial Narrow" w:hAnsi="Arial Narrow"/>
                <w:b/>
                <w:szCs w:val="22"/>
              </w:rPr>
              <w:t>2</w:t>
            </w:r>
          </w:p>
        </w:tc>
        <w:tc>
          <w:tcPr>
            <w:tcW w:w="3134" w:type="dxa"/>
            <w:vMerge w:val="restart"/>
            <w:shd w:val="clear" w:color="auto" w:fill="FDE9D9" w:themeFill="accent6" w:themeFillTint="33"/>
          </w:tcPr>
          <w:p w14:paraId="67A8E8C2" w14:textId="77777777" w:rsidR="00CD11C3" w:rsidRPr="00623B9F" w:rsidRDefault="00CD11C3" w:rsidP="00772C3B">
            <w:pPr>
              <w:rPr>
                <w:rFonts w:ascii="Arial Narrow" w:hAnsi="Arial Narrow" w:cs="Arial Narrow"/>
                <w:b/>
                <w:bCs/>
              </w:rPr>
            </w:pPr>
            <w:r w:rsidRPr="00623B9F">
              <w:rPr>
                <w:rFonts w:ascii="Arial Narrow" w:hAnsi="Arial Narrow" w:cs="Arial Narrow"/>
                <w:b/>
                <w:bCs/>
              </w:rPr>
              <w:t>Podmienka povinného definovania merateľných ukazovateľov projektu</w:t>
            </w:r>
          </w:p>
        </w:tc>
        <w:tc>
          <w:tcPr>
            <w:tcW w:w="6494" w:type="dxa"/>
            <w:gridSpan w:val="2"/>
            <w:shd w:val="clear" w:color="auto" w:fill="ECF1F6"/>
          </w:tcPr>
          <w:p w14:paraId="55F653A2" w14:textId="6DE2D6F3" w:rsidR="000841D4" w:rsidRPr="00623B9F" w:rsidRDefault="00CD11C3">
            <w:pPr>
              <w:spacing w:after="120"/>
              <w:rPr>
                <w:rFonts w:ascii="Arial Narrow" w:hAnsi="Arial Narrow" w:cs="Arial Narrow"/>
              </w:rPr>
            </w:pPr>
            <w:r w:rsidRPr="00623B9F">
              <w:rPr>
                <w:rFonts w:ascii="Arial Narrow" w:hAnsi="Arial Narrow" w:cs="Arial Narrow"/>
              </w:rPr>
              <w:t>Výstupy/výsledky realizácie projektu musia byť vyjadrené kvantifikáciou merateľných ukazovateľov uvedených</w:t>
            </w:r>
            <w:r w:rsidR="00911CBC" w:rsidRPr="00586D99">
              <w:rPr>
                <w:rFonts w:cs="Arial Narrow"/>
                <w:b/>
              </w:rPr>
              <w:t> </w:t>
            </w:r>
            <w:r w:rsidRPr="00623B9F">
              <w:rPr>
                <w:rFonts w:ascii="Arial Narrow" w:hAnsi="Arial Narrow" w:cs="Arial Narrow"/>
              </w:rPr>
              <w:t>na úro</w:t>
            </w:r>
            <w:r w:rsidR="000D61B4" w:rsidRPr="00623B9F">
              <w:rPr>
                <w:rFonts w:ascii="Arial Narrow" w:hAnsi="Arial Narrow" w:cs="Arial Narrow"/>
              </w:rPr>
              <w:t>vni projektu</w:t>
            </w:r>
            <w:r w:rsidR="0096771D">
              <w:rPr>
                <w:rFonts w:ascii="Arial Narrow" w:hAnsi="Arial Narrow" w:cs="Arial Narrow"/>
              </w:rPr>
              <w:t>.</w:t>
            </w:r>
            <w:r w:rsidR="000D61B4" w:rsidRPr="00623B9F">
              <w:rPr>
                <w:rFonts w:ascii="Arial Narrow" w:hAnsi="Arial Narrow" w:cs="Arial Narrow"/>
              </w:rPr>
              <w:t xml:space="preserve"> </w:t>
            </w:r>
          </w:p>
        </w:tc>
      </w:tr>
      <w:tr w:rsidR="00CD11C3" w:rsidRPr="00623B9F" w14:paraId="6884D6F2" w14:textId="77777777" w:rsidTr="00464FCD">
        <w:trPr>
          <w:cantSplit/>
          <w:trHeight w:val="1924"/>
          <w:jc w:val="center"/>
        </w:trPr>
        <w:tc>
          <w:tcPr>
            <w:tcW w:w="788" w:type="dxa"/>
            <w:vMerge/>
            <w:vAlign w:val="center"/>
          </w:tcPr>
          <w:p w14:paraId="452B53C5" w14:textId="77777777" w:rsidR="00CD11C3" w:rsidRPr="00623B9F" w:rsidRDefault="00CD11C3" w:rsidP="00D865F7">
            <w:pPr>
              <w:pStyle w:val="Odsekzoznamu"/>
              <w:numPr>
                <w:ilvl w:val="0"/>
                <w:numId w:val="35"/>
              </w:numPr>
              <w:ind w:left="0" w:firstLine="0"/>
              <w:jc w:val="center"/>
              <w:rPr>
                <w:rFonts w:ascii="Arial Narrow" w:hAnsi="Arial Narrow"/>
                <w:b/>
                <w:szCs w:val="22"/>
              </w:rPr>
            </w:pPr>
          </w:p>
        </w:tc>
        <w:tc>
          <w:tcPr>
            <w:tcW w:w="3134" w:type="dxa"/>
            <w:vMerge/>
            <w:shd w:val="clear" w:color="auto" w:fill="FDE9D9" w:themeFill="accent6" w:themeFillTint="33"/>
          </w:tcPr>
          <w:p w14:paraId="2A397DF1" w14:textId="77777777" w:rsidR="00CD11C3" w:rsidRPr="00623B9F" w:rsidRDefault="00CD11C3" w:rsidP="00CD11C3">
            <w:pPr>
              <w:rPr>
                <w:rFonts w:ascii="Arial Narrow" w:hAnsi="Arial Narrow" w:cs="Arial Narrow"/>
                <w:b/>
                <w:bCs/>
              </w:rPr>
            </w:pPr>
          </w:p>
        </w:tc>
        <w:tc>
          <w:tcPr>
            <w:tcW w:w="6494" w:type="dxa"/>
            <w:gridSpan w:val="2"/>
          </w:tcPr>
          <w:p w14:paraId="4A5DD66D" w14:textId="6527B209" w:rsidR="00267EA7" w:rsidRPr="00267EA7" w:rsidRDefault="00267EA7" w:rsidP="00267EA7">
            <w:pPr>
              <w:rPr>
                <w:rFonts w:ascii="Arial Narrow" w:hAnsi="Arial Narrow" w:cs="Arial Narrow"/>
              </w:rPr>
            </w:pPr>
            <w:r w:rsidRPr="00267EA7">
              <w:rPr>
                <w:rFonts w:ascii="Arial Narrow" w:hAnsi="Arial Narrow" w:cs="Arial Narrow"/>
              </w:rPr>
              <w:t xml:space="preserve">Žiadateľ pri vypracovaní Žiadosti o NFP vyberá </w:t>
            </w:r>
            <w:r w:rsidRPr="00267EA7">
              <w:rPr>
                <w:rFonts w:ascii="Arial Narrow" w:hAnsi="Arial Narrow" w:cs="Arial Narrow"/>
                <w:b/>
              </w:rPr>
              <w:t xml:space="preserve">relevantné merateľné ukazovatele </w:t>
            </w:r>
            <w:r w:rsidRPr="00267EA7">
              <w:rPr>
                <w:rFonts w:ascii="Arial Narrow" w:hAnsi="Arial Narrow" w:cs="Arial Narrow"/>
              </w:rPr>
              <w:t>zo zoznamu nižšie uvedených projektových merateľných ukazovateľov</w:t>
            </w:r>
            <w:r w:rsidR="002F7678">
              <w:rPr>
                <w:rFonts w:ascii="Arial Narrow" w:hAnsi="Arial Narrow" w:cs="Arial Narrow"/>
              </w:rPr>
              <w:t xml:space="preserve"> </w:t>
            </w:r>
            <w:r w:rsidR="002F7678" w:rsidRPr="00623B9F">
              <w:rPr>
                <w:rFonts w:ascii="Arial Narrow" w:hAnsi="Arial Narrow" w:cs="Arial Narrow"/>
                <w:b/>
              </w:rPr>
              <w:t>PO7 OPII</w:t>
            </w:r>
            <w:r w:rsidR="0096771D">
              <w:rPr>
                <w:rFonts w:ascii="Arial Narrow" w:hAnsi="Arial Narrow" w:cs="Arial Narrow"/>
              </w:rPr>
              <w:t>:</w:t>
            </w:r>
            <w:r w:rsidR="00F1118E">
              <w:rPr>
                <w:rFonts w:ascii="Arial Narrow" w:hAnsi="Arial Narrow" w:cs="Arial Narrow"/>
              </w:rPr>
              <w:t xml:space="preserve"> </w:t>
            </w:r>
          </w:p>
          <w:p w14:paraId="116D9001" w14:textId="49E23F57" w:rsidR="00347D6B" w:rsidRPr="00347D6B" w:rsidRDefault="00347D6B" w:rsidP="00033816">
            <w:pPr>
              <w:shd w:val="clear" w:color="auto" w:fill="EAF1DD" w:themeFill="accent3" w:themeFillTint="33"/>
              <w:spacing w:before="120"/>
              <w:rPr>
                <w:rFonts w:ascii="Arial Narrow" w:hAnsi="Arial Narrow" w:cs="Arial Narrow"/>
                <w:b/>
                <w:bCs/>
                <w:u w:val="single"/>
              </w:rPr>
            </w:pPr>
            <w:r w:rsidRPr="00347D6B">
              <w:rPr>
                <w:rFonts w:ascii="Arial Narrow" w:hAnsi="Arial Narrow" w:cs="Arial Narrow"/>
                <w:b/>
                <w:bCs/>
                <w:u w:val="single"/>
              </w:rPr>
              <w:t>ŠC 7.3:</w:t>
            </w:r>
          </w:p>
          <w:p w14:paraId="17BD1EE3" w14:textId="77777777" w:rsidR="00263406" w:rsidRPr="00033816" w:rsidRDefault="00263406" w:rsidP="00CD11C3">
            <w:pPr>
              <w:spacing w:before="120"/>
              <w:rPr>
                <w:rFonts w:ascii="Arial Narrow" w:hAnsi="Arial Narrow" w:cs="Arial Narrow"/>
                <w:bCs/>
              </w:rPr>
            </w:pPr>
            <w:r w:rsidRPr="00033816">
              <w:rPr>
                <w:rFonts w:ascii="Arial Narrow" w:hAnsi="Arial Narrow" w:cs="Arial Narrow"/>
                <w:b/>
                <w:bCs/>
              </w:rPr>
              <w:t>P0234</w:t>
            </w:r>
            <w:r w:rsidRPr="00033816">
              <w:rPr>
                <w:rFonts w:ascii="Arial Narrow" w:hAnsi="Arial Narrow" w:cs="Arial Narrow"/>
                <w:bCs/>
              </w:rPr>
              <w:t xml:space="preserve"> - </w:t>
            </w:r>
            <w:r w:rsidRPr="00033816">
              <w:rPr>
                <w:rFonts w:ascii="Arial Narrow" w:hAnsi="Arial Narrow" w:cs="Arial Narrow"/>
                <w:b/>
                <w:bCs/>
              </w:rPr>
              <w:t>Počet nových zjednodušených životných situácií pre podnikateľov, realizovaných kombináciou elektronických služieb</w:t>
            </w:r>
          </w:p>
          <w:p w14:paraId="51E88CE6" w14:textId="1C1E5F9E" w:rsidR="00347D6B" w:rsidRPr="00033816" w:rsidRDefault="005308C9" w:rsidP="00347D6B">
            <w:pPr>
              <w:spacing w:before="120"/>
              <w:rPr>
                <w:rFonts w:ascii="Arial Narrow" w:hAnsi="Arial Narrow" w:cs="Arial Narrow"/>
                <w:bCs/>
              </w:rPr>
            </w:pPr>
            <w:r w:rsidRPr="00033816">
              <w:rPr>
                <w:rFonts w:ascii="Arial Narrow" w:hAnsi="Arial Narrow" w:cs="Arial Narrow"/>
                <w:bCs/>
              </w:rPr>
              <w:t>Ukazovateľ vyjadruje počet nových zjednodušených životných situácií (napr. založenie firmy), ktoré možno od začiatku až do konca pohodlne vyriešiť cez eGovernment (elektronicky na portáli alebo na klientskom mieste). Životná situácia sa započíta len vtedy, ak občan nemusí poznať nadväznosť služieb na jej vybavenie. Riešenie životných situácií sa bude realizovať kombináciou existujúcich a/alebo nových elektronických služieb pre podnikateľov na front-ende a optimalizovanými agendami na back-ende.</w:t>
            </w:r>
            <w:r w:rsidR="00347D6B" w:rsidRPr="00033816">
              <w:rPr>
                <w:rFonts w:ascii="Arial Narrow" w:hAnsi="Arial Narrow" w:cs="Arial Narrow"/>
                <w:bCs/>
              </w:rPr>
              <w:t xml:space="preserve"> </w:t>
            </w:r>
          </w:p>
          <w:p w14:paraId="5446EEF6" w14:textId="56526B25" w:rsidR="00336787" w:rsidRPr="00033816" w:rsidRDefault="00336787" w:rsidP="00347D6B">
            <w:pPr>
              <w:spacing w:before="120"/>
              <w:rPr>
                <w:rFonts w:ascii="Arial Narrow" w:hAnsi="Arial Narrow" w:cs="Arial Narrow"/>
                <w:b/>
                <w:bCs/>
              </w:rPr>
            </w:pPr>
            <w:r w:rsidRPr="00033816">
              <w:rPr>
                <w:rFonts w:ascii="Arial Narrow" w:hAnsi="Arial Narrow" w:cs="Arial Narrow"/>
                <w:b/>
                <w:bCs/>
              </w:rPr>
              <w:t>P0216 - Počet nových cezhraničných služieb pre podnikateľov</w:t>
            </w:r>
          </w:p>
          <w:p w14:paraId="32E53E4A" w14:textId="1A88D31B" w:rsidR="00336787" w:rsidRPr="00033816" w:rsidRDefault="00336787" w:rsidP="00347D6B">
            <w:pPr>
              <w:spacing w:before="120"/>
              <w:rPr>
                <w:rFonts w:ascii="Arial Narrow" w:hAnsi="Arial Narrow"/>
              </w:rPr>
            </w:pPr>
            <w:r w:rsidRPr="00033816">
              <w:rPr>
                <w:rFonts w:ascii="Arial Narrow" w:hAnsi="Arial Narrow"/>
              </w:rPr>
              <w:t>Ukazovateľ eviduje počet novo realizovaných cezhraničných služieb pre podnikateľov. V týchto službách bude možné použiť zahraničnú identitu a príslušné informačné systémy budú súčasťou jednotného európskeho priestoru a budú komunikovať podľa daných štandardov.</w:t>
            </w:r>
          </w:p>
          <w:p w14:paraId="0E17835C" w14:textId="4194D5B9" w:rsidR="00FF1923" w:rsidRPr="00033816" w:rsidRDefault="00FF1923" w:rsidP="00347D6B">
            <w:pPr>
              <w:spacing w:before="120"/>
              <w:rPr>
                <w:rFonts w:ascii="Arial Narrow" w:hAnsi="Arial Narrow"/>
                <w:b/>
              </w:rPr>
            </w:pPr>
            <w:r w:rsidRPr="00033816">
              <w:rPr>
                <w:rFonts w:ascii="Arial Narrow" w:hAnsi="Arial Narrow"/>
                <w:b/>
              </w:rPr>
              <w:t>P0153 - Počet dodatočných elektronických služieb pre podnikateľov, ktoré je možné riešiť mobilnou aplikáciou</w:t>
            </w:r>
          </w:p>
          <w:p w14:paraId="05D7F88C" w14:textId="003B44F9" w:rsidR="00FF1923" w:rsidRPr="00033816" w:rsidRDefault="00FF1923" w:rsidP="00347D6B">
            <w:pPr>
              <w:spacing w:before="120"/>
              <w:rPr>
                <w:rFonts w:ascii="Arial Narrow" w:hAnsi="Arial Narrow"/>
              </w:rPr>
            </w:pPr>
            <w:r w:rsidRPr="00033816">
              <w:rPr>
                <w:rFonts w:ascii="Arial Narrow" w:hAnsi="Arial Narrow"/>
              </w:rPr>
              <w:t>Ukazovateľ eviduje počet dodatočných elektronických eGovernment služieb podporených z projektu, ktoré je možné riešiť prostredníctvom mobilných aplikácií na mobilných zariadeniach. Zoznam vhodných životných situácií musí byť vopred definovaný. Za mobilnú aplikáciu je možné považovať program dostupný na platforme mobilných zariadení, ktorý pri svojej činnosti využíva špeciálne vlastnosti inteligentného mobilného zariadenia a zároveň zohľadňuje ich obmedzenia. Ide najmä o identifikáciu, autentifikáciu a autorizáciu používateľa, interaktivitu, využívanie informácií o polohe, personalizáciu a podobne.</w:t>
            </w:r>
          </w:p>
          <w:p w14:paraId="7CD1B5AE" w14:textId="75505F60" w:rsidR="00FF1923" w:rsidRPr="00033816" w:rsidRDefault="00FF1923" w:rsidP="00347D6B">
            <w:pPr>
              <w:spacing w:before="120"/>
              <w:rPr>
                <w:rFonts w:ascii="Arial Narrow" w:hAnsi="Arial Narrow"/>
                <w:b/>
              </w:rPr>
            </w:pPr>
            <w:r w:rsidRPr="00033816">
              <w:rPr>
                <w:rFonts w:ascii="Arial Narrow" w:hAnsi="Arial Narrow"/>
                <w:b/>
              </w:rPr>
              <w:t>P0738 - Počet zavedených elektronických služieb, ktoré prispievajú k riešeniu životných situácií pre podnikateľov</w:t>
            </w:r>
          </w:p>
          <w:p w14:paraId="2767E734" w14:textId="2EFCA53F" w:rsidR="00FF1923" w:rsidRPr="00033816" w:rsidRDefault="00FF1923" w:rsidP="00347D6B">
            <w:pPr>
              <w:spacing w:before="120"/>
              <w:rPr>
                <w:rFonts w:ascii="Arial Narrow" w:hAnsi="Arial Narrow" w:cs="Arial Narrow"/>
                <w:bCs/>
              </w:rPr>
            </w:pPr>
            <w:r w:rsidRPr="00033816">
              <w:rPr>
                <w:rFonts w:ascii="Arial Narrow" w:hAnsi="Arial Narrow" w:cs="Arial Narrow"/>
                <w:bCs/>
              </w:rPr>
              <w:t>Ukazovateľ vyjadruje počet zavedených elektronických služieb pre podnikateľov podporených z projektu, ktoré prispievajú k riešeniu životných situácií.</w:t>
            </w:r>
          </w:p>
          <w:p w14:paraId="7C857D04" w14:textId="6E30BCA2" w:rsidR="00347D6B" w:rsidRPr="00347D6B" w:rsidRDefault="00347D6B" w:rsidP="00033816">
            <w:pPr>
              <w:shd w:val="clear" w:color="auto" w:fill="EAF1DD" w:themeFill="accent3" w:themeFillTint="33"/>
              <w:spacing w:before="120"/>
              <w:rPr>
                <w:rFonts w:ascii="Arial Narrow" w:hAnsi="Arial Narrow" w:cs="Arial Narrow"/>
                <w:b/>
                <w:bCs/>
                <w:u w:val="single"/>
              </w:rPr>
            </w:pPr>
            <w:r w:rsidRPr="00347D6B">
              <w:rPr>
                <w:rFonts w:ascii="Arial Narrow" w:hAnsi="Arial Narrow" w:cs="Arial Narrow"/>
                <w:b/>
                <w:bCs/>
                <w:u w:val="single"/>
              </w:rPr>
              <w:t>ŠC 7.4</w:t>
            </w:r>
            <w:r>
              <w:rPr>
                <w:rFonts w:ascii="Arial Narrow" w:hAnsi="Arial Narrow" w:cs="Arial Narrow"/>
                <w:b/>
                <w:bCs/>
                <w:u w:val="single"/>
              </w:rPr>
              <w:t>:</w:t>
            </w:r>
          </w:p>
          <w:p w14:paraId="4491B3D2" w14:textId="77777777" w:rsidR="00616CA0" w:rsidRDefault="00347D6B" w:rsidP="00347D6B">
            <w:pPr>
              <w:spacing w:before="120"/>
              <w:rPr>
                <w:rFonts w:ascii="Arial Narrow" w:hAnsi="Arial Narrow" w:cs="Arial Narrow"/>
                <w:b/>
                <w:bCs/>
              </w:rPr>
            </w:pPr>
            <w:r w:rsidRPr="00347D6B">
              <w:rPr>
                <w:rFonts w:ascii="Arial Narrow" w:hAnsi="Arial Narrow" w:cs="Arial Narrow"/>
                <w:b/>
                <w:bCs/>
              </w:rPr>
              <w:t xml:space="preserve">P0233 - Počet nových zjednodušených životných situácií pre občanov, realizovaných kombináciou elektronických služieb </w:t>
            </w:r>
          </w:p>
          <w:p w14:paraId="72D845A4" w14:textId="5C8C384E" w:rsidR="00616CA0" w:rsidRDefault="00616CA0" w:rsidP="00347D6B">
            <w:pPr>
              <w:spacing w:before="120"/>
              <w:rPr>
                <w:rFonts w:ascii="Arial Narrow" w:hAnsi="Arial Narrow" w:cs="Arial Narrow"/>
                <w:bCs/>
              </w:rPr>
            </w:pPr>
            <w:r w:rsidRPr="00616CA0">
              <w:rPr>
                <w:rFonts w:ascii="Arial Narrow" w:hAnsi="Arial Narrow" w:cs="Arial Narrow"/>
                <w:bCs/>
              </w:rPr>
              <w:t>Ukazovateľ vyjadruje počet zjednodušených životných situácií (napríklad, uzavretie manželstva, stavbu domu), ktoré je možné od začiatku do konca pohodlne vyriešiť cez eGovernment (elektronicky na portáli alebo osobne na klientskom mieste). Životná situácia sa započíta len, ak občan nemusí poznať náväznosť služieb na jej vybavenie. Riešenia životných situácií budú realizované kombináciou existujúcich a/alebo nových e-služieb pre občanov na front-ende a optimalizovanými agendami v back-ende</w:t>
            </w:r>
            <w:r>
              <w:rPr>
                <w:rFonts w:ascii="Arial Narrow" w:hAnsi="Arial Narrow" w:cs="Arial Narrow"/>
                <w:bCs/>
              </w:rPr>
              <w:t>.</w:t>
            </w:r>
          </w:p>
          <w:p w14:paraId="0A58F7D5" w14:textId="4FBD5F6E" w:rsidR="00FF1923" w:rsidRPr="00136482" w:rsidRDefault="00FF1923" w:rsidP="00347D6B">
            <w:pPr>
              <w:spacing w:before="120"/>
              <w:rPr>
                <w:rFonts w:ascii="Arial Narrow" w:hAnsi="Arial Narrow"/>
                <w:b/>
              </w:rPr>
            </w:pPr>
            <w:r w:rsidRPr="00136482">
              <w:rPr>
                <w:rFonts w:ascii="Arial Narrow" w:hAnsi="Arial Narrow" w:cs="Arial Narrow"/>
                <w:b/>
                <w:bCs/>
              </w:rPr>
              <w:t xml:space="preserve">P0215 - </w:t>
            </w:r>
            <w:r w:rsidRPr="00136482">
              <w:rPr>
                <w:rFonts w:ascii="Arial Narrow" w:hAnsi="Arial Narrow"/>
                <w:b/>
              </w:rPr>
              <w:t>Počet nových cezhraničných služieb pre občanov</w:t>
            </w:r>
          </w:p>
          <w:p w14:paraId="2F02D2E2" w14:textId="306CCF8F" w:rsidR="00FF1923" w:rsidRPr="00136482" w:rsidRDefault="00FF1923" w:rsidP="00347D6B">
            <w:pPr>
              <w:spacing w:before="120"/>
              <w:rPr>
                <w:rFonts w:ascii="Arial Narrow" w:hAnsi="Arial Narrow" w:cs="Arial Narrow"/>
                <w:b/>
                <w:bCs/>
              </w:rPr>
            </w:pPr>
            <w:r w:rsidRPr="00136482">
              <w:rPr>
                <w:rFonts w:ascii="Arial Narrow" w:hAnsi="Arial Narrow"/>
              </w:rPr>
              <w:t>Ukazovateľ eviduje počet realizovaných cezhraničných služieb pre občanov. V týchto službách bude možné použiť zahraničnú identitu a príslušné informačné systémy budú súčasťou jednotného európskeho priestoru a budú komunikovať podľa daných štandardov.</w:t>
            </w:r>
          </w:p>
          <w:p w14:paraId="0134CA8B" w14:textId="7DBBA0AE" w:rsidR="00FF1923" w:rsidRPr="00136482" w:rsidRDefault="00FF1923" w:rsidP="00347D6B">
            <w:pPr>
              <w:spacing w:before="120"/>
              <w:rPr>
                <w:rFonts w:ascii="Arial Narrow" w:hAnsi="Arial Narrow"/>
                <w:b/>
              </w:rPr>
            </w:pPr>
            <w:r w:rsidRPr="00136482">
              <w:rPr>
                <w:rFonts w:ascii="Arial Narrow" w:hAnsi="Arial Narrow"/>
                <w:b/>
              </w:rPr>
              <w:t>P0152 - Počet dodatočných elektronických služieb pre občanov, ktoré je možné riešiť mobilnou aplikáciou</w:t>
            </w:r>
          </w:p>
          <w:p w14:paraId="08C20DDB" w14:textId="55930D67" w:rsidR="00FF1923" w:rsidRPr="00136482" w:rsidRDefault="00FF1923" w:rsidP="00347D6B">
            <w:pPr>
              <w:spacing w:before="120"/>
              <w:rPr>
                <w:rFonts w:ascii="Arial Narrow" w:hAnsi="Arial Narrow"/>
              </w:rPr>
            </w:pPr>
            <w:r w:rsidRPr="00136482">
              <w:rPr>
                <w:rFonts w:ascii="Arial Narrow" w:hAnsi="Arial Narrow"/>
              </w:rPr>
              <w:t xml:space="preserve">Ukazovateľ eviduje počet dodatočných elektronických eGovernment služieb podporených z projektu, ktoré je možné riešiť prostredníctvom mobilných aplikácií na mobilných zariadeniach. Zoznam vhodných životných situácií musí byť vopred definovaný. Za mobilnú aplikáciu je možné považovať program dostupný na platforme mobilných zariadení, ktorý pri svojej činnosti využíva špeciálne vlastnosti inteligentného mobilného zariadenia a zároveň zohľadňuje ich obmedzenia. Ide najmä o identifikáciu, </w:t>
            </w:r>
            <w:r w:rsidRPr="00136482">
              <w:rPr>
                <w:rFonts w:ascii="Arial Narrow" w:hAnsi="Arial Narrow"/>
              </w:rPr>
              <w:lastRenderedPageBreak/>
              <w:t>autentifikáciu a autorizáciu používateľa, interaktivitu, využívanie informácií o polohe, personalizáciu a pod.</w:t>
            </w:r>
          </w:p>
          <w:p w14:paraId="05761B70" w14:textId="3BCC953F" w:rsidR="00FF1923" w:rsidRPr="00136482" w:rsidRDefault="00FF1923" w:rsidP="00136482">
            <w:pPr>
              <w:spacing w:before="120" w:after="120"/>
              <w:rPr>
                <w:rFonts w:ascii="Arial Narrow" w:hAnsi="Arial Narrow"/>
                <w:b/>
              </w:rPr>
            </w:pPr>
            <w:r w:rsidRPr="00136482">
              <w:rPr>
                <w:rFonts w:ascii="Arial Narrow" w:hAnsi="Arial Narrow"/>
                <w:b/>
              </w:rPr>
              <w:t>P0739 - Počet zavedených elektronických služieb, ktoré prispievajú k riešeniu životných situácií pre občanov</w:t>
            </w:r>
          </w:p>
          <w:p w14:paraId="328656E6" w14:textId="0AC8EFDD" w:rsidR="00FF1923" w:rsidRPr="00136482" w:rsidRDefault="00FF1923" w:rsidP="00347D6B">
            <w:pPr>
              <w:spacing w:before="120"/>
              <w:rPr>
                <w:rFonts w:ascii="Arial Narrow" w:hAnsi="Arial Narrow" w:cs="Arial Narrow"/>
                <w:b/>
                <w:bCs/>
              </w:rPr>
            </w:pPr>
            <w:r w:rsidRPr="00136482">
              <w:rPr>
                <w:rFonts w:ascii="Arial Narrow" w:hAnsi="Arial Narrow"/>
              </w:rPr>
              <w:t>Ukazovateľ vyjadruje počet zavedených elektronických služieb pre občanov podporených z projektu, ktoré prispievajú k riešeniu životných situácií.</w:t>
            </w:r>
          </w:p>
          <w:p w14:paraId="2E6CFAE6" w14:textId="01F2EF2B" w:rsidR="00267EA7" w:rsidRPr="00267EA7" w:rsidRDefault="00267EA7" w:rsidP="00267EA7">
            <w:pPr>
              <w:shd w:val="clear" w:color="auto" w:fill="EAF1DD" w:themeFill="accent3" w:themeFillTint="33"/>
              <w:spacing w:before="120"/>
              <w:rPr>
                <w:rFonts w:ascii="Arial Narrow" w:hAnsi="Arial Narrow" w:cs="Arial Narrow"/>
                <w:b/>
                <w:bCs/>
              </w:rPr>
            </w:pPr>
            <w:r w:rsidRPr="00267EA7">
              <w:rPr>
                <w:rFonts w:ascii="Arial Narrow" w:hAnsi="Arial Narrow" w:cs="Arial Narrow"/>
                <w:b/>
                <w:bCs/>
              </w:rPr>
              <w:t xml:space="preserve">Východisková hodnota </w:t>
            </w:r>
            <w:r w:rsidRPr="00096AB3">
              <w:rPr>
                <w:rFonts w:ascii="Arial Narrow" w:hAnsi="Arial Narrow" w:cs="Arial Narrow"/>
                <w:bCs/>
              </w:rPr>
              <w:t xml:space="preserve">všetkých </w:t>
            </w:r>
            <w:r w:rsidR="002F7678">
              <w:rPr>
                <w:rFonts w:ascii="Arial Narrow" w:hAnsi="Arial Narrow" w:cs="Arial Narrow"/>
                <w:bCs/>
              </w:rPr>
              <w:t>projektových</w:t>
            </w:r>
            <w:r w:rsidR="002F7678" w:rsidRPr="00096AB3">
              <w:rPr>
                <w:rFonts w:ascii="Arial Narrow" w:hAnsi="Arial Narrow" w:cs="Arial Narrow"/>
                <w:bCs/>
              </w:rPr>
              <w:t xml:space="preserve"> </w:t>
            </w:r>
            <w:r w:rsidRPr="00096AB3">
              <w:rPr>
                <w:rFonts w:ascii="Arial Narrow" w:hAnsi="Arial Narrow" w:cs="Arial Narrow"/>
                <w:bCs/>
              </w:rPr>
              <w:t xml:space="preserve">merateľných ukazovateľov </w:t>
            </w:r>
            <w:r w:rsidR="002F7678" w:rsidRPr="00623B9F">
              <w:rPr>
                <w:rFonts w:ascii="Arial Narrow" w:hAnsi="Arial Narrow" w:cs="Arial Narrow"/>
                <w:b/>
              </w:rPr>
              <w:t>PO7 OPII</w:t>
            </w:r>
            <w:r w:rsidR="002F7678" w:rsidRPr="00623B9F">
              <w:rPr>
                <w:rFonts w:ascii="Arial Narrow" w:hAnsi="Arial Narrow" w:cs="Arial Narrow"/>
              </w:rPr>
              <w:t xml:space="preserve"> </w:t>
            </w:r>
            <w:r w:rsidR="00203623">
              <w:rPr>
                <w:rFonts w:ascii="Arial Narrow" w:hAnsi="Arial Narrow" w:cs="Arial Narrow"/>
                <w:bCs/>
              </w:rPr>
              <w:t xml:space="preserve">je </w:t>
            </w:r>
            <w:r w:rsidRPr="00096AB3">
              <w:rPr>
                <w:rFonts w:ascii="Arial Narrow" w:hAnsi="Arial Narrow" w:cs="Arial Narrow"/>
                <w:bCs/>
              </w:rPr>
              <w:t>vždy</w:t>
            </w:r>
            <w:r w:rsidRPr="00267EA7">
              <w:rPr>
                <w:rFonts w:ascii="Arial Narrow" w:hAnsi="Arial Narrow" w:cs="Arial Narrow"/>
                <w:b/>
                <w:bCs/>
              </w:rPr>
              <w:t xml:space="preserve"> „0“. </w:t>
            </w:r>
          </w:p>
          <w:p w14:paraId="00DE3ADD" w14:textId="25E209D8" w:rsidR="00267EA7" w:rsidRPr="00623B9F" w:rsidRDefault="00267EA7" w:rsidP="00267EA7">
            <w:pPr>
              <w:shd w:val="clear" w:color="auto" w:fill="EAF1DD" w:themeFill="accent3" w:themeFillTint="33"/>
              <w:spacing w:before="120"/>
              <w:rPr>
                <w:rFonts w:ascii="Arial Narrow" w:hAnsi="Arial Narrow" w:cs="Arial Narrow"/>
                <w:bCs/>
              </w:rPr>
            </w:pPr>
            <w:r w:rsidRPr="00096AB3">
              <w:rPr>
                <w:rFonts w:ascii="Arial Narrow" w:hAnsi="Arial Narrow" w:cs="Arial Narrow"/>
                <w:bCs/>
              </w:rPr>
              <w:t>Bližšie informácie k spôsobu zadávania merateľných ukazovateľov v rámci Žiadosti o NFP sú uvedené v</w:t>
            </w:r>
            <w:r w:rsidRPr="00267EA7">
              <w:rPr>
                <w:rFonts w:ascii="Arial Narrow" w:hAnsi="Arial Narrow" w:cs="Arial Narrow"/>
                <w:b/>
                <w:bCs/>
              </w:rPr>
              <w:t> kapitole E.2.1 Príručky pre žiadateľa PO7 OPII – DOP (</w:t>
            </w:r>
            <w:hyperlink w:anchor="prilohaPpZ" w:history="1">
              <w:r w:rsidRPr="00267EA7">
                <w:rPr>
                  <w:rStyle w:val="Hypertextovprepojenie"/>
                  <w:rFonts w:ascii="Arial Narrow" w:hAnsi="Arial Narrow" w:cs="Arial Narrow"/>
                  <w:b/>
                  <w:bCs/>
                </w:rPr>
                <w:t>Príloha č. 2 výzvy</w:t>
              </w:r>
            </w:hyperlink>
            <w:r w:rsidRPr="00267EA7">
              <w:rPr>
                <w:rFonts w:ascii="Arial Narrow" w:hAnsi="Arial Narrow" w:cs="Arial Narrow"/>
                <w:b/>
                <w:bCs/>
              </w:rPr>
              <w:t>).</w:t>
            </w:r>
          </w:p>
        </w:tc>
      </w:tr>
      <w:tr w:rsidR="00CD11C3" w:rsidRPr="00623B9F" w14:paraId="0D6B16D5" w14:textId="77777777" w:rsidTr="00586D99">
        <w:trPr>
          <w:cantSplit/>
          <w:trHeight w:val="1028"/>
          <w:jc w:val="center"/>
        </w:trPr>
        <w:tc>
          <w:tcPr>
            <w:tcW w:w="788" w:type="dxa"/>
            <w:vMerge/>
            <w:vAlign w:val="center"/>
          </w:tcPr>
          <w:p w14:paraId="4B36F7A1" w14:textId="77777777" w:rsidR="00CD11C3" w:rsidRPr="00623B9F" w:rsidRDefault="00CD11C3" w:rsidP="00D865F7">
            <w:pPr>
              <w:pStyle w:val="Odsekzoznamu"/>
              <w:numPr>
                <w:ilvl w:val="0"/>
                <w:numId w:val="35"/>
              </w:numPr>
              <w:ind w:left="0" w:firstLine="0"/>
              <w:jc w:val="center"/>
              <w:rPr>
                <w:rFonts w:ascii="Arial Narrow" w:hAnsi="Arial Narrow"/>
                <w:b/>
                <w:szCs w:val="22"/>
              </w:rPr>
            </w:pPr>
          </w:p>
        </w:tc>
        <w:tc>
          <w:tcPr>
            <w:tcW w:w="3134" w:type="dxa"/>
            <w:vMerge/>
            <w:shd w:val="clear" w:color="auto" w:fill="FDE9D9" w:themeFill="accent6" w:themeFillTint="33"/>
          </w:tcPr>
          <w:p w14:paraId="16C6A825" w14:textId="77777777" w:rsidR="00CD11C3" w:rsidRPr="00623B9F" w:rsidRDefault="00CD11C3" w:rsidP="00CD11C3">
            <w:pPr>
              <w:rPr>
                <w:rFonts w:ascii="Arial Narrow" w:hAnsi="Arial Narrow"/>
                <w:b/>
              </w:rPr>
            </w:pPr>
          </w:p>
        </w:tc>
        <w:tc>
          <w:tcPr>
            <w:tcW w:w="6494" w:type="dxa"/>
            <w:gridSpan w:val="2"/>
          </w:tcPr>
          <w:p w14:paraId="5E2D3FF3" w14:textId="77777777" w:rsidR="00CD11C3" w:rsidRPr="00623B9F" w:rsidRDefault="00CD11C3" w:rsidP="00693511">
            <w:pPr>
              <w:rPr>
                <w:rFonts w:ascii="Arial Narrow" w:hAnsi="Arial Narrow" w:cs="Arial Narrow"/>
                <w:b/>
                <w:bCs/>
                <w:u w:val="single"/>
              </w:rPr>
            </w:pPr>
            <w:r w:rsidRPr="00623B9F">
              <w:rPr>
                <w:rFonts w:ascii="Arial Narrow" w:hAnsi="Arial Narrow" w:cs="Arial Narrow"/>
                <w:b/>
                <w:bCs/>
                <w:u w:val="single"/>
              </w:rPr>
              <w:t>Forma preukázania</w:t>
            </w:r>
            <w:r w:rsidR="005308C9" w:rsidRPr="00623B9F">
              <w:rPr>
                <w:rFonts w:ascii="Arial Narrow" w:hAnsi="Arial Narrow" w:cs="Arial Narrow"/>
                <w:b/>
                <w:bCs/>
                <w:u w:val="single"/>
              </w:rPr>
              <w:t xml:space="preserve"> zo strany žiadateľa</w:t>
            </w:r>
            <w:r w:rsidRPr="00623B9F">
              <w:rPr>
                <w:rFonts w:ascii="Arial Narrow" w:hAnsi="Arial Narrow" w:cs="Arial Narrow"/>
                <w:b/>
                <w:bCs/>
                <w:u w:val="single"/>
              </w:rPr>
              <w:t>:</w:t>
            </w:r>
          </w:p>
          <w:p w14:paraId="08FB2313" w14:textId="3E581489" w:rsidR="00CD11C3" w:rsidRPr="00623B9F" w:rsidRDefault="003633A8" w:rsidP="00CD11C3">
            <w:pPr>
              <w:rPr>
                <w:rFonts w:ascii="Arial Narrow" w:hAnsi="Arial Narrow" w:cs="Arial Narrow"/>
                <w:b/>
                <w:bCs/>
              </w:rPr>
            </w:pPr>
            <w:r>
              <w:rPr>
                <w:rFonts w:ascii="Arial Narrow" w:hAnsi="Arial Narrow" w:cs="Arial Narrow"/>
                <w:b/>
                <w:bCs/>
              </w:rPr>
              <w:t xml:space="preserve">Žiadosť o NFP - </w:t>
            </w:r>
            <w:r w:rsidR="00CD11C3" w:rsidRPr="00623B9F">
              <w:rPr>
                <w:rFonts w:ascii="Arial Narrow" w:hAnsi="Arial Narrow" w:cs="Arial Narrow"/>
                <w:b/>
                <w:bCs/>
              </w:rPr>
              <w:t>tab. č. 10.1 a 10.2</w:t>
            </w:r>
          </w:p>
          <w:p w14:paraId="257D428E" w14:textId="77777777" w:rsidR="00CD11C3" w:rsidRPr="00623B9F" w:rsidRDefault="00CD11C3" w:rsidP="00CD11C3">
            <w:pPr>
              <w:rPr>
                <w:rFonts w:ascii="Arial Narrow" w:hAnsi="Arial Narrow" w:cs="Arial Narrow"/>
                <w:b/>
                <w:bCs/>
                <w:sz w:val="10"/>
                <w:szCs w:val="10"/>
              </w:rPr>
            </w:pPr>
          </w:p>
          <w:p w14:paraId="516F1355" w14:textId="77777777" w:rsidR="00CD11C3" w:rsidRPr="00623B9F" w:rsidRDefault="00CD11C3" w:rsidP="00CD11C3">
            <w:pPr>
              <w:rPr>
                <w:rFonts w:ascii="Arial Narrow" w:hAnsi="Arial Narrow" w:cs="Arial Narrow"/>
                <w:b/>
                <w:bCs/>
                <w:u w:val="single"/>
              </w:rPr>
            </w:pPr>
            <w:r w:rsidRPr="00623B9F">
              <w:rPr>
                <w:rFonts w:ascii="Arial Narrow" w:hAnsi="Arial Narrow" w:cs="Arial Narrow"/>
                <w:b/>
                <w:bCs/>
                <w:u w:val="single"/>
              </w:rPr>
              <w:t>Spôsob overenia</w:t>
            </w:r>
            <w:r w:rsidR="005308C9" w:rsidRPr="00623B9F">
              <w:rPr>
                <w:rFonts w:ascii="Arial Narrow" w:hAnsi="Arial Narrow" w:cs="Arial Narrow"/>
                <w:b/>
                <w:bCs/>
                <w:u w:val="single"/>
              </w:rPr>
              <w:t xml:space="preserve"> SO OPII</w:t>
            </w:r>
            <w:r w:rsidRPr="00623B9F">
              <w:rPr>
                <w:rFonts w:ascii="Arial Narrow" w:hAnsi="Arial Narrow" w:cs="Arial Narrow"/>
                <w:b/>
                <w:bCs/>
                <w:u w:val="single"/>
              </w:rPr>
              <w:t xml:space="preserve">: </w:t>
            </w:r>
          </w:p>
          <w:p w14:paraId="5EEEE243" w14:textId="165900D9" w:rsidR="00CD11C3" w:rsidRPr="00623B9F" w:rsidRDefault="003633A8" w:rsidP="00203623">
            <w:pPr>
              <w:rPr>
                <w:rFonts w:ascii="Arial Narrow" w:hAnsi="Arial Narrow" w:cs="Arial Narrow"/>
              </w:rPr>
            </w:pPr>
            <w:r>
              <w:rPr>
                <w:rFonts w:ascii="Arial Narrow" w:hAnsi="Arial Narrow" w:cs="Arial Narrow"/>
                <w:b/>
                <w:bCs/>
              </w:rPr>
              <w:t xml:space="preserve">Žiadosť o NFP - </w:t>
            </w:r>
            <w:r w:rsidR="00CD11C3" w:rsidRPr="00623B9F">
              <w:rPr>
                <w:rFonts w:ascii="Arial Narrow" w:hAnsi="Arial Narrow" w:cs="Arial Narrow"/>
                <w:b/>
                <w:bCs/>
              </w:rPr>
              <w:t>tab. č. 10.1 a 10.2</w:t>
            </w:r>
          </w:p>
        </w:tc>
      </w:tr>
      <w:tr w:rsidR="001871EF" w:rsidRPr="00623B9F" w14:paraId="7EEBBD97" w14:textId="77777777" w:rsidTr="00790520">
        <w:trPr>
          <w:trHeight w:val="2020"/>
          <w:jc w:val="center"/>
        </w:trPr>
        <w:tc>
          <w:tcPr>
            <w:tcW w:w="788" w:type="dxa"/>
          </w:tcPr>
          <w:p w14:paraId="198BD8B8" w14:textId="77777777" w:rsidR="001871EF" w:rsidRPr="00623B9F" w:rsidRDefault="001871EF" w:rsidP="00D865F7">
            <w:pPr>
              <w:pStyle w:val="Odsekzoznamu"/>
              <w:numPr>
                <w:ilvl w:val="0"/>
                <w:numId w:val="35"/>
              </w:numPr>
              <w:ind w:left="0" w:firstLine="0"/>
              <w:jc w:val="center"/>
              <w:rPr>
                <w:rFonts w:ascii="Arial Narrow" w:hAnsi="Arial Narrow"/>
                <w:b/>
                <w:szCs w:val="22"/>
              </w:rPr>
            </w:pPr>
            <w:r w:rsidRPr="00623B9F">
              <w:rPr>
                <w:rFonts w:ascii="Arial Narrow" w:hAnsi="Arial Narrow"/>
                <w:b/>
                <w:szCs w:val="22"/>
              </w:rPr>
              <w:t>2</w:t>
            </w:r>
          </w:p>
        </w:tc>
        <w:tc>
          <w:tcPr>
            <w:tcW w:w="3134" w:type="dxa"/>
            <w:shd w:val="clear" w:color="auto" w:fill="FDE9D9" w:themeFill="accent6" w:themeFillTint="33"/>
          </w:tcPr>
          <w:p w14:paraId="2A7F6024" w14:textId="77777777" w:rsidR="00203623" w:rsidRPr="00203623" w:rsidRDefault="001871EF" w:rsidP="00203623">
            <w:pPr>
              <w:autoSpaceDE w:val="0"/>
              <w:autoSpaceDN w:val="0"/>
              <w:adjustRightInd w:val="0"/>
              <w:rPr>
                <w:rFonts w:ascii="Arial Narrow" w:hAnsi="Arial Narrow" w:cs="Arial Narrow"/>
                <w:b/>
                <w:bCs/>
              </w:rPr>
            </w:pPr>
            <w:bookmarkStart w:id="36" w:name="podmienkakapac"/>
            <w:r w:rsidRPr="00623B9F">
              <w:rPr>
                <w:rFonts w:ascii="Arial Narrow" w:hAnsi="Arial Narrow" w:cs="Arial Narrow"/>
                <w:b/>
                <w:bCs/>
              </w:rPr>
              <w:t xml:space="preserve">Podmienka preukázania </w:t>
            </w:r>
            <w:r w:rsidR="00203623" w:rsidRPr="00203623">
              <w:rPr>
                <w:rFonts w:ascii="Arial Narrow" w:hAnsi="Arial Narrow" w:cs="Arial Narrow"/>
                <w:b/>
                <w:bCs/>
              </w:rPr>
              <w:t>kapacít na implementáciu a riadenie projektu</w:t>
            </w:r>
          </w:p>
          <w:bookmarkEnd w:id="36"/>
          <w:p w14:paraId="2505D014" w14:textId="6745DDB2" w:rsidR="001871EF" w:rsidRPr="00623B9F" w:rsidRDefault="001871EF" w:rsidP="00FA6FCC">
            <w:pPr>
              <w:autoSpaceDE w:val="0"/>
              <w:autoSpaceDN w:val="0"/>
              <w:adjustRightInd w:val="0"/>
              <w:rPr>
                <w:rFonts w:ascii="Arial Narrow" w:hAnsi="Arial Narrow" w:cs="Arial Narrow"/>
                <w:b/>
                <w:bCs/>
              </w:rPr>
            </w:pPr>
          </w:p>
          <w:p w14:paraId="6B0C62CF" w14:textId="77777777" w:rsidR="001871EF" w:rsidRPr="00623B9F" w:rsidRDefault="001871EF" w:rsidP="00FA6FCC">
            <w:pPr>
              <w:autoSpaceDE w:val="0"/>
              <w:autoSpaceDN w:val="0"/>
              <w:adjustRightInd w:val="0"/>
              <w:rPr>
                <w:rFonts w:ascii="Arial Narrow" w:hAnsi="Arial Narrow" w:cs="Arial Narrow"/>
                <w:b/>
                <w:bCs/>
              </w:rPr>
            </w:pPr>
          </w:p>
        </w:tc>
        <w:tc>
          <w:tcPr>
            <w:tcW w:w="6494" w:type="dxa"/>
            <w:gridSpan w:val="2"/>
          </w:tcPr>
          <w:p w14:paraId="028BEA00" w14:textId="77777777" w:rsidR="001871EF" w:rsidRPr="00D1022A" w:rsidRDefault="001871EF" w:rsidP="001871EF">
            <w:pPr>
              <w:pBdr>
                <w:bottom w:val="single" w:sz="4" w:space="1" w:color="auto"/>
              </w:pBdr>
              <w:shd w:val="clear" w:color="auto" w:fill="ECF1F6"/>
              <w:tabs>
                <w:tab w:val="left" w:pos="238"/>
              </w:tabs>
              <w:contextualSpacing/>
              <w:rPr>
                <w:rFonts w:ascii="Arial Narrow" w:hAnsi="Arial Narrow" w:cs="Arial Narrow"/>
                <w:lang w:eastAsia="en-US"/>
              </w:rPr>
            </w:pPr>
            <w:r w:rsidRPr="00D1022A">
              <w:rPr>
                <w:rFonts w:ascii="Arial Narrow" w:hAnsi="Arial Narrow" w:cs="Arial Narrow"/>
                <w:lang w:eastAsia="en-US"/>
              </w:rPr>
              <w:t>Za oprávnených žiadateľov je možné považovať subjekty, ktoré preukážu dostatočné administratívne odborné a prevádzkové kapacity s náležitou odbornou spôsobilosťou.</w:t>
            </w:r>
          </w:p>
          <w:p w14:paraId="17AE9D6D" w14:textId="320A44F4" w:rsidR="001871EF" w:rsidRDefault="001871EF" w:rsidP="001871EF">
            <w:pPr>
              <w:tabs>
                <w:tab w:val="left" w:pos="238"/>
              </w:tabs>
              <w:spacing w:after="120"/>
              <w:rPr>
                <w:rFonts w:ascii="Arial Narrow" w:hAnsi="Arial Narrow" w:cs="Arial Narrow"/>
                <w:lang w:eastAsia="en-US"/>
              </w:rPr>
            </w:pPr>
            <w:r w:rsidRPr="00D1022A">
              <w:rPr>
                <w:rFonts w:ascii="Arial Narrow" w:hAnsi="Arial Narrow" w:cs="Arial Narrow"/>
                <w:lang w:eastAsia="en-US"/>
              </w:rPr>
              <w:t xml:space="preserve">Na splnenie tejto podmienky je žiadateľ povinný </w:t>
            </w:r>
            <w:r w:rsidRPr="00D1022A">
              <w:rPr>
                <w:rFonts w:ascii="Arial Narrow" w:hAnsi="Arial Narrow" w:cs="Arial Narrow"/>
                <w:b/>
                <w:lang w:eastAsia="en-US"/>
              </w:rPr>
              <w:t>disponovať alebo plánovať</w:t>
            </w:r>
            <w:r w:rsidRPr="00D1022A">
              <w:rPr>
                <w:rFonts w:ascii="Arial Narrow" w:hAnsi="Arial Narrow" w:cs="Arial Narrow"/>
                <w:lang w:eastAsia="en-US"/>
              </w:rPr>
              <w:t xml:space="preserve"> nasledovné kapacity:</w:t>
            </w:r>
          </w:p>
          <w:p w14:paraId="3A8BDD7A" w14:textId="77777777" w:rsidR="00203623" w:rsidRPr="00203623" w:rsidRDefault="00203623" w:rsidP="00203623">
            <w:pPr>
              <w:tabs>
                <w:tab w:val="left" w:pos="238"/>
              </w:tabs>
              <w:spacing w:after="120"/>
              <w:rPr>
                <w:rFonts w:ascii="Arial Narrow" w:hAnsi="Arial Narrow" w:cs="Arial Narrow"/>
                <w:b/>
                <w:u w:val="single"/>
                <w:lang w:eastAsia="en-US"/>
              </w:rPr>
            </w:pPr>
            <w:r w:rsidRPr="00203623">
              <w:rPr>
                <w:rFonts w:ascii="Arial Narrow" w:hAnsi="Arial Narrow" w:cs="Arial Narrow"/>
                <w:lang w:eastAsia="en-US"/>
              </w:rPr>
              <w:t xml:space="preserve">V rámci </w:t>
            </w:r>
            <w:r w:rsidRPr="00203623">
              <w:rPr>
                <w:rFonts w:ascii="Arial Narrow" w:hAnsi="Arial Narrow" w:cs="Arial Narrow"/>
                <w:b/>
                <w:u w:val="single"/>
                <w:lang w:eastAsia="en-US"/>
              </w:rPr>
              <w:t>podporných aktivít projektu:</w:t>
            </w:r>
          </w:p>
          <w:p w14:paraId="22BC5E0D" w14:textId="77777777" w:rsidR="00203623" w:rsidRPr="00203623" w:rsidRDefault="00203623" w:rsidP="00203623">
            <w:pPr>
              <w:tabs>
                <w:tab w:val="left" w:pos="238"/>
              </w:tabs>
              <w:spacing w:after="120"/>
              <w:rPr>
                <w:rFonts w:ascii="Arial Narrow" w:hAnsi="Arial Narrow" w:cs="Arial Narrow"/>
                <w:lang w:eastAsia="en-US"/>
              </w:rPr>
            </w:pPr>
            <w:r w:rsidRPr="00203623">
              <w:rPr>
                <w:rFonts w:ascii="Arial Narrow" w:hAnsi="Arial Narrow" w:cs="Arial Narrow"/>
                <w:lang w:eastAsia="en-US"/>
              </w:rPr>
              <w:t xml:space="preserve">je potrebné, aby žiadateľ </w:t>
            </w:r>
            <w:r w:rsidRPr="00203623">
              <w:rPr>
                <w:rFonts w:ascii="Arial Narrow" w:hAnsi="Arial Narrow" w:cs="Arial Narrow"/>
                <w:b/>
                <w:lang w:eastAsia="en-US"/>
              </w:rPr>
              <w:t xml:space="preserve">disponoval alebo plánoval </w:t>
            </w:r>
            <w:r w:rsidRPr="00203623">
              <w:rPr>
                <w:rFonts w:ascii="Arial Narrow" w:hAnsi="Arial Narrow" w:cs="Arial Narrow"/>
                <w:lang w:eastAsia="en-US"/>
              </w:rPr>
              <w:t>nasledovnú kapacitu (pre riadenie a prevádzku projektu):</w:t>
            </w:r>
          </w:p>
          <w:p w14:paraId="2F70CC33" w14:textId="77777777" w:rsidR="00203623" w:rsidRPr="00203623" w:rsidRDefault="00203623" w:rsidP="00203623">
            <w:pPr>
              <w:tabs>
                <w:tab w:val="left" w:pos="238"/>
              </w:tabs>
              <w:spacing w:after="120"/>
              <w:rPr>
                <w:rFonts w:ascii="Arial Narrow" w:hAnsi="Arial Narrow" w:cs="Arial Narrow"/>
                <w:lang w:eastAsia="en-US"/>
              </w:rPr>
            </w:pPr>
            <w:r w:rsidRPr="00203623">
              <w:rPr>
                <w:rFonts w:ascii="Arial Narrow" w:hAnsi="Arial Narrow" w:cs="Arial Narrow"/>
                <w:b/>
                <w:bCs/>
                <w:lang w:eastAsia="en-US"/>
              </w:rPr>
              <w:t xml:space="preserve">Projektový manažér </w:t>
            </w:r>
            <w:r w:rsidRPr="00203623">
              <w:rPr>
                <w:rFonts w:ascii="Arial Narrow" w:hAnsi="Arial Narrow" w:cs="Arial Narrow"/>
                <w:lang w:eastAsia="en-US"/>
              </w:rPr>
              <w:t>s kvalifikačnými predpokladmi:</w:t>
            </w:r>
          </w:p>
          <w:p w14:paraId="15569234" w14:textId="77777777" w:rsidR="00203623" w:rsidRPr="00203623" w:rsidRDefault="00203623" w:rsidP="00203623">
            <w:pPr>
              <w:numPr>
                <w:ilvl w:val="0"/>
                <w:numId w:val="30"/>
              </w:numPr>
              <w:tabs>
                <w:tab w:val="left" w:pos="238"/>
              </w:tabs>
              <w:spacing w:after="120"/>
              <w:rPr>
                <w:rFonts w:ascii="Arial Narrow" w:hAnsi="Arial Narrow" w:cs="Arial Narrow"/>
                <w:lang w:eastAsia="en-US"/>
              </w:rPr>
            </w:pPr>
            <w:r w:rsidRPr="00203623">
              <w:rPr>
                <w:rFonts w:ascii="Arial Narrow" w:hAnsi="Arial Narrow" w:cs="Arial Narrow"/>
                <w:lang w:eastAsia="en-US"/>
              </w:rPr>
              <w:t>vysokoškolské vzdelanie 2. stupňa,</w:t>
            </w:r>
          </w:p>
          <w:p w14:paraId="353387EB" w14:textId="77777777" w:rsidR="00203623" w:rsidRPr="00203623" w:rsidRDefault="00203623" w:rsidP="00203623">
            <w:pPr>
              <w:numPr>
                <w:ilvl w:val="0"/>
                <w:numId w:val="30"/>
              </w:numPr>
              <w:tabs>
                <w:tab w:val="left" w:pos="238"/>
              </w:tabs>
              <w:spacing w:after="120"/>
              <w:rPr>
                <w:rFonts w:ascii="Arial Narrow" w:hAnsi="Arial Narrow" w:cs="Arial Narrow"/>
                <w:lang w:eastAsia="en-US"/>
              </w:rPr>
            </w:pPr>
            <w:r w:rsidRPr="00203623">
              <w:rPr>
                <w:rFonts w:ascii="Arial Narrow" w:hAnsi="Arial Narrow" w:cs="Arial Narrow"/>
                <w:lang w:eastAsia="en-US"/>
              </w:rPr>
              <w:t>minimálne 3 ročná prax v oblasti prípravy, riadenia alebo implementácie projektov spolufinancovaných z fondov EÚ.</w:t>
            </w:r>
          </w:p>
          <w:p w14:paraId="14F21099" w14:textId="77777777" w:rsidR="00203623" w:rsidRPr="00203623" w:rsidRDefault="00203623" w:rsidP="00203623">
            <w:pPr>
              <w:tabs>
                <w:tab w:val="left" w:pos="238"/>
              </w:tabs>
              <w:spacing w:after="120"/>
              <w:rPr>
                <w:rFonts w:ascii="Arial Narrow" w:hAnsi="Arial Narrow" w:cs="Arial Narrow"/>
                <w:b/>
                <w:u w:val="single"/>
                <w:lang w:eastAsia="en-US"/>
              </w:rPr>
            </w:pPr>
            <w:r w:rsidRPr="00203623">
              <w:rPr>
                <w:rFonts w:ascii="Arial Narrow" w:hAnsi="Arial Narrow" w:cs="Arial Narrow"/>
                <w:lang w:eastAsia="en-US"/>
              </w:rPr>
              <w:t xml:space="preserve">V rámci </w:t>
            </w:r>
            <w:r w:rsidRPr="00203623">
              <w:rPr>
                <w:rFonts w:ascii="Arial Narrow" w:hAnsi="Arial Narrow" w:cs="Arial Narrow"/>
                <w:b/>
                <w:u w:val="single"/>
                <w:lang w:eastAsia="en-US"/>
              </w:rPr>
              <w:t>hlavných aktivít projektu:</w:t>
            </w:r>
          </w:p>
          <w:p w14:paraId="25738956" w14:textId="3DA6BC75" w:rsidR="00203623" w:rsidRDefault="00203623" w:rsidP="00586D99">
            <w:pPr>
              <w:pStyle w:val="Odsekzoznamu"/>
              <w:numPr>
                <w:ilvl w:val="0"/>
                <w:numId w:val="30"/>
              </w:numPr>
              <w:tabs>
                <w:tab w:val="left" w:pos="238"/>
              </w:tabs>
              <w:spacing w:after="120"/>
              <w:rPr>
                <w:rFonts w:ascii="Arial Narrow" w:hAnsi="Arial Narrow" w:cs="Arial Narrow"/>
                <w:b/>
                <w:lang w:eastAsia="en-US"/>
              </w:rPr>
            </w:pPr>
            <w:r w:rsidRPr="00586D99">
              <w:rPr>
                <w:rFonts w:ascii="Arial Narrow" w:hAnsi="Arial Narrow" w:cs="Arial Narrow"/>
                <w:lang w:eastAsia="en-US"/>
              </w:rPr>
              <w:t>je žiadateľ povinný</w:t>
            </w:r>
            <w:r w:rsidRPr="00586D99">
              <w:rPr>
                <w:rFonts w:ascii="Arial Narrow" w:hAnsi="Arial Narrow" w:cs="Arial Narrow"/>
                <w:b/>
                <w:lang w:eastAsia="en-US"/>
              </w:rPr>
              <w:t xml:space="preserve"> vyčleniť</w:t>
            </w:r>
            <w:r w:rsidRPr="00586D99">
              <w:rPr>
                <w:rFonts w:ascii="Arial Narrow" w:hAnsi="Arial Narrow" w:cs="Arial Narrow"/>
                <w:lang w:eastAsia="en-US"/>
              </w:rPr>
              <w:t xml:space="preserve"> </w:t>
            </w:r>
            <w:r w:rsidRPr="00586D99">
              <w:rPr>
                <w:rFonts w:ascii="Arial Narrow" w:hAnsi="Arial Narrow" w:cs="Arial Narrow"/>
                <w:b/>
                <w:lang w:eastAsia="en-US"/>
              </w:rPr>
              <w:t>výdavky</w:t>
            </w:r>
            <w:r w:rsidRPr="00586D99">
              <w:rPr>
                <w:rFonts w:ascii="Arial Narrow" w:hAnsi="Arial Narrow" w:cs="Arial Narrow"/>
                <w:lang w:eastAsia="en-US"/>
              </w:rPr>
              <w:t xml:space="preserve"> </w:t>
            </w:r>
            <w:r w:rsidRPr="00586D99">
              <w:rPr>
                <w:rFonts w:ascii="Arial Narrow" w:hAnsi="Arial Narrow" w:cs="Arial Narrow"/>
                <w:b/>
                <w:lang w:eastAsia="en-US"/>
              </w:rPr>
              <w:t>na interné odborné kapacity</w:t>
            </w:r>
            <w:r w:rsidR="0096771D">
              <w:rPr>
                <w:rFonts w:ascii="Arial Narrow" w:hAnsi="Arial Narrow" w:cs="Arial Narrow"/>
                <w:b/>
                <w:lang w:eastAsia="en-US"/>
              </w:rPr>
              <w:t>,</w:t>
            </w:r>
            <w:r w:rsidRPr="00586D99">
              <w:rPr>
                <w:rFonts w:ascii="Arial Narrow" w:hAnsi="Arial Narrow" w:cs="Arial Narrow"/>
                <w:b/>
                <w:lang w:eastAsia="en-US"/>
              </w:rPr>
              <w:t xml:space="preserve"> </w:t>
            </w:r>
            <w:r w:rsidRPr="00586D99">
              <w:rPr>
                <w:rFonts w:ascii="Arial Narrow" w:hAnsi="Arial Narrow" w:cs="Arial Narrow"/>
                <w:lang w:eastAsia="en-US"/>
              </w:rPr>
              <w:t>ktorými disponuje alebo plánuje</w:t>
            </w:r>
            <w:r w:rsidR="00AD179B" w:rsidRPr="00586D99">
              <w:rPr>
                <w:rFonts w:ascii="Arial Narrow" w:hAnsi="Arial Narrow" w:cs="Arial Narrow"/>
                <w:b/>
                <w:lang w:eastAsia="en-US"/>
              </w:rPr>
              <w:t xml:space="preserve"> disponovať </w:t>
            </w:r>
            <w:r w:rsidRPr="00586D99">
              <w:rPr>
                <w:rFonts w:ascii="Arial Narrow" w:hAnsi="Arial Narrow" w:cs="Arial Narrow"/>
                <w:lang w:eastAsia="en-US"/>
              </w:rPr>
              <w:t>(t.j. položky rozpočtu pod skupinou výdavkov č. 521, s mernou jednotkou Človekodeň / Osobohodina)</w:t>
            </w:r>
            <w:r w:rsidR="002114ED" w:rsidRPr="00586D99">
              <w:rPr>
                <w:rFonts w:ascii="Arial Narrow" w:hAnsi="Arial Narrow" w:cs="Arial Narrow"/>
                <w:b/>
                <w:lang w:eastAsia="en-US"/>
              </w:rPr>
              <w:t>.</w:t>
            </w:r>
            <w:r w:rsidR="00AD179B" w:rsidRPr="00586D99">
              <w:rPr>
                <w:rFonts w:ascii="Arial Narrow" w:hAnsi="Arial Narrow" w:cs="Arial Narrow"/>
                <w:b/>
                <w:lang w:eastAsia="en-US"/>
              </w:rPr>
              <w:t xml:space="preserve"> </w:t>
            </w:r>
          </w:p>
          <w:p w14:paraId="5A952216" w14:textId="45C2E0CA" w:rsidR="0096771D" w:rsidRPr="00586D99" w:rsidRDefault="0096771D" w:rsidP="00586D99">
            <w:pPr>
              <w:pStyle w:val="Odsekzoznamu"/>
              <w:tabs>
                <w:tab w:val="left" w:pos="238"/>
              </w:tabs>
              <w:spacing w:after="120"/>
              <w:ind w:left="720"/>
              <w:rPr>
                <w:rFonts w:ascii="Arial Narrow" w:hAnsi="Arial Narrow" w:cs="Arial Narrow"/>
                <w:b/>
                <w:lang w:eastAsia="en-US"/>
              </w:rPr>
            </w:pPr>
            <w:r w:rsidRPr="0096771D">
              <w:rPr>
                <w:rFonts w:ascii="Arial Narrow" w:hAnsi="Arial Narrow" w:cs="Arial Narrow"/>
                <w:b/>
                <w:lang w:eastAsia="en-US"/>
              </w:rPr>
              <w:t xml:space="preserve">Minimálnym </w:t>
            </w:r>
            <w:r w:rsidRPr="00586D99">
              <w:rPr>
                <w:rFonts w:ascii="Arial Narrow" w:hAnsi="Arial Narrow" w:cs="Arial Narrow"/>
                <w:lang w:eastAsia="en-US"/>
              </w:rPr>
              <w:t>rozsahom interných odborných kapacít</w:t>
            </w:r>
            <w:r w:rsidRPr="0096771D">
              <w:rPr>
                <w:rFonts w:ascii="Arial Narrow" w:hAnsi="Arial Narrow" w:cs="Arial Narrow"/>
                <w:b/>
                <w:lang w:eastAsia="en-US"/>
              </w:rPr>
              <w:t xml:space="preserve"> </w:t>
            </w:r>
            <w:r w:rsidRPr="00586D99">
              <w:rPr>
                <w:rFonts w:ascii="Arial Narrow" w:hAnsi="Arial Narrow" w:cs="Arial Narrow"/>
                <w:lang w:eastAsia="en-US"/>
              </w:rPr>
              <w:t>vytvorených v rámci hlavných aktivít projektu sú</w:t>
            </w:r>
            <w:r w:rsidRPr="0096771D">
              <w:rPr>
                <w:rFonts w:ascii="Arial Narrow" w:hAnsi="Arial Narrow" w:cs="Arial Narrow"/>
                <w:b/>
                <w:lang w:eastAsia="en-US"/>
              </w:rPr>
              <w:t xml:space="preserve"> 2 projektové role</w:t>
            </w:r>
            <w:r w:rsidR="005766FF">
              <w:rPr>
                <w:rStyle w:val="Odkaznapoznmkupodiarou"/>
                <w:rFonts w:ascii="Arial Narrow" w:hAnsi="Arial Narrow"/>
                <w:b/>
                <w:lang w:eastAsia="en-US"/>
              </w:rPr>
              <w:footnoteReference w:id="37"/>
            </w:r>
            <w:r w:rsidRPr="0096771D">
              <w:rPr>
                <w:rFonts w:ascii="Arial Narrow" w:hAnsi="Arial Narrow" w:cs="Arial Narrow"/>
                <w:b/>
                <w:lang w:eastAsia="en-US"/>
              </w:rPr>
              <w:t xml:space="preserve">, maximálny </w:t>
            </w:r>
            <w:r w:rsidR="005766FF">
              <w:rPr>
                <w:rFonts w:ascii="Arial Narrow" w:hAnsi="Arial Narrow" w:cs="Arial Narrow"/>
                <w:b/>
                <w:lang w:eastAsia="en-US"/>
              </w:rPr>
              <w:t xml:space="preserve">počet </w:t>
            </w:r>
            <w:r w:rsidRPr="0096771D">
              <w:rPr>
                <w:rFonts w:ascii="Arial Narrow" w:hAnsi="Arial Narrow" w:cs="Arial Narrow"/>
                <w:b/>
                <w:lang w:eastAsia="en-US"/>
              </w:rPr>
              <w:t>je 6 projektových rolí.</w:t>
            </w:r>
          </w:p>
          <w:p w14:paraId="5C687438" w14:textId="3A994C55" w:rsidR="00203623" w:rsidRDefault="00203623" w:rsidP="00203623">
            <w:pPr>
              <w:tabs>
                <w:tab w:val="left" w:pos="238"/>
              </w:tabs>
              <w:spacing w:after="120"/>
              <w:rPr>
                <w:rFonts w:ascii="Arial Narrow" w:hAnsi="Arial Narrow" w:cs="Arial Narrow"/>
                <w:lang w:eastAsia="en-US"/>
              </w:rPr>
            </w:pPr>
            <w:r w:rsidRPr="00203623">
              <w:rPr>
                <w:rFonts w:ascii="Arial Narrow" w:hAnsi="Arial Narrow" w:cs="Arial Narrow"/>
                <w:b/>
                <w:lang w:eastAsia="en-US"/>
              </w:rPr>
              <w:t>Rozsah a typ/výber projektových rolí</w:t>
            </w:r>
            <w:r w:rsidRPr="00203623">
              <w:rPr>
                <w:rFonts w:ascii="Arial Narrow" w:hAnsi="Arial Narrow" w:cs="Arial Narrow"/>
                <w:lang w:eastAsia="en-US"/>
              </w:rPr>
              <w:t xml:space="preserve"> musí zodpovedať charakteru, rozsahu, náročnosti projektu v súlade s </w:t>
            </w:r>
            <w:hyperlink r:id="rId55" w:history="1">
              <w:r w:rsidRPr="00203623">
                <w:rPr>
                  <w:rStyle w:val="Hypertextovprepojenie"/>
                  <w:rFonts w:ascii="Arial Narrow" w:hAnsi="Arial Narrow" w:cs="Arial Narrow"/>
                  <w:lang w:eastAsia="en-US"/>
                </w:rPr>
                <w:t>Vyhláškou Úradu podpredsedu vlády Slovenskej republiky pre investície a informatizáciu č. 85/2020 Z. z. o riadení projektov</w:t>
              </w:r>
            </w:hyperlink>
            <w:r w:rsidRPr="00203623">
              <w:rPr>
                <w:rFonts w:ascii="Arial Narrow" w:hAnsi="Arial Narrow" w:cs="Arial Narrow"/>
                <w:lang w:eastAsia="en-US"/>
              </w:rPr>
              <w:t xml:space="preserve"> (ďalej ako „vyhláška o riadení projektov“).</w:t>
            </w:r>
          </w:p>
          <w:p w14:paraId="2E3F693A" w14:textId="42C197C8" w:rsidR="00203623" w:rsidRPr="00203623" w:rsidRDefault="00203623" w:rsidP="00203623">
            <w:pPr>
              <w:tabs>
                <w:tab w:val="left" w:pos="238"/>
              </w:tabs>
              <w:spacing w:after="120"/>
              <w:rPr>
                <w:rFonts w:ascii="Arial Narrow" w:hAnsi="Arial Narrow" w:cs="Arial Narrow"/>
                <w:lang w:eastAsia="en-US"/>
              </w:rPr>
            </w:pPr>
            <w:r w:rsidRPr="00203623">
              <w:rPr>
                <w:rFonts w:ascii="Arial Narrow" w:hAnsi="Arial Narrow" w:cs="Arial Narrow"/>
                <w:lang w:eastAsia="en-US"/>
              </w:rPr>
              <w:t xml:space="preserve">Činnosti jednotlivých projektových rolí sú uvedené na webovom sídle </w:t>
            </w:r>
            <w:hyperlink r:id="rId56" w:history="1">
              <w:r w:rsidRPr="00203623">
                <w:rPr>
                  <w:rStyle w:val="Hypertextovprepojenie"/>
                  <w:rFonts w:ascii="Arial Narrow" w:hAnsi="Arial Narrow" w:cs="Arial Narrow"/>
                  <w:lang w:eastAsia="en-US"/>
                </w:rPr>
                <w:t>https://www.mirri.gov.sk/sekcie/informatizacia/riadenie-kvality-qa/riadenie-kvality-qa/</w:t>
              </w:r>
            </w:hyperlink>
            <w:r w:rsidRPr="00203623">
              <w:rPr>
                <w:rFonts w:ascii="Arial Narrow" w:hAnsi="Arial Narrow" w:cs="Arial Narrow"/>
                <w:lang w:eastAsia="en-US"/>
              </w:rPr>
              <w:t xml:space="preserve">  v časti VZORY a ŠABLONY – podporná projektová dokumentácia</w:t>
            </w:r>
            <w:r w:rsidR="002114ED">
              <w:rPr>
                <w:rFonts w:ascii="Arial Narrow" w:hAnsi="Arial Narrow" w:cs="Arial Narrow"/>
                <w:lang w:eastAsia="en-US"/>
              </w:rPr>
              <w:t xml:space="preserve"> (menovací dekrét)</w:t>
            </w:r>
            <w:r w:rsidRPr="00203623">
              <w:rPr>
                <w:rFonts w:ascii="Arial Narrow" w:hAnsi="Arial Narrow" w:cs="Arial Narrow"/>
                <w:lang w:eastAsia="en-US"/>
              </w:rPr>
              <w:t>.</w:t>
            </w:r>
          </w:p>
          <w:p w14:paraId="51B4AA97" w14:textId="77777777" w:rsidR="00203623" w:rsidRPr="00203623" w:rsidRDefault="00203623" w:rsidP="00203623">
            <w:pPr>
              <w:tabs>
                <w:tab w:val="left" w:pos="238"/>
              </w:tabs>
              <w:spacing w:after="120"/>
              <w:rPr>
                <w:rFonts w:ascii="Arial Narrow" w:hAnsi="Arial Narrow" w:cs="Arial Narrow"/>
                <w:lang w:eastAsia="en-US"/>
              </w:rPr>
            </w:pPr>
            <w:r w:rsidRPr="00203623">
              <w:rPr>
                <w:rFonts w:ascii="Arial Narrow" w:hAnsi="Arial Narrow" w:cs="Arial Narrow"/>
                <w:lang w:eastAsia="en-US"/>
              </w:rPr>
              <w:t xml:space="preserve">Pre interné odborné kapacity sú požadované nižšie uvedené </w:t>
            </w:r>
            <w:r w:rsidRPr="00203623">
              <w:rPr>
                <w:rFonts w:ascii="Arial Narrow" w:hAnsi="Arial Narrow" w:cs="Arial Narrow"/>
                <w:b/>
                <w:lang w:eastAsia="en-US"/>
              </w:rPr>
              <w:t>minimálne</w:t>
            </w:r>
            <w:r w:rsidRPr="00203623">
              <w:rPr>
                <w:rFonts w:ascii="Arial Narrow" w:hAnsi="Arial Narrow" w:cs="Arial Narrow"/>
                <w:lang w:eastAsia="en-US"/>
              </w:rPr>
              <w:t xml:space="preserve"> </w:t>
            </w:r>
            <w:r w:rsidRPr="00203623">
              <w:rPr>
                <w:rFonts w:ascii="Arial Narrow" w:hAnsi="Arial Narrow" w:cs="Arial Narrow"/>
                <w:b/>
                <w:lang w:eastAsia="en-US"/>
              </w:rPr>
              <w:t>kvalifikačné</w:t>
            </w:r>
            <w:r w:rsidRPr="00203623">
              <w:rPr>
                <w:rFonts w:ascii="Arial Narrow" w:hAnsi="Arial Narrow" w:cs="Arial Narrow"/>
                <w:lang w:eastAsia="en-US"/>
              </w:rPr>
              <w:t xml:space="preserve"> predpoklady, ktoré zodpovedajú kvalifikačným predpokladom na IT juniora a IT seniora v zmysle </w:t>
            </w:r>
            <w:r w:rsidRPr="00203623">
              <w:rPr>
                <w:rFonts w:ascii="Arial Narrow" w:hAnsi="Arial Narrow" w:cs="Arial Narrow"/>
                <w:b/>
                <w:lang w:eastAsia="en-US"/>
              </w:rPr>
              <w:t xml:space="preserve">Príručky oprávnenosti výdavkov PO7 OPII (príloha Príručky pre žiadateľa PO7 OPII – DOP) </w:t>
            </w:r>
            <w:r w:rsidRPr="005C339D">
              <w:rPr>
                <w:rFonts w:ascii="Arial Narrow" w:hAnsi="Arial Narrow" w:cs="Arial Narrow"/>
                <w:lang w:eastAsia="en-US"/>
              </w:rPr>
              <w:t>(</w:t>
            </w:r>
            <w:hyperlink w:anchor="prilohaPpZ" w:history="1">
              <w:r w:rsidRPr="005C339D">
                <w:rPr>
                  <w:rStyle w:val="Hypertextovprepojenie"/>
                  <w:rFonts w:ascii="Arial Narrow" w:hAnsi="Arial Narrow" w:cs="Arial Narrow"/>
                  <w:lang w:eastAsia="en-US"/>
                </w:rPr>
                <w:t>Príloha č. 2 výzvy</w:t>
              </w:r>
            </w:hyperlink>
            <w:r w:rsidRPr="00203623">
              <w:rPr>
                <w:rFonts w:ascii="Arial Narrow" w:hAnsi="Arial Narrow" w:cs="Arial Narrow"/>
                <w:b/>
                <w:lang w:eastAsia="en-US"/>
              </w:rPr>
              <w:t>)</w:t>
            </w:r>
            <w:r w:rsidRPr="00203623">
              <w:rPr>
                <w:rFonts w:ascii="Arial Narrow" w:hAnsi="Arial Narrow" w:cs="Arial Narrow"/>
                <w:lang w:eastAsia="en-US"/>
              </w:rPr>
              <w:t>:</w:t>
            </w:r>
          </w:p>
          <w:p w14:paraId="1B013880" w14:textId="77777777" w:rsidR="00203623" w:rsidRPr="00203623" w:rsidRDefault="00203623" w:rsidP="00203623">
            <w:pPr>
              <w:tabs>
                <w:tab w:val="left" w:pos="238"/>
              </w:tabs>
              <w:spacing w:after="120"/>
              <w:rPr>
                <w:rFonts w:ascii="Arial Narrow" w:hAnsi="Arial Narrow" w:cs="Arial Narrow"/>
                <w:b/>
                <w:lang w:eastAsia="en-US"/>
              </w:rPr>
            </w:pPr>
            <w:r w:rsidRPr="00203623">
              <w:rPr>
                <w:rFonts w:ascii="Arial Narrow" w:hAnsi="Arial Narrow" w:cs="Arial Narrow"/>
                <w:b/>
                <w:lang w:eastAsia="en-US"/>
              </w:rPr>
              <w:t xml:space="preserve">Odborník IT junior </w:t>
            </w:r>
            <w:r w:rsidRPr="00203623">
              <w:rPr>
                <w:rFonts w:ascii="Arial Narrow" w:hAnsi="Arial Narrow" w:cs="Arial Narrow"/>
                <w:lang w:eastAsia="en-US"/>
              </w:rPr>
              <w:t>s kvalifikačnými predpokladmi</w:t>
            </w:r>
            <w:r w:rsidRPr="00203623">
              <w:rPr>
                <w:rFonts w:ascii="Arial Narrow" w:hAnsi="Arial Narrow" w:cs="Arial Narrow"/>
                <w:b/>
                <w:lang w:eastAsia="en-US"/>
              </w:rPr>
              <w:t>:</w:t>
            </w:r>
          </w:p>
          <w:p w14:paraId="18E15195" w14:textId="77777777" w:rsidR="00203623" w:rsidRPr="00203623" w:rsidRDefault="00203623" w:rsidP="00203623">
            <w:pPr>
              <w:numPr>
                <w:ilvl w:val="0"/>
                <w:numId w:val="30"/>
              </w:numPr>
              <w:tabs>
                <w:tab w:val="left" w:pos="238"/>
              </w:tabs>
              <w:spacing w:after="120"/>
              <w:rPr>
                <w:rFonts w:ascii="Arial Narrow" w:hAnsi="Arial Narrow" w:cs="Arial Narrow"/>
                <w:lang w:eastAsia="en-US"/>
              </w:rPr>
            </w:pPr>
            <w:r w:rsidRPr="00203623">
              <w:rPr>
                <w:rFonts w:ascii="Arial Narrow" w:hAnsi="Arial Narrow" w:cs="Arial Narrow"/>
                <w:lang w:eastAsia="en-US"/>
              </w:rPr>
              <w:t xml:space="preserve">vysokoškolské vzdelanie 2. stupňa, prednostne oblasť IT/matematického/ekonomického/právnického zamerania, </w:t>
            </w:r>
          </w:p>
          <w:p w14:paraId="170374C2" w14:textId="77777777" w:rsidR="00203623" w:rsidRPr="00203623" w:rsidRDefault="00203623" w:rsidP="00203623">
            <w:pPr>
              <w:numPr>
                <w:ilvl w:val="0"/>
                <w:numId w:val="30"/>
              </w:numPr>
              <w:tabs>
                <w:tab w:val="left" w:pos="238"/>
              </w:tabs>
              <w:spacing w:after="120"/>
              <w:rPr>
                <w:rFonts w:ascii="Arial Narrow" w:hAnsi="Arial Narrow" w:cs="Arial Narrow"/>
                <w:lang w:eastAsia="en-US"/>
              </w:rPr>
            </w:pPr>
            <w:r w:rsidRPr="00203623">
              <w:rPr>
                <w:rFonts w:ascii="Arial Narrow" w:hAnsi="Arial Narrow" w:cs="Arial Narrow"/>
                <w:lang w:eastAsia="en-US"/>
              </w:rPr>
              <w:lastRenderedPageBreak/>
              <w:t>vítaná prax v oblasti implementácie fondov EÚ, znalosť právnych predpisov SR a EÚ v oblasti fondov EÚ, predpisov v oblasti verejného obstarávania.</w:t>
            </w:r>
          </w:p>
          <w:p w14:paraId="7AA2EFB8" w14:textId="77777777" w:rsidR="00203623" w:rsidRPr="00203623" w:rsidRDefault="00203623" w:rsidP="00203623">
            <w:pPr>
              <w:tabs>
                <w:tab w:val="left" w:pos="238"/>
              </w:tabs>
              <w:spacing w:after="120"/>
              <w:rPr>
                <w:rFonts w:ascii="Arial Narrow" w:hAnsi="Arial Narrow" w:cs="Arial Narrow"/>
                <w:lang w:eastAsia="en-US"/>
              </w:rPr>
            </w:pPr>
            <w:r w:rsidRPr="00203623">
              <w:rPr>
                <w:rFonts w:ascii="Arial Narrow" w:hAnsi="Arial Narrow" w:cs="Arial Narrow"/>
                <w:b/>
                <w:lang w:eastAsia="en-US"/>
              </w:rPr>
              <w:t xml:space="preserve">Odborník IT senior </w:t>
            </w:r>
            <w:r w:rsidRPr="00203623">
              <w:rPr>
                <w:rFonts w:ascii="Arial Narrow" w:hAnsi="Arial Narrow" w:cs="Arial Narrow"/>
                <w:lang w:eastAsia="en-US"/>
              </w:rPr>
              <w:t>s kvalifikačnými predpokladmi:</w:t>
            </w:r>
          </w:p>
          <w:p w14:paraId="57D35D5A" w14:textId="77777777" w:rsidR="00203623" w:rsidRPr="00203623" w:rsidRDefault="00203623" w:rsidP="00203623">
            <w:pPr>
              <w:numPr>
                <w:ilvl w:val="0"/>
                <w:numId w:val="30"/>
              </w:numPr>
              <w:tabs>
                <w:tab w:val="left" w:pos="238"/>
              </w:tabs>
              <w:spacing w:after="120"/>
              <w:rPr>
                <w:rFonts w:ascii="Arial Narrow" w:hAnsi="Arial Narrow" w:cs="Arial Narrow"/>
                <w:lang w:eastAsia="en-US"/>
              </w:rPr>
            </w:pPr>
            <w:r w:rsidRPr="00203623">
              <w:rPr>
                <w:rFonts w:ascii="Arial Narrow" w:hAnsi="Arial Narrow" w:cs="Arial Narrow"/>
                <w:lang w:eastAsia="en-US"/>
              </w:rPr>
              <w:t xml:space="preserve">vysokoškolské vzdelanie 2. stupňa, prednostne oblasť IT/matematického/ekonomického/právnického zamerania, </w:t>
            </w:r>
          </w:p>
          <w:p w14:paraId="62B13B1B" w14:textId="77777777" w:rsidR="00203623" w:rsidRPr="00203623" w:rsidRDefault="00203623" w:rsidP="00203623">
            <w:pPr>
              <w:numPr>
                <w:ilvl w:val="0"/>
                <w:numId w:val="30"/>
              </w:numPr>
              <w:tabs>
                <w:tab w:val="left" w:pos="238"/>
              </w:tabs>
              <w:spacing w:after="120"/>
              <w:rPr>
                <w:rFonts w:ascii="Arial Narrow" w:hAnsi="Arial Narrow" w:cs="Arial Narrow"/>
                <w:lang w:eastAsia="en-US"/>
              </w:rPr>
            </w:pPr>
            <w:r w:rsidRPr="00203623">
              <w:rPr>
                <w:rFonts w:ascii="Arial Narrow" w:hAnsi="Arial Narrow" w:cs="Arial Narrow"/>
                <w:lang w:eastAsia="en-US"/>
              </w:rPr>
              <w:t xml:space="preserve">prax v odbore </w:t>
            </w:r>
            <w:r w:rsidRPr="00203623">
              <w:rPr>
                <w:rFonts w:ascii="Arial Narrow" w:hAnsi="Arial Narrow" w:cs="Arial Narrow"/>
                <w:b/>
                <w:lang w:eastAsia="en-US"/>
              </w:rPr>
              <w:t>minimálne 3 roky</w:t>
            </w:r>
            <w:r w:rsidRPr="00203623">
              <w:rPr>
                <w:rFonts w:ascii="Arial Narrow" w:hAnsi="Arial Narrow" w:cs="Arial Narrow"/>
                <w:lang w:eastAsia="en-US"/>
              </w:rPr>
              <w:t>, vítaná prax v oblasti implementácie fondov EÚ, znalosť právnych predpisov SR a EÚ v oblasti fondov EÚ, predpisov                v oblasti verejného obstarávania.</w:t>
            </w:r>
          </w:p>
          <w:p w14:paraId="44356CD9" w14:textId="77777777" w:rsidR="00203623" w:rsidRPr="00203623" w:rsidRDefault="00203623" w:rsidP="00F7635B">
            <w:pPr>
              <w:shd w:val="clear" w:color="auto" w:fill="EAF1DD" w:themeFill="accent3" w:themeFillTint="33"/>
              <w:tabs>
                <w:tab w:val="left" w:pos="238"/>
              </w:tabs>
              <w:spacing w:after="120"/>
              <w:rPr>
                <w:rFonts w:ascii="Arial Narrow" w:hAnsi="Arial Narrow" w:cs="Arial Narrow"/>
                <w:lang w:eastAsia="en-US"/>
              </w:rPr>
            </w:pPr>
            <w:r w:rsidRPr="00203623">
              <w:rPr>
                <w:rFonts w:ascii="Arial Narrow" w:hAnsi="Arial Narrow" w:cs="Arial Narrow"/>
                <w:lang w:eastAsia="en-US"/>
              </w:rPr>
              <w:t xml:space="preserve">V prípade ak </w:t>
            </w:r>
            <w:r w:rsidRPr="00203623">
              <w:rPr>
                <w:rFonts w:ascii="Arial Narrow" w:hAnsi="Arial Narrow" w:cs="Arial Narrow"/>
                <w:b/>
                <w:lang w:eastAsia="en-US"/>
              </w:rPr>
              <w:t>žiadateľ vyššie uvedené kapacity na hlavné a podporné aktivity</w:t>
            </w:r>
            <w:r w:rsidRPr="00203623">
              <w:rPr>
                <w:rFonts w:ascii="Arial Narrow" w:hAnsi="Arial Narrow" w:cs="Arial Narrow"/>
                <w:lang w:eastAsia="en-US"/>
              </w:rPr>
              <w:t xml:space="preserve"> v čase predloženia Žiadosti o NFP </w:t>
            </w:r>
            <w:r w:rsidRPr="00203623">
              <w:rPr>
                <w:rFonts w:ascii="Arial Narrow" w:hAnsi="Arial Narrow" w:cs="Arial Narrow"/>
                <w:b/>
                <w:lang w:eastAsia="en-US"/>
              </w:rPr>
              <w:t>len plánuje</w:t>
            </w:r>
            <w:r w:rsidRPr="00203623">
              <w:rPr>
                <w:rFonts w:ascii="Arial Narrow" w:hAnsi="Arial Narrow" w:cs="Arial Narrow"/>
                <w:lang w:eastAsia="en-US"/>
              </w:rPr>
              <w:t xml:space="preserve">, je povinný </w:t>
            </w:r>
            <w:r w:rsidRPr="00203623">
              <w:rPr>
                <w:rFonts w:ascii="Arial Narrow" w:hAnsi="Arial Narrow" w:cs="Arial Narrow"/>
                <w:b/>
                <w:lang w:eastAsia="en-US"/>
              </w:rPr>
              <w:t xml:space="preserve">najneskôr pri predložení prvej žiadosti o platbu, </w:t>
            </w:r>
            <w:r w:rsidRPr="00203623">
              <w:rPr>
                <w:rFonts w:ascii="Arial Narrow" w:hAnsi="Arial Narrow" w:cs="Arial Narrow"/>
                <w:lang w:eastAsia="en-US"/>
              </w:rPr>
              <w:t>ktorá zahŕňa výdavky na uvedené kapacity,</w:t>
            </w:r>
            <w:r w:rsidRPr="00203623">
              <w:rPr>
                <w:rFonts w:ascii="Arial Narrow" w:hAnsi="Arial Narrow" w:cs="Arial Narrow"/>
                <w:b/>
                <w:lang w:eastAsia="en-US"/>
              </w:rPr>
              <w:t xml:space="preserve"> preukázať, že disponuje kapacitou s potrebnými kvalifikačnými predpokladmi</w:t>
            </w:r>
            <w:r w:rsidRPr="00203623">
              <w:rPr>
                <w:rFonts w:ascii="Arial Narrow" w:hAnsi="Arial Narrow" w:cs="Arial Narrow"/>
                <w:lang w:eastAsia="en-US"/>
              </w:rPr>
              <w:t>.</w:t>
            </w:r>
          </w:p>
          <w:p w14:paraId="4F042419" w14:textId="495A10E8" w:rsidR="00203623" w:rsidRPr="00D1022A" w:rsidRDefault="00203623" w:rsidP="00F7635B">
            <w:pPr>
              <w:shd w:val="clear" w:color="auto" w:fill="EAF1DD" w:themeFill="accent3" w:themeFillTint="33"/>
              <w:tabs>
                <w:tab w:val="left" w:pos="238"/>
              </w:tabs>
              <w:spacing w:after="120"/>
              <w:rPr>
                <w:rFonts w:ascii="Arial Narrow" w:hAnsi="Arial Narrow" w:cs="Arial Narrow"/>
                <w:lang w:eastAsia="en-US"/>
              </w:rPr>
            </w:pPr>
            <w:r w:rsidRPr="00203623">
              <w:rPr>
                <w:rFonts w:ascii="Arial Narrow" w:hAnsi="Arial Narrow" w:cs="Arial Narrow"/>
                <w:b/>
                <w:lang w:eastAsia="en-US"/>
              </w:rPr>
              <w:t>Upozornenie: Celkové posúdenie</w:t>
            </w:r>
            <w:r w:rsidRPr="00203623">
              <w:rPr>
                <w:rFonts w:ascii="Arial Narrow" w:hAnsi="Arial Narrow" w:cs="Arial Narrow"/>
                <w:lang w:eastAsia="en-US"/>
              </w:rPr>
              <w:t xml:space="preserve"> administratívnych a odborných kapacít žiadateľa na implementáciu, riadenie a prevádzku projektu </w:t>
            </w:r>
            <w:r w:rsidRPr="00203623">
              <w:rPr>
                <w:rFonts w:ascii="Arial Narrow" w:hAnsi="Arial Narrow" w:cs="Arial Narrow"/>
                <w:b/>
                <w:lang w:eastAsia="en-US"/>
              </w:rPr>
              <w:t>bude vykonané v rámci odborného hodnotenia</w:t>
            </w:r>
            <w:r w:rsidRPr="00203623">
              <w:rPr>
                <w:rFonts w:ascii="Arial Narrow" w:hAnsi="Arial Narrow" w:cs="Arial Narrow"/>
                <w:lang w:eastAsia="en-US"/>
              </w:rPr>
              <w:t xml:space="preserve"> v zmysle podmienky poskytnutia príspevku č. </w:t>
            </w:r>
            <w:r>
              <w:rPr>
                <w:rFonts w:ascii="Arial Narrow" w:hAnsi="Arial Narrow" w:cs="Arial Narrow"/>
                <w:lang w:eastAsia="en-US"/>
              </w:rPr>
              <w:t>12</w:t>
            </w:r>
            <w:r w:rsidRPr="00203623">
              <w:rPr>
                <w:rFonts w:ascii="Arial Narrow" w:hAnsi="Arial Narrow" w:cs="Arial Narrow"/>
                <w:lang w:eastAsia="en-US"/>
              </w:rPr>
              <w:t xml:space="preserve"> „</w:t>
            </w:r>
            <w:hyperlink w:anchor="podmienkaHK" w:history="1">
              <w:r w:rsidRPr="00203623">
                <w:rPr>
                  <w:rStyle w:val="Hypertextovprepojenie"/>
                  <w:rFonts w:ascii="Arial Narrow" w:hAnsi="Arial Narrow" w:cs="Arial Narrow"/>
                  <w:lang w:eastAsia="en-US"/>
                </w:rPr>
                <w:t>Podmienka splnenia hodnotiacich kritérií</w:t>
              </w:r>
            </w:hyperlink>
            <w:r w:rsidRPr="00203623">
              <w:rPr>
                <w:rFonts w:ascii="Arial Narrow" w:hAnsi="Arial Narrow" w:cs="Arial Narrow"/>
                <w:lang w:eastAsia="en-US"/>
              </w:rPr>
              <w:t>“ a </w:t>
            </w:r>
            <w:r w:rsidRPr="00203623">
              <w:rPr>
                <w:rFonts w:ascii="Arial Narrow" w:hAnsi="Arial Narrow" w:cs="Arial Narrow"/>
                <w:b/>
                <w:lang w:eastAsia="en-US"/>
              </w:rPr>
              <w:t>Hodnotiaceho kritéria č. 3.1 „Posúdenie administratívnych, odborných a prevádzkových kapacít žiadateľa“.</w:t>
            </w:r>
            <w:r w:rsidRPr="00203623">
              <w:rPr>
                <w:rFonts w:ascii="Arial Narrow" w:hAnsi="Arial Narrow" w:cs="Arial Narrow"/>
                <w:b/>
                <w:vertAlign w:val="superscript"/>
                <w:lang w:eastAsia="en-US"/>
              </w:rPr>
              <w:footnoteReference w:id="38"/>
            </w:r>
          </w:p>
          <w:p w14:paraId="43723CE5" w14:textId="77777777" w:rsidR="001871EF" w:rsidRPr="00D1022A" w:rsidRDefault="001871EF" w:rsidP="001871EF">
            <w:pPr>
              <w:keepNext/>
              <w:pBdr>
                <w:top w:val="single" w:sz="4" w:space="1" w:color="auto"/>
              </w:pBdr>
              <w:tabs>
                <w:tab w:val="left" w:pos="238"/>
              </w:tabs>
              <w:rPr>
                <w:rFonts w:ascii="Arial Narrow" w:hAnsi="Arial Narrow" w:cs="Arial Narrow"/>
                <w:b/>
                <w:bCs/>
                <w:u w:val="single"/>
                <w:lang w:eastAsia="en-US"/>
              </w:rPr>
            </w:pPr>
            <w:r w:rsidRPr="00D1022A">
              <w:rPr>
                <w:rFonts w:ascii="Arial Narrow" w:hAnsi="Arial Narrow" w:cs="Arial Narrow"/>
                <w:b/>
                <w:bCs/>
                <w:u w:val="single"/>
                <w:lang w:eastAsia="en-US"/>
              </w:rPr>
              <w:t xml:space="preserve">Forma preukázania zo strany žiadateľa: </w:t>
            </w:r>
          </w:p>
          <w:p w14:paraId="10970412" w14:textId="77777777" w:rsidR="001871EF" w:rsidRPr="00D1022A" w:rsidRDefault="001871EF" w:rsidP="001871EF">
            <w:pPr>
              <w:keepNext/>
              <w:pBdr>
                <w:top w:val="single" w:sz="4" w:space="1" w:color="auto"/>
              </w:pBdr>
              <w:tabs>
                <w:tab w:val="left" w:pos="238"/>
              </w:tabs>
              <w:rPr>
                <w:rFonts w:ascii="Arial Narrow" w:hAnsi="Arial Narrow" w:cs="Arial Narrow"/>
                <w:b/>
                <w:bCs/>
                <w:lang w:eastAsia="en-US"/>
              </w:rPr>
            </w:pPr>
            <w:r w:rsidRPr="00D1022A">
              <w:rPr>
                <w:rFonts w:ascii="Arial Narrow" w:hAnsi="Arial Narrow" w:cs="Arial Narrow"/>
                <w:b/>
                <w:bCs/>
                <w:lang w:eastAsia="en-US"/>
              </w:rPr>
              <w:t>Žiadosť o NFP - tab. č. 7.4,</w:t>
            </w:r>
          </w:p>
          <w:p w14:paraId="0171498F" w14:textId="057231B1" w:rsidR="00203623" w:rsidRDefault="001871EF" w:rsidP="00203623">
            <w:pPr>
              <w:keepNext/>
              <w:pBdr>
                <w:top w:val="single" w:sz="4" w:space="1" w:color="auto"/>
              </w:pBdr>
              <w:tabs>
                <w:tab w:val="left" w:pos="238"/>
              </w:tabs>
              <w:rPr>
                <w:rFonts w:ascii="Arial Narrow" w:hAnsi="Arial Narrow" w:cs="Arial Narrow"/>
                <w:lang w:eastAsia="en-US"/>
              </w:rPr>
            </w:pPr>
            <w:r w:rsidRPr="00D1022A">
              <w:rPr>
                <w:rFonts w:ascii="Arial Narrow" w:hAnsi="Arial Narrow" w:cs="Arial Narrow"/>
                <w:b/>
                <w:bCs/>
                <w:lang w:eastAsia="en-US"/>
              </w:rPr>
              <w:t xml:space="preserve">Príloha Žiadosti o NFP – </w:t>
            </w:r>
            <w:hyperlink w:anchor="prilohazivotopis" w:history="1">
              <w:r w:rsidRPr="00E441C1">
                <w:rPr>
                  <w:rStyle w:val="Hypertextovprepojenie"/>
                  <w:rFonts w:ascii="Arial Narrow" w:hAnsi="Arial Narrow" w:cs="Arial Narrow"/>
                  <w:b/>
                  <w:lang w:eastAsia="en-US"/>
                </w:rPr>
                <w:t>doklady preukazujúce, že žiadateľ disponuje kapacitou s potrebnými kvalifikačnými predpokladmi</w:t>
              </w:r>
            </w:hyperlink>
            <w:r w:rsidRPr="00D1022A">
              <w:rPr>
                <w:rFonts w:ascii="Arial Narrow" w:hAnsi="Arial Narrow" w:cs="Arial Narrow"/>
                <w:b/>
                <w:lang w:eastAsia="en-US"/>
              </w:rPr>
              <w:t xml:space="preserve"> (ak relevantné),</w:t>
            </w:r>
            <w:r w:rsidRPr="00D1022A">
              <w:rPr>
                <w:rFonts w:ascii="Arial Narrow" w:hAnsi="Arial Narrow" w:cs="Arial Narrow"/>
                <w:lang w:eastAsia="en-US"/>
              </w:rPr>
              <w:t xml:space="preserve"> </w:t>
            </w:r>
          </w:p>
          <w:p w14:paraId="42AC04D6" w14:textId="4540AE41" w:rsidR="00203623" w:rsidRPr="00203623" w:rsidRDefault="00203623" w:rsidP="00203623">
            <w:pPr>
              <w:keepNext/>
              <w:pBdr>
                <w:top w:val="single" w:sz="4" w:space="1" w:color="auto"/>
              </w:pBdr>
              <w:tabs>
                <w:tab w:val="left" w:pos="238"/>
              </w:tabs>
              <w:rPr>
                <w:rFonts w:ascii="Arial Narrow" w:hAnsi="Arial Narrow" w:cs="Arial Narrow"/>
                <w:b/>
                <w:bCs/>
                <w:lang w:eastAsia="en-US"/>
              </w:rPr>
            </w:pPr>
            <w:r w:rsidRPr="00203623">
              <w:rPr>
                <w:rFonts w:ascii="Arial Narrow" w:hAnsi="Arial Narrow" w:cs="Arial Narrow"/>
                <w:b/>
                <w:lang w:eastAsia="en-US"/>
              </w:rPr>
              <w:t xml:space="preserve">Príloha Žiadosti o NFP - </w:t>
            </w:r>
            <w:hyperlink w:anchor="TCOCBA" w:history="1">
              <w:r w:rsidR="00335260" w:rsidRPr="00335260">
                <w:rPr>
                  <w:rStyle w:val="Hypertextovprepojenie"/>
                  <w:rFonts w:ascii="Arial Narrow" w:hAnsi="Arial Narrow" w:cs="Arial Narrow"/>
                  <w:b/>
                  <w:bCs/>
                  <w:lang w:eastAsia="en-US"/>
                </w:rPr>
                <w:t xml:space="preserve">Rozpočet </w:t>
              </w:r>
              <w:r w:rsidR="005766FF">
                <w:rPr>
                  <w:rStyle w:val="Hypertextovprepojenie"/>
                  <w:rFonts w:ascii="Arial Narrow" w:hAnsi="Arial Narrow" w:cs="Arial Narrow"/>
                  <w:b/>
                  <w:bCs/>
                  <w:lang w:eastAsia="en-US"/>
                </w:rPr>
                <w:t xml:space="preserve">projektu </w:t>
              </w:r>
              <w:r w:rsidR="00335260" w:rsidRPr="00335260">
                <w:rPr>
                  <w:rStyle w:val="Hypertextovprepojenie"/>
                  <w:rFonts w:ascii="Arial Narrow" w:hAnsi="Arial Narrow" w:cs="Arial Narrow"/>
                  <w:b/>
                  <w:bCs/>
                  <w:lang w:eastAsia="en-US"/>
                </w:rPr>
                <w:t>NFP</w:t>
              </w:r>
            </w:hyperlink>
            <w:r w:rsidR="00063EDA" w:rsidRPr="00063EDA">
              <w:rPr>
                <w:rStyle w:val="Odkaznapoznmkupodiarou"/>
                <w:rFonts w:ascii="Arial Narrow" w:hAnsi="Arial Narrow"/>
                <w:b/>
                <w:bCs/>
                <w:color w:val="0000FF"/>
                <w:u w:val="single"/>
              </w:rPr>
              <w:footnoteReference w:id="39"/>
            </w:r>
          </w:p>
          <w:p w14:paraId="148D62BD" w14:textId="77777777" w:rsidR="00203623" w:rsidRDefault="00203623" w:rsidP="00203623">
            <w:pPr>
              <w:keepNext/>
              <w:pBdr>
                <w:top w:val="single" w:sz="4" w:space="1" w:color="auto"/>
              </w:pBdr>
              <w:tabs>
                <w:tab w:val="left" w:pos="238"/>
              </w:tabs>
              <w:rPr>
                <w:rFonts w:ascii="Arial Narrow" w:hAnsi="Arial Narrow" w:cs="Arial Narrow"/>
                <w:lang w:eastAsia="en-US"/>
              </w:rPr>
            </w:pPr>
          </w:p>
          <w:p w14:paraId="3BB28164" w14:textId="6FB803A8" w:rsidR="001871EF" w:rsidRPr="00D1022A" w:rsidRDefault="001871EF" w:rsidP="00203623">
            <w:pPr>
              <w:keepNext/>
              <w:pBdr>
                <w:top w:val="single" w:sz="4" w:space="1" w:color="auto"/>
              </w:pBdr>
              <w:tabs>
                <w:tab w:val="left" w:pos="238"/>
              </w:tabs>
              <w:rPr>
                <w:rFonts w:ascii="Arial Narrow" w:hAnsi="Arial Narrow" w:cs="Arial Narrow"/>
                <w:b/>
                <w:u w:val="single"/>
                <w:lang w:eastAsia="en-US"/>
              </w:rPr>
            </w:pPr>
            <w:r w:rsidRPr="00D1022A">
              <w:rPr>
                <w:rFonts w:ascii="Arial Narrow" w:hAnsi="Arial Narrow" w:cs="Arial Narrow"/>
                <w:b/>
                <w:u w:val="single"/>
                <w:lang w:eastAsia="en-US"/>
              </w:rPr>
              <w:t xml:space="preserve">Spôsob overenia SO OPII: </w:t>
            </w:r>
          </w:p>
          <w:p w14:paraId="4A1AABE6" w14:textId="77777777" w:rsidR="001871EF" w:rsidRPr="00D1022A" w:rsidRDefault="001871EF" w:rsidP="001871EF">
            <w:pPr>
              <w:pBdr>
                <w:top w:val="single" w:sz="4" w:space="1" w:color="auto"/>
              </w:pBdr>
              <w:tabs>
                <w:tab w:val="left" w:pos="238"/>
              </w:tabs>
              <w:rPr>
                <w:rFonts w:ascii="Arial Narrow" w:hAnsi="Arial Narrow" w:cs="Arial Narrow"/>
                <w:b/>
                <w:bCs/>
                <w:lang w:eastAsia="en-US"/>
              </w:rPr>
            </w:pPr>
            <w:r w:rsidRPr="00D1022A">
              <w:rPr>
                <w:rFonts w:ascii="Arial Narrow" w:hAnsi="Arial Narrow" w:cs="Arial Narrow"/>
                <w:b/>
                <w:bCs/>
                <w:lang w:eastAsia="en-US"/>
              </w:rPr>
              <w:t xml:space="preserve">Žiadosť o NFP - tab. č. 7.4, </w:t>
            </w:r>
          </w:p>
          <w:p w14:paraId="319DD8B9" w14:textId="73751FA3" w:rsidR="001871EF" w:rsidRDefault="001871EF" w:rsidP="001871EF">
            <w:pPr>
              <w:keepNext/>
              <w:pBdr>
                <w:top w:val="single" w:sz="4" w:space="1" w:color="auto"/>
              </w:pBdr>
              <w:tabs>
                <w:tab w:val="left" w:pos="238"/>
              </w:tabs>
              <w:rPr>
                <w:rFonts w:ascii="Arial Narrow" w:hAnsi="Arial Narrow" w:cs="Arial Narrow"/>
                <w:b/>
                <w:bCs/>
                <w:lang w:eastAsia="en-US"/>
              </w:rPr>
            </w:pPr>
            <w:r w:rsidRPr="00D1022A">
              <w:rPr>
                <w:rFonts w:ascii="Arial Narrow" w:hAnsi="Arial Narrow" w:cs="Arial Narrow"/>
                <w:b/>
                <w:bCs/>
                <w:lang w:eastAsia="en-US"/>
              </w:rPr>
              <w:t xml:space="preserve">Príloha Žiadosti o NFP – </w:t>
            </w:r>
            <w:hyperlink w:anchor="prilohazivotopis" w:history="1">
              <w:r w:rsidRPr="00E441C1">
                <w:rPr>
                  <w:rStyle w:val="Hypertextovprepojenie"/>
                  <w:rFonts w:ascii="Arial Narrow" w:hAnsi="Arial Narrow" w:cs="Arial Narrow"/>
                  <w:b/>
                  <w:bCs/>
                  <w:lang w:eastAsia="en-US"/>
                </w:rPr>
                <w:t>doklady preukazujúce,</w:t>
              </w:r>
              <w:r w:rsidRPr="00E441C1">
                <w:rPr>
                  <w:rStyle w:val="Hypertextovprepojenie"/>
                  <w:rFonts w:ascii="Arial Narrow" w:hAnsi="Arial Narrow" w:cs="Arial Narrow"/>
                  <w:b/>
                  <w:lang w:eastAsia="en-US"/>
                </w:rPr>
                <w:t xml:space="preserve"> že žiadateľa disponuje kapacitou s potrebnými kvalifikačnými predpokladmi</w:t>
              </w:r>
            </w:hyperlink>
            <w:r w:rsidRPr="00D1022A">
              <w:rPr>
                <w:rFonts w:ascii="Arial Narrow" w:hAnsi="Arial Narrow" w:cs="Arial Narrow"/>
                <w:b/>
                <w:lang w:eastAsia="en-US"/>
              </w:rPr>
              <w:t xml:space="preserve"> (ak relevantné)</w:t>
            </w:r>
          </w:p>
          <w:p w14:paraId="256DC358" w14:textId="3E83DDB4" w:rsidR="00203623" w:rsidRPr="00335260" w:rsidRDefault="00203623" w:rsidP="00FE6B5D">
            <w:pPr>
              <w:keepNext/>
              <w:pBdr>
                <w:top w:val="single" w:sz="4" w:space="1" w:color="auto"/>
              </w:pBdr>
              <w:tabs>
                <w:tab w:val="left" w:pos="238"/>
              </w:tabs>
              <w:spacing w:after="120"/>
              <w:rPr>
                <w:rFonts w:ascii="Arial Narrow" w:hAnsi="Arial Narrow" w:cs="Arial Narrow"/>
              </w:rPr>
            </w:pPr>
            <w:r w:rsidRPr="00203623">
              <w:rPr>
                <w:rFonts w:ascii="Arial Narrow" w:hAnsi="Arial Narrow" w:cs="Arial Narrow"/>
                <w:b/>
                <w:bCs/>
                <w:lang w:eastAsia="en-US"/>
              </w:rPr>
              <w:t xml:space="preserve">Príloha Žiadosti o NFP - </w:t>
            </w:r>
            <w:hyperlink w:anchor="TCOCBA" w:history="1">
              <w:r w:rsidR="00335260" w:rsidRPr="00335260">
                <w:rPr>
                  <w:rStyle w:val="Hypertextovprepojenie"/>
                  <w:rFonts w:ascii="Arial Narrow" w:hAnsi="Arial Narrow" w:cs="Arial Narrow"/>
                  <w:b/>
                  <w:bCs/>
                </w:rPr>
                <w:t xml:space="preserve">Rozpočet </w:t>
              </w:r>
              <w:r w:rsidR="005766FF">
                <w:rPr>
                  <w:rStyle w:val="Hypertextovprepojenie"/>
                  <w:rFonts w:ascii="Arial Narrow" w:hAnsi="Arial Narrow" w:cs="Arial Narrow"/>
                  <w:b/>
                  <w:bCs/>
                </w:rPr>
                <w:t xml:space="preserve">projektu </w:t>
              </w:r>
              <w:r w:rsidR="00335260" w:rsidRPr="00335260">
                <w:rPr>
                  <w:rStyle w:val="Hypertextovprepojenie"/>
                  <w:rFonts w:ascii="Arial Narrow" w:hAnsi="Arial Narrow" w:cs="Arial Narrow"/>
                  <w:b/>
                  <w:bCs/>
                </w:rPr>
                <w:t>NFP</w:t>
              </w:r>
            </w:hyperlink>
            <w:r w:rsidR="00063EDA">
              <w:rPr>
                <w:rStyle w:val="Hypertextovprepojenie"/>
                <w:rFonts w:cs="Arial Narrow"/>
                <w:b/>
                <w:bCs/>
              </w:rPr>
              <w:t>.</w:t>
            </w:r>
          </w:p>
        </w:tc>
      </w:tr>
      <w:tr w:rsidR="00CD11C3" w:rsidRPr="00623B9F" w14:paraId="11416995" w14:textId="77777777" w:rsidTr="00985753">
        <w:trPr>
          <w:trHeight w:val="649"/>
          <w:jc w:val="center"/>
        </w:trPr>
        <w:tc>
          <w:tcPr>
            <w:tcW w:w="10416" w:type="dxa"/>
            <w:gridSpan w:val="4"/>
            <w:shd w:val="clear" w:color="auto" w:fill="FABF8F" w:themeFill="accent6" w:themeFillTint="99"/>
            <w:vAlign w:val="center"/>
          </w:tcPr>
          <w:p w14:paraId="548BC640" w14:textId="77777777" w:rsidR="00CD11C3" w:rsidRPr="00623B9F" w:rsidRDefault="00CD11C3" w:rsidP="001871EF">
            <w:pPr>
              <w:pStyle w:val="Odsekzoznamu"/>
              <w:keepNext/>
              <w:numPr>
                <w:ilvl w:val="0"/>
                <w:numId w:val="32"/>
              </w:numPr>
              <w:spacing w:before="120" w:after="120"/>
              <w:ind w:left="714" w:hanging="357"/>
              <w:contextualSpacing w:val="0"/>
              <w:rPr>
                <w:rFonts w:ascii="Arial Narrow" w:hAnsi="Arial Narrow" w:cs="Arial Narrow"/>
                <w:b/>
                <w:bCs/>
                <w:sz w:val="32"/>
                <w:szCs w:val="32"/>
              </w:rPr>
            </w:pPr>
            <w:r w:rsidRPr="00623B9F">
              <w:rPr>
                <w:rFonts w:ascii="Arial Narrow" w:hAnsi="Arial Narrow" w:cs="Arial Narrow"/>
                <w:b/>
                <w:bCs/>
                <w:sz w:val="28"/>
                <w:szCs w:val="28"/>
              </w:rPr>
              <w:lastRenderedPageBreak/>
              <w:t xml:space="preserve">OVEROVANIE PODMIENOK POSKYTNUTIA PRÍSPEVKU A ĎALŠIE INFORMÁCIE K VÝZVE  </w:t>
            </w:r>
          </w:p>
        </w:tc>
      </w:tr>
      <w:tr w:rsidR="00BA2D3B" w:rsidRPr="00623B9F" w14:paraId="590719A0" w14:textId="77777777" w:rsidTr="00985753">
        <w:trPr>
          <w:jc w:val="center"/>
        </w:trPr>
        <w:tc>
          <w:tcPr>
            <w:tcW w:w="10416" w:type="dxa"/>
            <w:gridSpan w:val="4"/>
            <w:shd w:val="clear" w:color="auto" w:fill="FDE9D9" w:themeFill="accent6" w:themeFillTint="33"/>
            <w:vAlign w:val="center"/>
          </w:tcPr>
          <w:p w14:paraId="157C34ED" w14:textId="2984FEB3" w:rsidR="00BA2D3B" w:rsidRPr="00623B9F" w:rsidRDefault="00BA2D3B" w:rsidP="00347D6B">
            <w:pPr>
              <w:pStyle w:val="Odsekzoznamu"/>
              <w:keepNext/>
              <w:spacing w:before="120" w:after="120"/>
              <w:ind w:left="714"/>
              <w:contextualSpacing w:val="0"/>
              <w:rPr>
                <w:rFonts w:ascii="Arial Narrow" w:hAnsi="Arial Narrow" w:cs="Arial Narrow"/>
                <w:b/>
                <w:bCs/>
                <w:sz w:val="24"/>
                <w:szCs w:val="24"/>
              </w:rPr>
            </w:pPr>
            <w:bookmarkStart w:id="37" w:name="overovanieopravnen"/>
            <w:r w:rsidRPr="00623B9F">
              <w:rPr>
                <w:rFonts w:ascii="Arial Narrow" w:hAnsi="Arial Narrow" w:cs="Arial Narrow"/>
                <w:b/>
                <w:bCs/>
                <w:sz w:val="24"/>
                <w:szCs w:val="24"/>
              </w:rPr>
              <w:t xml:space="preserve">3.1 </w:t>
            </w:r>
            <w:r w:rsidRPr="00623B9F">
              <w:rPr>
                <w:rFonts w:ascii="Arial Narrow" w:hAnsi="Arial Narrow" w:cs="Arial Narrow"/>
                <w:b/>
                <w:bCs/>
                <w:smallCaps/>
                <w:sz w:val="24"/>
                <w:szCs w:val="24"/>
              </w:rPr>
              <w:t>Overovanie oprávnenosti výdavkov</w:t>
            </w:r>
            <w:bookmarkEnd w:id="37"/>
          </w:p>
        </w:tc>
      </w:tr>
      <w:tr w:rsidR="00BA2D3B" w:rsidRPr="00623B9F" w14:paraId="33EFC78D" w14:textId="77777777" w:rsidTr="00985753">
        <w:trPr>
          <w:jc w:val="center"/>
        </w:trPr>
        <w:tc>
          <w:tcPr>
            <w:tcW w:w="10416" w:type="dxa"/>
            <w:gridSpan w:val="4"/>
          </w:tcPr>
          <w:p w14:paraId="76DC4BE1" w14:textId="5EF9CCA3" w:rsidR="00F42A7D" w:rsidRPr="00F42A7D" w:rsidRDefault="00F42A7D" w:rsidP="00F42A7D">
            <w:pPr>
              <w:spacing w:after="120"/>
              <w:ind w:left="28"/>
              <w:rPr>
                <w:rFonts w:ascii="Arial Narrow" w:hAnsi="Arial Narrow" w:cs="Arial Narrow"/>
                <w:b/>
                <w:lang w:eastAsia="en-US"/>
              </w:rPr>
            </w:pPr>
            <w:r w:rsidRPr="00F42A7D">
              <w:rPr>
                <w:rFonts w:ascii="Arial Narrow" w:hAnsi="Arial Narrow" w:cs="Arial Narrow"/>
                <w:lang w:eastAsia="en-US"/>
              </w:rPr>
              <w:t xml:space="preserve">Výdavky projektu musia byť preukázateľne oprávnené na financovanie z OPII, to znamená, že sú v súlade s podmienkami oprávnenosti definovanými v </w:t>
            </w:r>
            <w:r w:rsidRPr="00F42A7D">
              <w:rPr>
                <w:rFonts w:ascii="Arial Narrow" w:hAnsi="Arial Narrow" w:cs="Arial Narrow"/>
                <w:b/>
                <w:lang w:eastAsia="en-US"/>
              </w:rPr>
              <w:t>Príručke oprávnenosti výdavkov PO7 OPII (príloha</w:t>
            </w:r>
            <w:r w:rsidR="005766FF">
              <w:rPr>
                <w:rFonts w:ascii="Arial Narrow" w:hAnsi="Arial Narrow" w:cs="Arial Narrow"/>
                <w:b/>
                <w:lang w:eastAsia="en-US"/>
              </w:rPr>
              <w:t xml:space="preserve"> č. 1</w:t>
            </w:r>
            <w:r w:rsidRPr="00F42A7D">
              <w:rPr>
                <w:rFonts w:ascii="Arial Narrow" w:hAnsi="Arial Narrow" w:cs="Arial Narrow"/>
                <w:b/>
                <w:lang w:eastAsia="en-US"/>
              </w:rPr>
              <w:t xml:space="preserve"> Príručky pre žiadateľa PO7 OPII – DOP) (</w:t>
            </w:r>
            <w:hyperlink w:anchor="prilohaPpZ" w:history="1">
              <w:r w:rsidRPr="00F42A7D">
                <w:rPr>
                  <w:rFonts w:ascii="Arial Narrow" w:hAnsi="Arial Narrow" w:cs="Arial Narrow"/>
                  <w:b/>
                  <w:color w:val="0000FF"/>
                  <w:u w:val="single"/>
                  <w:lang w:eastAsia="en-US"/>
                </w:rPr>
                <w:t>Príloha č. 2 výzvy</w:t>
              </w:r>
            </w:hyperlink>
            <w:r w:rsidRPr="00F42A7D">
              <w:rPr>
                <w:rFonts w:ascii="Arial Narrow" w:hAnsi="Arial Narrow" w:cs="Arial Narrow"/>
                <w:b/>
                <w:lang w:eastAsia="en-US"/>
              </w:rPr>
              <w:t>) a v súlade so Zoznamom oprávnených výdavkov (</w:t>
            </w:r>
            <w:hyperlink w:anchor="prilohy" w:history="1">
              <w:r w:rsidRPr="00F42A7D">
                <w:rPr>
                  <w:rFonts w:ascii="Arial Narrow" w:hAnsi="Arial Narrow" w:cs="Arial Narrow"/>
                  <w:b/>
                  <w:color w:val="0000FF"/>
                  <w:u w:val="single"/>
                  <w:lang w:eastAsia="en-US"/>
                </w:rPr>
                <w:t>Príloha č. 11 výzvy</w:t>
              </w:r>
            </w:hyperlink>
            <w:r w:rsidRPr="00F42A7D">
              <w:rPr>
                <w:rFonts w:ascii="Arial Narrow" w:hAnsi="Arial Narrow" w:cs="Arial Narrow"/>
                <w:b/>
                <w:lang w:eastAsia="en-US"/>
              </w:rPr>
              <w:t>).</w:t>
            </w:r>
          </w:p>
          <w:p w14:paraId="7C57E4A8" w14:textId="77777777" w:rsidR="00F42A7D" w:rsidRPr="00F42A7D" w:rsidRDefault="00F42A7D" w:rsidP="00F42A7D">
            <w:pPr>
              <w:widowControl w:val="0"/>
              <w:spacing w:after="120"/>
              <w:ind w:left="28"/>
              <w:rPr>
                <w:rFonts w:ascii="Arial Narrow" w:hAnsi="Arial Narrow"/>
                <w:lang w:eastAsia="en-US"/>
              </w:rPr>
            </w:pPr>
            <w:r w:rsidRPr="00F42A7D">
              <w:rPr>
                <w:rFonts w:ascii="Arial Narrow" w:hAnsi="Arial Narrow"/>
                <w:lang w:eastAsia="en-US"/>
              </w:rPr>
              <w:t>V prípade, ak to bude nevyhnutné pre realizáciu projektu, je SO OPII oprávnený doplniť do</w:t>
            </w:r>
            <w:r w:rsidRPr="00F42A7D">
              <w:rPr>
                <w:rFonts w:ascii="Arial Narrow" w:hAnsi="Arial Narrow"/>
                <w:b/>
                <w:bCs/>
                <w:lang w:eastAsia="en-US"/>
              </w:rPr>
              <w:t xml:space="preserve"> Zoznamu oprávnených výdavkov (Prílohy č. 11 výzvy)</w:t>
            </w:r>
            <w:r w:rsidRPr="00F42A7D">
              <w:rPr>
                <w:rFonts w:ascii="Arial Narrow" w:hAnsi="Arial Narrow"/>
                <w:lang w:eastAsia="en-US"/>
              </w:rPr>
              <w:t xml:space="preserve"> aj iné relevantné skupiny výdavkov zo zoznamu skupín výdavkov definovaných v rámci Príručky oprávnenosti výdavkov PO7 OPII v súlade s časťou výzvy „ZMENA A ZRUŠENIE VYZVY“.</w:t>
            </w:r>
          </w:p>
          <w:p w14:paraId="52EBECDA" w14:textId="33D1216A" w:rsidR="00F42A7D" w:rsidRDefault="00F42A7D" w:rsidP="00F42A7D">
            <w:pPr>
              <w:widowControl w:val="0"/>
              <w:spacing w:before="120" w:after="120"/>
              <w:ind w:left="28"/>
              <w:rPr>
                <w:rFonts w:ascii="Arial Narrow" w:hAnsi="Arial Narrow" w:cs="Arial Narrow"/>
                <w:b/>
                <w:bCs/>
                <w:lang w:eastAsia="en-US"/>
              </w:rPr>
            </w:pPr>
            <w:r w:rsidRPr="00F42A7D">
              <w:rPr>
                <w:rFonts w:ascii="Arial Narrow" w:hAnsi="Arial Narrow" w:cs="Arial Narrow"/>
                <w:b/>
                <w:lang w:eastAsia="en-US"/>
              </w:rPr>
              <w:t>P</w:t>
            </w:r>
            <w:r w:rsidRPr="00F42A7D">
              <w:rPr>
                <w:rFonts w:ascii="Arial Narrow" w:hAnsi="Arial Narrow" w:cs="Arial Narrow"/>
                <w:b/>
                <w:spacing w:val="-2"/>
                <w:lang w:eastAsia="en-US"/>
              </w:rPr>
              <w:t>r</w:t>
            </w:r>
            <w:r w:rsidRPr="00F42A7D">
              <w:rPr>
                <w:rFonts w:ascii="Arial Narrow" w:hAnsi="Arial Narrow" w:cs="Arial Narrow"/>
                <w:b/>
                <w:lang w:eastAsia="en-US"/>
              </w:rPr>
              <w:t>e</w:t>
            </w:r>
            <w:r w:rsidRPr="00F42A7D">
              <w:rPr>
                <w:rFonts w:ascii="Arial Narrow" w:hAnsi="Arial Narrow" w:cs="Arial Narrow"/>
                <w:b/>
                <w:spacing w:val="3"/>
                <w:lang w:eastAsia="en-US"/>
              </w:rPr>
              <w:t xml:space="preserve"> </w:t>
            </w:r>
            <w:r w:rsidRPr="00F42A7D">
              <w:rPr>
                <w:rFonts w:ascii="Arial Narrow" w:hAnsi="Arial Narrow" w:cs="Arial Narrow"/>
                <w:b/>
                <w:spacing w:val="-1"/>
                <w:lang w:eastAsia="en-US"/>
              </w:rPr>
              <w:t>p</w:t>
            </w:r>
            <w:r w:rsidRPr="00F42A7D">
              <w:rPr>
                <w:rFonts w:ascii="Arial Narrow" w:hAnsi="Arial Narrow" w:cs="Arial Narrow"/>
                <w:b/>
                <w:spacing w:val="-2"/>
                <w:lang w:eastAsia="en-US"/>
              </w:rPr>
              <w:t>r</w:t>
            </w:r>
            <w:r w:rsidRPr="00F42A7D">
              <w:rPr>
                <w:rFonts w:ascii="Arial Narrow" w:hAnsi="Arial Narrow" w:cs="Arial Narrow"/>
                <w:b/>
                <w:spacing w:val="-1"/>
                <w:lang w:eastAsia="en-US"/>
              </w:rPr>
              <w:t>o</w:t>
            </w:r>
            <w:r w:rsidRPr="00F42A7D">
              <w:rPr>
                <w:rFonts w:ascii="Arial Narrow" w:hAnsi="Arial Narrow" w:cs="Arial Narrow"/>
                <w:b/>
                <w:spacing w:val="1"/>
                <w:lang w:eastAsia="en-US"/>
              </w:rPr>
              <w:t>j</w:t>
            </w:r>
            <w:r w:rsidRPr="00F42A7D">
              <w:rPr>
                <w:rFonts w:ascii="Arial Narrow" w:hAnsi="Arial Narrow" w:cs="Arial Narrow"/>
                <w:b/>
                <w:spacing w:val="-1"/>
                <w:lang w:eastAsia="en-US"/>
              </w:rPr>
              <w:t>ek</w:t>
            </w:r>
            <w:r w:rsidRPr="00F42A7D">
              <w:rPr>
                <w:rFonts w:ascii="Arial Narrow" w:hAnsi="Arial Narrow" w:cs="Arial Narrow"/>
                <w:b/>
                <w:spacing w:val="2"/>
                <w:lang w:eastAsia="en-US"/>
              </w:rPr>
              <w:t>t</w:t>
            </w:r>
            <w:r w:rsidRPr="00F42A7D">
              <w:rPr>
                <w:rFonts w:ascii="Arial Narrow" w:hAnsi="Arial Narrow" w:cs="Arial Narrow"/>
                <w:b/>
                <w:lang w:eastAsia="en-US"/>
              </w:rPr>
              <w:t>y</w:t>
            </w:r>
            <w:r w:rsidRPr="00F42A7D">
              <w:rPr>
                <w:rFonts w:ascii="Arial Narrow" w:hAnsi="Arial Narrow" w:cs="Arial Narrow"/>
                <w:b/>
                <w:spacing w:val="4"/>
                <w:lang w:eastAsia="en-US"/>
              </w:rPr>
              <w:t xml:space="preserve"> </w:t>
            </w:r>
            <w:r w:rsidRPr="00F42A7D">
              <w:rPr>
                <w:rFonts w:ascii="Arial Narrow" w:hAnsi="Arial Narrow" w:cs="Arial Narrow"/>
                <w:b/>
                <w:u w:val="single"/>
                <w:lang w:eastAsia="en-US"/>
              </w:rPr>
              <w:t>do</w:t>
            </w:r>
            <w:r w:rsidRPr="00F42A7D">
              <w:rPr>
                <w:rFonts w:ascii="Arial Narrow" w:hAnsi="Arial Narrow" w:cs="Arial Narrow"/>
                <w:b/>
                <w:spacing w:val="2"/>
                <w:u w:val="single"/>
                <w:lang w:eastAsia="en-US"/>
              </w:rPr>
              <w:t xml:space="preserve"> </w:t>
            </w:r>
            <w:r w:rsidRPr="00F42A7D">
              <w:rPr>
                <w:rFonts w:ascii="Arial Narrow" w:hAnsi="Arial Narrow" w:cs="Arial Narrow"/>
                <w:b/>
                <w:u w:val="single"/>
                <w:lang w:eastAsia="en-US"/>
              </w:rPr>
              <w:t>1</w:t>
            </w:r>
            <w:r w:rsidRPr="00F42A7D">
              <w:rPr>
                <w:rFonts w:ascii="Arial Narrow" w:hAnsi="Arial Narrow" w:cs="Arial Narrow"/>
                <w:b/>
                <w:spacing w:val="-3"/>
                <w:u w:val="single"/>
                <w:lang w:eastAsia="en-US"/>
              </w:rPr>
              <w:t xml:space="preserve"> </w:t>
            </w:r>
            <w:r w:rsidRPr="00F42A7D">
              <w:rPr>
                <w:rFonts w:ascii="Arial Narrow" w:hAnsi="Arial Narrow" w:cs="Arial Narrow"/>
                <w:b/>
                <w:spacing w:val="-1"/>
                <w:u w:val="single"/>
                <w:lang w:eastAsia="en-US"/>
              </w:rPr>
              <w:t>00</w:t>
            </w:r>
            <w:r w:rsidRPr="00F42A7D">
              <w:rPr>
                <w:rFonts w:ascii="Arial Narrow" w:hAnsi="Arial Narrow" w:cs="Arial Narrow"/>
                <w:b/>
                <w:u w:val="single"/>
                <w:lang w:eastAsia="en-US"/>
              </w:rPr>
              <w:t>0</w:t>
            </w:r>
            <w:r w:rsidRPr="00F42A7D">
              <w:rPr>
                <w:rFonts w:ascii="Arial Narrow" w:hAnsi="Arial Narrow" w:cs="Arial Narrow"/>
                <w:b/>
                <w:spacing w:val="1"/>
                <w:u w:val="single"/>
                <w:lang w:eastAsia="en-US"/>
              </w:rPr>
              <w:t xml:space="preserve"> </w:t>
            </w:r>
            <w:r w:rsidRPr="00F42A7D">
              <w:rPr>
                <w:rFonts w:ascii="Arial Narrow" w:hAnsi="Arial Narrow" w:cs="Arial Narrow"/>
                <w:b/>
                <w:spacing w:val="-1"/>
                <w:u w:val="single"/>
                <w:lang w:eastAsia="en-US"/>
              </w:rPr>
              <w:t>00</w:t>
            </w:r>
            <w:r w:rsidRPr="00F42A7D">
              <w:rPr>
                <w:rFonts w:ascii="Arial Narrow" w:hAnsi="Arial Narrow" w:cs="Arial Narrow"/>
                <w:b/>
                <w:u w:val="single"/>
                <w:lang w:eastAsia="en-US"/>
              </w:rPr>
              <w:t>0</w:t>
            </w:r>
            <w:r w:rsidRPr="00F42A7D">
              <w:rPr>
                <w:rFonts w:ascii="Arial Narrow" w:hAnsi="Arial Narrow" w:cs="Arial Narrow"/>
                <w:b/>
                <w:spacing w:val="-3"/>
                <w:u w:val="single"/>
                <w:lang w:eastAsia="en-US"/>
              </w:rPr>
              <w:t xml:space="preserve"> </w:t>
            </w:r>
            <w:r w:rsidRPr="00F42A7D">
              <w:rPr>
                <w:rFonts w:ascii="Arial Narrow" w:hAnsi="Arial Narrow" w:cs="Arial Narrow"/>
                <w:b/>
                <w:u w:val="single"/>
                <w:lang w:eastAsia="en-US"/>
              </w:rPr>
              <w:t>E</w:t>
            </w:r>
            <w:r w:rsidRPr="00F42A7D">
              <w:rPr>
                <w:rFonts w:ascii="Arial Narrow" w:hAnsi="Arial Narrow" w:cs="Arial Narrow"/>
                <w:b/>
                <w:spacing w:val="1"/>
                <w:u w:val="single"/>
                <w:lang w:eastAsia="en-US"/>
              </w:rPr>
              <w:t>U</w:t>
            </w:r>
            <w:r w:rsidRPr="00F42A7D">
              <w:rPr>
                <w:rFonts w:ascii="Arial Narrow" w:hAnsi="Arial Narrow" w:cs="Arial Narrow"/>
                <w:b/>
                <w:u w:val="single"/>
                <w:lang w:eastAsia="en-US"/>
              </w:rPr>
              <w:t>R</w:t>
            </w:r>
            <w:r w:rsidRPr="00F42A7D">
              <w:rPr>
                <w:rFonts w:ascii="Arial Narrow" w:hAnsi="Arial Narrow" w:cs="Arial Narrow"/>
                <w:b/>
                <w:lang w:eastAsia="en-US"/>
              </w:rPr>
              <w:t xml:space="preserve"> </w:t>
            </w:r>
            <w:r w:rsidRPr="00F42A7D">
              <w:rPr>
                <w:rFonts w:ascii="Arial Narrow" w:hAnsi="Arial Narrow" w:cs="Arial Narrow"/>
                <w:b/>
                <w:spacing w:val="-1"/>
                <w:lang w:eastAsia="en-US"/>
              </w:rPr>
              <w:t>z</w:t>
            </w:r>
            <w:r w:rsidRPr="00F42A7D">
              <w:rPr>
                <w:rFonts w:ascii="Arial Narrow" w:hAnsi="Arial Narrow" w:cs="Arial Narrow"/>
                <w:b/>
                <w:lang w:eastAsia="en-US"/>
              </w:rPr>
              <w:t>a</w:t>
            </w:r>
            <w:r w:rsidRPr="00F42A7D">
              <w:rPr>
                <w:rFonts w:ascii="Arial Narrow" w:hAnsi="Arial Narrow" w:cs="Arial Narrow"/>
                <w:b/>
                <w:spacing w:val="1"/>
                <w:lang w:eastAsia="en-US"/>
              </w:rPr>
              <w:t xml:space="preserve"> </w:t>
            </w:r>
            <w:r w:rsidRPr="00F42A7D">
              <w:rPr>
                <w:rFonts w:ascii="Arial Narrow" w:hAnsi="Arial Narrow" w:cs="Arial Narrow"/>
                <w:b/>
                <w:spacing w:val="-1"/>
                <w:lang w:eastAsia="en-US"/>
              </w:rPr>
              <w:t>vše</w:t>
            </w:r>
            <w:r w:rsidRPr="00F42A7D">
              <w:rPr>
                <w:rFonts w:ascii="Arial Narrow" w:hAnsi="Arial Narrow" w:cs="Arial Narrow"/>
                <w:b/>
                <w:spacing w:val="2"/>
                <w:lang w:eastAsia="en-US"/>
              </w:rPr>
              <w:t>t</w:t>
            </w:r>
            <w:r w:rsidRPr="00F42A7D">
              <w:rPr>
                <w:rFonts w:ascii="Arial Narrow" w:hAnsi="Arial Narrow" w:cs="Arial Narrow"/>
                <w:b/>
                <w:spacing w:val="-1"/>
                <w:lang w:eastAsia="en-US"/>
              </w:rPr>
              <w:t>k</w:t>
            </w:r>
            <w:r w:rsidRPr="00F42A7D">
              <w:rPr>
                <w:rFonts w:ascii="Arial Narrow" w:hAnsi="Arial Narrow" w:cs="Arial Narrow"/>
                <w:b/>
                <w:lang w:eastAsia="en-US"/>
              </w:rPr>
              <w:t>y</w:t>
            </w:r>
            <w:r w:rsidRPr="00F42A7D">
              <w:rPr>
                <w:rFonts w:ascii="Arial Narrow" w:hAnsi="Arial Narrow" w:cs="Arial Narrow"/>
                <w:b/>
                <w:spacing w:val="1"/>
                <w:lang w:eastAsia="en-US"/>
              </w:rPr>
              <w:t xml:space="preserve"> </w:t>
            </w:r>
            <w:r w:rsidRPr="00F42A7D">
              <w:rPr>
                <w:rFonts w:ascii="Arial Narrow" w:hAnsi="Arial Narrow" w:cs="Arial Narrow"/>
                <w:b/>
                <w:spacing w:val="-1"/>
                <w:lang w:eastAsia="en-US"/>
              </w:rPr>
              <w:t>zd</w:t>
            </w:r>
            <w:r w:rsidRPr="00F42A7D">
              <w:rPr>
                <w:rFonts w:ascii="Arial Narrow" w:hAnsi="Arial Narrow" w:cs="Arial Narrow"/>
                <w:b/>
                <w:spacing w:val="-2"/>
                <w:lang w:eastAsia="en-US"/>
              </w:rPr>
              <w:t>r</w:t>
            </w:r>
            <w:r w:rsidRPr="00F42A7D">
              <w:rPr>
                <w:rFonts w:ascii="Arial Narrow" w:hAnsi="Arial Narrow" w:cs="Arial Narrow"/>
                <w:b/>
                <w:spacing w:val="-1"/>
                <w:lang w:eastAsia="en-US"/>
              </w:rPr>
              <w:t>o</w:t>
            </w:r>
            <w:r w:rsidRPr="00F42A7D">
              <w:rPr>
                <w:rFonts w:ascii="Arial Narrow" w:hAnsi="Arial Narrow" w:cs="Arial Narrow"/>
                <w:b/>
                <w:spacing w:val="1"/>
                <w:lang w:eastAsia="en-US"/>
              </w:rPr>
              <w:t>j</w:t>
            </w:r>
            <w:r w:rsidRPr="00F42A7D">
              <w:rPr>
                <w:rFonts w:ascii="Arial Narrow" w:hAnsi="Arial Narrow" w:cs="Arial Narrow"/>
                <w:b/>
                <w:lang w:eastAsia="en-US"/>
              </w:rPr>
              <w:t>e</w:t>
            </w:r>
            <w:r w:rsidRPr="00F42A7D">
              <w:rPr>
                <w:rFonts w:ascii="Arial Narrow" w:hAnsi="Arial Narrow" w:cs="Arial Narrow"/>
                <w:b/>
                <w:spacing w:val="-2"/>
                <w:lang w:eastAsia="en-US"/>
              </w:rPr>
              <w:t xml:space="preserve"> </w:t>
            </w:r>
            <w:r w:rsidRPr="00F42A7D">
              <w:rPr>
                <w:rFonts w:ascii="Arial Narrow" w:hAnsi="Arial Narrow" w:cs="Arial Narrow"/>
                <w:b/>
                <w:spacing w:val="-3"/>
                <w:lang w:eastAsia="en-US"/>
              </w:rPr>
              <w:t>f</w:t>
            </w:r>
            <w:r w:rsidRPr="00F42A7D">
              <w:rPr>
                <w:rFonts w:ascii="Arial Narrow" w:hAnsi="Arial Narrow" w:cs="Arial Narrow"/>
                <w:b/>
                <w:spacing w:val="1"/>
                <w:lang w:eastAsia="en-US"/>
              </w:rPr>
              <w:t>i</w:t>
            </w:r>
            <w:r w:rsidRPr="00F42A7D">
              <w:rPr>
                <w:rFonts w:ascii="Arial Narrow" w:hAnsi="Arial Narrow" w:cs="Arial Narrow"/>
                <w:b/>
                <w:spacing w:val="-1"/>
                <w:lang w:eastAsia="en-US"/>
              </w:rPr>
              <w:t>nancovan</w:t>
            </w:r>
            <w:r w:rsidRPr="00F42A7D">
              <w:rPr>
                <w:rFonts w:ascii="Arial Narrow" w:hAnsi="Arial Narrow" w:cs="Arial Narrow"/>
                <w:b/>
                <w:spacing w:val="1"/>
                <w:lang w:eastAsia="en-US"/>
              </w:rPr>
              <w:t>i</w:t>
            </w:r>
            <w:r w:rsidRPr="00F42A7D">
              <w:rPr>
                <w:rFonts w:ascii="Arial Narrow" w:hAnsi="Arial Narrow" w:cs="Arial Narrow"/>
                <w:b/>
                <w:lang w:eastAsia="en-US"/>
              </w:rPr>
              <w:t>a</w:t>
            </w:r>
            <w:r w:rsidRPr="00F42A7D">
              <w:rPr>
                <w:rFonts w:ascii="Arial Narrow" w:hAnsi="Arial Narrow" w:cs="Arial Narrow"/>
                <w:b/>
                <w:spacing w:val="-3"/>
                <w:lang w:eastAsia="en-US"/>
              </w:rPr>
              <w:t xml:space="preserve"> žiadateľ</w:t>
            </w:r>
            <w:r w:rsidRPr="00F42A7D">
              <w:rPr>
                <w:rFonts w:ascii="Arial Narrow" w:hAnsi="Arial Narrow" w:cs="Arial Narrow"/>
                <w:b/>
                <w:lang w:eastAsia="en-US"/>
              </w:rPr>
              <w:t xml:space="preserve"> </w:t>
            </w:r>
            <w:r w:rsidRPr="00F42A7D">
              <w:rPr>
                <w:rFonts w:ascii="Arial Narrow" w:hAnsi="Arial Narrow" w:cs="Arial Narrow"/>
                <w:b/>
                <w:spacing w:val="-1"/>
                <w:lang w:eastAsia="en-US"/>
              </w:rPr>
              <w:t>p</w:t>
            </w:r>
            <w:r w:rsidRPr="00F42A7D">
              <w:rPr>
                <w:rFonts w:ascii="Arial Narrow" w:hAnsi="Arial Narrow" w:cs="Arial Narrow"/>
                <w:b/>
                <w:spacing w:val="-2"/>
                <w:lang w:eastAsia="en-US"/>
              </w:rPr>
              <w:t>r</w:t>
            </w:r>
            <w:r w:rsidRPr="00F42A7D">
              <w:rPr>
                <w:rFonts w:ascii="Arial Narrow" w:hAnsi="Arial Narrow" w:cs="Arial Narrow"/>
                <w:b/>
                <w:spacing w:val="-1"/>
                <w:lang w:eastAsia="en-US"/>
              </w:rPr>
              <w:t>edk</w:t>
            </w:r>
            <w:r w:rsidRPr="00F42A7D">
              <w:rPr>
                <w:rFonts w:ascii="Arial Narrow" w:hAnsi="Arial Narrow" w:cs="Arial Narrow"/>
                <w:b/>
                <w:spacing w:val="1"/>
                <w:lang w:eastAsia="en-US"/>
              </w:rPr>
              <w:t>ladá spolu so Žiadosťou o NFP</w:t>
            </w:r>
            <w:r w:rsidRPr="00F42A7D">
              <w:rPr>
                <w:rFonts w:ascii="Arial Narrow" w:hAnsi="Arial Narrow" w:cs="Arial Narrow"/>
                <w:b/>
                <w:spacing w:val="5"/>
                <w:lang w:eastAsia="en-US"/>
              </w:rPr>
              <w:t xml:space="preserve"> </w:t>
            </w:r>
            <w:r w:rsidRPr="00F42A7D">
              <w:rPr>
                <w:rFonts w:ascii="Arial Narrow" w:hAnsi="Arial Narrow" w:cs="Arial Narrow"/>
                <w:b/>
                <w:spacing w:val="-4"/>
                <w:u w:val="single"/>
                <w:lang w:eastAsia="en-US"/>
              </w:rPr>
              <w:t>A</w:t>
            </w:r>
            <w:r w:rsidRPr="00F42A7D">
              <w:rPr>
                <w:rFonts w:ascii="Arial Narrow" w:hAnsi="Arial Narrow" w:cs="Arial Narrow"/>
                <w:b/>
                <w:u w:val="single"/>
                <w:lang w:eastAsia="en-US"/>
              </w:rPr>
              <w:t>n</w:t>
            </w:r>
            <w:r w:rsidRPr="00F42A7D">
              <w:rPr>
                <w:rFonts w:ascii="Arial Narrow" w:hAnsi="Arial Narrow" w:cs="Arial Narrow"/>
                <w:b/>
                <w:spacing w:val="-1"/>
                <w:u w:val="single"/>
                <w:lang w:eastAsia="en-US"/>
              </w:rPr>
              <w:t>a</w:t>
            </w:r>
            <w:r w:rsidRPr="00F42A7D">
              <w:rPr>
                <w:rFonts w:ascii="Arial Narrow" w:hAnsi="Arial Narrow" w:cs="Arial Narrow"/>
                <w:b/>
                <w:spacing w:val="2"/>
                <w:u w:val="single"/>
                <w:lang w:eastAsia="en-US"/>
              </w:rPr>
              <w:t>l</w:t>
            </w:r>
            <w:r w:rsidRPr="00F42A7D">
              <w:rPr>
                <w:rFonts w:ascii="Arial Narrow" w:hAnsi="Arial Narrow" w:cs="Arial Narrow"/>
                <w:b/>
                <w:spacing w:val="-1"/>
                <w:u w:val="single"/>
                <w:lang w:eastAsia="en-US"/>
              </w:rPr>
              <w:t>ýz</w:t>
            </w:r>
            <w:r w:rsidRPr="00F42A7D">
              <w:rPr>
                <w:rFonts w:ascii="Arial Narrow" w:hAnsi="Arial Narrow" w:cs="Arial Narrow"/>
                <w:b/>
                <w:u w:val="single"/>
                <w:lang w:eastAsia="en-US"/>
              </w:rPr>
              <w:t>u</w:t>
            </w:r>
            <w:r w:rsidRPr="00F42A7D">
              <w:rPr>
                <w:rFonts w:ascii="Arial Narrow" w:hAnsi="Arial Narrow" w:cs="Arial Narrow"/>
                <w:b/>
                <w:spacing w:val="-2"/>
                <w:u w:val="single"/>
                <w:lang w:eastAsia="en-US"/>
              </w:rPr>
              <w:t xml:space="preserve"> </w:t>
            </w:r>
            <w:r w:rsidRPr="00F42A7D">
              <w:rPr>
                <w:rFonts w:ascii="Arial Narrow" w:hAnsi="Arial Narrow" w:cs="Arial Narrow"/>
                <w:b/>
                <w:spacing w:val="-1"/>
                <w:u w:val="single"/>
                <w:lang w:eastAsia="en-US"/>
              </w:rPr>
              <w:t>ce</w:t>
            </w:r>
            <w:r w:rsidRPr="00F42A7D">
              <w:rPr>
                <w:rFonts w:ascii="Arial Narrow" w:hAnsi="Arial Narrow" w:cs="Arial Narrow"/>
                <w:b/>
                <w:spacing w:val="2"/>
                <w:u w:val="single"/>
                <w:lang w:eastAsia="en-US"/>
              </w:rPr>
              <w:t>l</w:t>
            </w:r>
            <w:r w:rsidRPr="00F42A7D">
              <w:rPr>
                <w:rFonts w:ascii="Arial Narrow" w:hAnsi="Arial Narrow" w:cs="Arial Narrow"/>
                <w:b/>
                <w:spacing w:val="-1"/>
                <w:u w:val="single"/>
                <w:lang w:eastAsia="en-US"/>
              </w:rPr>
              <w:t>k</w:t>
            </w:r>
            <w:r w:rsidRPr="00F42A7D">
              <w:rPr>
                <w:rFonts w:ascii="Arial Narrow" w:hAnsi="Arial Narrow" w:cs="Arial Narrow"/>
                <w:b/>
                <w:u w:val="single"/>
                <w:lang w:eastAsia="en-US"/>
              </w:rPr>
              <w:t>o</w:t>
            </w:r>
            <w:r w:rsidRPr="00F42A7D">
              <w:rPr>
                <w:rFonts w:ascii="Arial Narrow" w:hAnsi="Arial Narrow" w:cs="Arial Narrow"/>
                <w:b/>
                <w:spacing w:val="-1"/>
                <w:u w:val="single"/>
                <w:lang w:eastAsia="en-US"/>
              </w:rPr>
              <w:t>výc</w:t>
            </w:r>
            <w:r w:rsidRPr="00F42A7D">
              <w:rPr>
                <w:rFonts w:ascii="Arial Narrow" w:hAnsi="Arial Narrow" w:cs="Arial Narrow"/>
                <w:b/>
                <w:u w:val="single"/>
                <w:lang w:eastAsia="en-US"/>
              </w:rPr>
              <w:t>h</w:t>
            </w:r>
            <w:r w:rsidRPr="00F42A7D">
              <w:rPr>
                <w:rFonts w:ascii="Arial Narrow" w:hAnsi="Arial Narrow" w:cs="Arial Narrow"/>
                <w:b/>
                <w:spacing w:val="-2"/>
                <w:u w:val="single"/>
                <w:lang w:eastAsia="en-US"/>
              </w:rPr>
              <w:t xml:space="preserve"> </w:t>
            </w:r>
            <w:r w:rsidRPr="00F42A7D">
              <w:rPr>
                <w:rFonts w:ascii="Arial Narrow" w:hAnsi="Arial Narrow" w:cs="Arial Narrow"/>
                <w:b/>
                <w:u w:val="single"/>
                <w:lang w:eastAsia="en-US"/>
              </w:rPr>
              <w:t>n</w:t>
            </w:r>
            <w:r w:rsidRPr="00F42A7D">
              <w:rPr>
                <w:rFonts w:ascii="Arial Narrow" w:hAnsi="Arial Narrow" w:cs="Arial Narrow"/>
                <w:b/>
                <w:spacing w:val="-1"/>
                <w:u w:val="single"/>
                <w:lang w:eastAsia="en-US"/>
              </w:rPr>
              <w:t>ák</w:t>
            </w:r>
            <w:r w:rsidRPr="00F42A7D">
              <w:rPr>
                <w:rFonts w:ascii="Arial Narrow" w:hAnsi="Arial Narrow" w:cs="Arial Narrow"/>
                <w:b/>
                <w:spacing w:val="2"/>
                <w:u w:val="single"/>
                <w:lang w:eastAsia="en-US"/>
              </w:rPr>
              <w:t>l</w:t>
            </w:r>
            <w:r w:rsidRPr="00F42A7D">
              <w:rPr>
                <w:rFonts w:ascii="Arial Narrow" w:hAnsi="Arial Narrow" w:cs="Arial Narrow"/>
                <w:b/>
                <w:spacing w:val="-5"/>
                <w:u w:val="single"/>
                <w:lang w:eastAsia="en-US"/>
              </w:rPr>
              <w:t>a</w:t>
            </w:r>
            <w:r w:rsidRPr="00F42A7D">
              <w:rPr>
                <w:rFonts w:ascii="Arial Narrow" w:hAnsi="Arial Narrow" w:cs="Arial Narrow"/>
                <w:b/>
                <w:u w:val="single"/>
                <w:lang w:eastAsia="en-US"/>
              </w:rPr>
              <w:t>dov</w:t>
            </w:r>
            <w:r w:rsidRPr="00F42A7D">
              <w:rPr>
                <w:rFonts w:ascii="Arial Narrow" w:hAnsi="Arial Narrow" w:cs="Arial Narrow"/>
                <w:b/>
                <w:spacing w:val="1"/>
                <w:u w:val="single"/>
                <w:lang w:eastAsia="en-US"/>
              </w:rPr>
              <w:t xml:space="preserve"> </w:t>
            </w:r>
            <w:r w:rsidRPr="00F42A7D">
              <w:rPr>
                <w:rFonts w:ascii="Arial Narrow" w:hAnsi="Arial Narrow" w:cs="Arial Narrow"/>
                <w:b/>
                <w:u w:val="single"/>
                <w:lang w:eastAsia="en-US"/>
              </w:rPr>
              <w:t>na</w:t>
            </w:r>
            <w:r w:rsidRPr="00F42A7D">
              <w:rPr>
                <w:rFonts w:ascii="Arial Narrow" w:hAnsi="Arial Narrow" w:cs="Arial Narrow"/>
                <w:b/>
                <w:spacing w:val="-3"/>
                <w:u w:val="single"/>
                <w:lang w:eastAsia="en-US"/>
              </w:rPr>
              <w:t xml:space="preserve"> </w:t>
            </w:r>
            <w:r w:rsidRPr="00F42A7D">
              <w:rPr>
                <w:rFonts w:ascii="Arial Narrow" w:hAnsi="Arial Narrow" w:cs="Arial Narrow"/>
                <w:b/>
                <w:spacing w:val="-1"/>
                <w:u w:val="single"/>
                <w:lang w:eastAsia="en-US"/>
              </w:rPr>
              <w:t>v</w:t>
            </w:r>
            <w:r w:rsidRPr="00F42A7D">
              <w:rPr>
                <w:rFonts w:ascii="Arial Narrow" w:hAnsi="Arial Narrow" w:cs="Arial Narrow"/>
                <w:b/>
                <w:spacing w:val="2"/>
                <w:u w:val="single"/>
                <w:lang w:eastAsia="en-US"/>
              </w:rPr>
              <w:t>l</w:t>
            </w:r>
            <w:r w:rsidRPr="00F42A7D">
              <w:rPr>
                <w:rFonts w:ascii="Arial Narrow" w:hAnsi="Arial Narrow" w:cs="Arial Narrow"/>
                <w:b/>
                <w:spacing w:val="-1"/>
                <w:u w:val="single"/>
                <w:lang w:eastAsia="en-US"/>
              </w:rPr>
              <w:t>as</w:t>
            </w:r>
            <w:r w:rsidRPr="00F42A7D">
              <w:rPr>
                <w:rFonts w:ascii="Arial Narrow" w:hAnsi="Arial Narrow" w:cs="Arial Narrow"/>
                <w:b/>
                <w:spacing w:val="-2"/>
                <w:u w:val="single"/>
                <w:lang w:eastAsia="en-US"/>
              </w:rPr>
              <w:t>t</w:t>
            </w:r>
            <w:r w:rsidRPr="00F42A7D">
              <w:rPr>
                <w:rFonts w:ascii="Arial Narrow" w:hAnsi="Arial Narrow" w:cs="Arial Narrow"/>
                <w:b/>
                <w:spacing w:val="-5"/>
                <w:u w:val="single"/>
                <w:lang w:eastAsia="en-US"/>
              </w:rPr>
              <w:t>n</w:t>
            </w:r>
            <w:r w:rsidRPr="00F42A7D">
              <w:rPr>
                <w:rFonts w:ascii="Arial Narrow" w:hAnsi="Arial Narrow" w:cs="Arial Narrow"/>
                <w:b/>
                <w:spacing w:val="2"/>
                <w:u w:val="single"/>
                <w:lang w:eastAsia="en-US"/>
              </w:rPr>
              <w:t>í</w:t>
            </w:r>
            <w:r w:rsidRPr="00F42A7D">
              <w:rPr>
                <w:rFonts w:ascii="Arial Narrow" w:hAnsi="Arial Narrow" w:cs="Arial Narrow"/>
                <w:b/>
                <w:spacing w:val="-1"/>
                <w:u w:val="single"/>
                <w:lang w:eastAsia="en-US"/>
              </w:rPr>
              <w:t>c</w:t>
            </w:r>
            <w:r w:rsidRPr="00F42A7D">
              <w:rPr>
                <w:rFonts w:ascii="Arial Narrow" w:hAnsi="Arial Narrow" w:cs="Arial Narrow"/>
                <w:b/>
                <w:spacing w:val="-2"/>
                <w:u w:val="single"/>
                <w:lang w:eastAsia="en-US"/>
              </w:rPr>
              <w:t>t</w:t>
            </w:r>
            <w:r w:rsidRPr="00F42A7D">
              <w:rPr>
                <w:rFonts w:ascii="Arial Narrow" w:hAnsi="Arial Narrow" w:cs="Arial Narrow"/>
                <w:b/>
                <w:spacing w:val="-1"/>
                <w:u w:val="single"/>
                <w:lang w:eastAsia="en-US"/>
              </w:rPr>
              <w:t>v</w:t>
            </w:r>
            <w:r w:rsidRPr="00F42A7D">
              <w:rPr>
                <w:rFonts w:ascii="Arial Narrow" w:hAnsi="Arial Narrow" w:cs="Arial Narrow"/>
                <w:b/>
                <w:u w:val="single"/>
                <w:lang w:eastAsia="en-US"/>
              </w:rPr>
              <w:t>o</w:t>
            </w:r>
            <w:r w:rsidRPr="00F42A7D">
              <w:rPr>
                <w:rFonts w:ascii="Arial Narrow" w:hAnsi="Arial Narrow" w:cs="Arial Narrow"/>
                <w:b/>
                <w:spacing w:val="5"/>
                <w:u w:val="single"/>
                <w:lang w:eastAsia="en-US"/>
              </w:rPr>
              <w:t xml:space="preserve"> </w:t>
            </w:r>
            <w:r w:rsidRPr="00F42A7D">
              <w:rPr>
                <w:rFonts w:ascii="Arial Narrow" w:hAnsi="Arial Narrow" w:cs="Arial Narrow"/>
                <w:b/>
                <w:spacing w:val="-2"/>
                <w:w w:val="101"/>
                <w:u w:val="single"/>
                <w:lang w:eastAsia="en-US"/>
              </w:rPr>
              <w:t>(</w:t>
            </w:r>
            <w:r w:rsidRPr="00F42A7D">
              <w:rPr>
                <w:rFonts w:ascii="Arial Narrow" w:hAnsi="Arial Narrow" w:cs="Arial Narrow"/>
                <w:b/>
                <w:u w:val="single"/>
                <w:lang w:eastAsia="en-US"/>
              </w:rPr>
              <w:t>TC</w:t>
            </w:r>
            <w:r w:rsidRPr="00F42A7D">
              <w:rPr>
                <w:rFonts w:ascii="Arial Narrow" w:hAnsi="Arial Narrow" w:cs="Arial Narrow"/>
                <w:b/>
                <w:spacing w:val="1"/>
                <w:u w:val="single"/>
                <w:lang w:eastAsia="en-US"/>
              </w:rPr>
              <w:t>O</w:t>
            </w:r>
            <w:r w:rsidRPr="00F42A7D">
              <w:rPr>
                <w:rFonts w:ascii="Arial Narrow" w:hAnsi="Arial Narrow" w:cs="Arial Narrow"/>
                <w:b/>
                <w:spacing w:val="-7"/>
                <w:w w:val="101"/>
                <w:u w:val="single"/>
                <w:lang w:eastAsia="en-US"/>
              </w:rPr>
              <w:t xml:space="preserve">)  </w:t>
            </w:r>
            <w:r w:rsidRPr="00F42A7D">
              <w:rPr>
                <w:rFonts w:ascii="Arial Narrow" w:hAnsi="Arial Narrow" w:cs="Arial Narrow"/>
                <w:b/>
                <w:spacing w:val="-7"/>
                <w:w w:val="101"/>
                <w:lang w:eastAsia="en-US"/>
              </w:rPr>
              <w:t xml:space="preserve">v zmysle </w:t>
            </w:r>
            <w:hyperlink w:anchor="prilohy" w:history="1">
              <w:r w:rsidRPr="00F42A7D">
                <w:rPr>
                  <w:rFonts w:ascii="Arial Narrow" w:hAnsi="Arial Narrow" w:cs="Arial Narrow"/>
                  <w:b/>
                  <w:color w:val="0000FF"/>
                  <w:spacing w:val="-7"/>
                  <w:w w:val="101"/>
                  <w:lang w:eastAsia="en-US"/>
                </w:rPr>
                <w:t>Prílohy č. 8 výzvy</w:t>
              </w:r>
            </w:hyperlink>
            <w:r w:rsidR="00875387">
              <w:rPr>
                <w:rFonts w:ascii="Arial Narrow" w:hAnsi="Arial Narrow" w:cs="Arial Narrow"/>
                <w:b/>
                <w:bCs/>
                <w:lang w:eastAsia="en-US"/>
              </w:rPr>
              <w:t>.</w:t>
            </w:r>
          </w:p>
          <w:p w14:paraId="65999D4E" w14:textId="2A23FC93" w:rsidR="00074A08" w:rsidRPr="00074A08" w:rsidRDefault="00074A08" w:rsidP="00074A08">
            <w:pPr>
              <w:spacing w:before="120" w:after="120"/>
              <w:ind w:left="28"/>
              <w:rPr>
                <w:rFonts w:ascii="Arial Narrow" w:hAnsi="Arial Narrow" w:cs="Arial Narrow"/>
                <w:color w:val="000000" w:themeColor="text1"/>
                <w:u w:val="single"/>
                <w:lang w:eastAsia="en-US"/>
              </w:rPr>
            </w:pPr>
            <w:r w:rsidRPr="00074A08">
              <w:rPr>
                <w:rFonts w:ascii="Arial Narrow" w:hAnsi="Arial Narrow" w:cs="Arial Narrow"/>
                <w:lang w:eastAsia="en-US"/>
              </w:rPr>
              <w:t xml:space="preserve">V prípade, ak výška rozpočtu projektu za </w:t>
            </w:r>
            <w:r w:rsidRPr="00074A08">
              <w:rPr>
                <w:rFonts w:ascii="Arial Narrow" w:hAnsi="Arial Narrow" w:cs="Arial Narrow"/>
                <w:spacing w:val="-1"/>
                <w:lang w:eastAsia="en-US"/>
              </w:rPr>
              <w:t>vše</w:t>
            </w:r>
            <w:r w:rsidRPr="00074A08">
              <w:rPr>
                <w:rFonts w:ascii="Arial Narrow" w:hAnsi="Arial Narrow" w:cs="Arial Narrow"/>
                <w:spacing w:val="2"/>
                <w:lang w:eastAsia="en-US"/>
              </w:rPr>
              <w:t>t</w:t>
            </w:r>
            <w:r w:rsidRPr="00074A08">
              <w:rPr>
                <w:rFonts w:ascii="Arial Narrow" w:hAnsi="Arial Narrow" w:cs="Arial Narrow"/>
                <w:spacing w:val="-1"/>
                <w:lang w:eastAsia="en-US"/>
              </w:rPr>
              <w:t>k</w:t>
            </w:r>
            <w:r w:rsidRPr="00074A08">
              <w:rPr>
                <w:rFonts w:ascii="Arial Narrow" w:hAnsi="Arial Narrow" w:cs="Arial Narrow"/>
                <w:lang w:eastAsia="en-US"/>
              </w:rPr>
              <w:t>y</w:t>
            </w:r>
            <w:r w:rsidRPr="00074A08">
              <w:rPr>
                <w:rFonts w:ascii="Arial Narrow" w:hAnsi="Arial Narrow" w:cs="Arial Narrow"/>
                <w:spacing w:val="1"/>
                <w:lang w:eastAsia="en-US"/>
              </w:rPr>
              <w:t xml:space="preserve"> </w:t>
            </w:r>
            <w:r w:rsidRPr="00074A08">
              <w:rPr>
                <w:rFonts w:ascii="Arial Narrow" w:hAnsi="Arial Narrow" w:cs="Arial Narrow"/>
                <w:spacing w:val="-1"/>
                <w:lang w:eastAsia="en-US"/>
              </w:rPr>
              <w:t>zd</w:t>
            </w:r>
            <w:r w:rsidRPr="00074A08">
              <w:rPr>
                <w:rFonts w:ascii="Arial Narrow" w:hAnsi="Arial Narrow" w:cs="Arial Narrow"/>
                <w:spacing w:val="-2"/>
                <w:lang w:eastAsia="en-US"/>
              </w:rPr>
              <w:t>r</w:t>
            </w:r>
            <w:r w:rsidRPr="00074A08">
              <w:rPr>
                <w:rFonts w:ascii="Arial Narrow" w:hAnsi="Arial Narrow" w:cs="Arial Narrow"/>
                <w:spacing w:val="-1"/>
                <w:lang w:eastAsia="en-US"/>
              </w:rPr>
              <w:t>o</w:t>
            </w:r>
            <w:r w:rsidRPr="00074A08">
              <w:rPr>
                <w:rFonts w:ascii="Arial Narrow" w:hAnsi="Arial Narrow" w:cs="Arial Narrow"/>
                <w:spacing w:val="1"/>
                <w:lang w:eastAsia="en-US"/>
              </w:rPr>
              <w:t>j</w:t>
            </w:r>
            <w:r w:rsidRPr="00074A08">
              <w:rPr>
                <w:rFonts w:ascii="Arial Narrow" w:hAnsi="Arial Narrow" w:cs="Arial Narrow"/>
                <w:lang w:eastAsia="en-US"/>
              </w:rPr>
              <w:t>e</w:t>
            </w:r>
            <w:r w:rsidRPr="00074A08">
              <w:rPr>
                <w:rFonts w:ascii="Arial Narrow" w:hAnsi="Arial Narrow" w:cs="Arial Narrow"/>
                <w:spacing w:val="-2"/>
                <w:lang w:eastAsia="en-US"/>
              </w:rPr>
              <w:t xml:space="preserve"> </w:t>
            </w:r>
            <w:r w:rsidRPr="00074A08">
              <w:rPr>
                <w:rFonts w:ascii="Arial Narrow" w:hAnsi="Arial Narrow" w:cs="Arial Narrow"/>
                <w:spacing w:val="-3"/>
                <w:lang w:eastAsia="en-US"/>
              </w:rPr>
              <w:t>f</w:t>
            </w:r>
            <w:r w:rsidRPr="00074A08">
              <w:rPr>
                <w:rFonts w:ascii="Arial Narrow" w:hAnsi="Arial Narrow" w:cs="Arial Narrow"/>
                <w:spacing w:val="1"/>
                <w:lang w:eastAsia="en-US"/>
              </w:rPr>
              <w:t>i</w:t>
            </w:r>
            <w:r w:rsidRPr="00074A08">
              <w:rPr>
                <w:rFonts w:ascii="Arial Narrow" w:hAnsi="Arial Narrow" w:cs="Arial Narrow"/>
                <w:spacing w:val="-1"/>
                <w:lang w:eastAsia="en-US"/>
              </w:rPr>
              <w:t>nancovan</w:t>
            </w:r>
            <w:r w:rsidRPr="00074A08">
              <w:rPr>
                <w:rFonts w:ascii="Arial Narrow" w:hAnsi="Arial Narrow" w:cs="Arial Narrow"/>
                <w:spacing w:val="1"/>
                <w:lang w:eastAsia="en-US"/>
              </w:rPr>
              <w:t>i</w:t>
            </w:r>
            <w:r w:rsidRPr="00074A08">
              <w:rPr>
                <w:rFonts w:ascii="Arial Narrow" w:hAnsi="Arial Narrow" w:cs="Arial Narrow"/>
                <w:lang w:eastAsia="en-US"/>
              </w:rPr>
              <w:t xml:space="preserve">a </w:t>
            </w:r>
            <w:r w:rsidRPr="00074A08">
              <w:rPr>
                <w:rFonts w:ascii="Arial Narrow" w:hAnsi="Arial Narrow" w:cs="Arial Narrow"/>
                <w:b/>
                <w:u w:val="single"/>
                <w:lang w:eastAsia="en-US"/>
              </w:rPr>
              <w:t xml:space="preserve">presiahne 1 000 000 EUR </w:t>
            </w:r>
            <w:r w:rsidRPr="00074A08">
              <w:rPr>
                <w:rFonts w:ascii="Arial Narrow" w:hAnsi="Arial Narrow" w:cs="Arial Narrow"/>
                <w:lang w:eastAsia="en-US"/>
              </w:rPr>
              <w:t xml:space="preserve">je potrebné k Žiadosti o NFP vypracovať a priložiť ako </w:t>
            </w:r>
            <w:r w:rsidRPr="00074A08">
              <w:rPr>
                <w:rFonts w:ascii="Arial Narrow" w:hAnsi="Arial Narrow" w:cs="Arial Narrow"/>
                <w:b/>
                <w:lang w:eastAsia="en-US"/>
              </w:rPr>
              <w:t xml:space="preserve">povinnú prílohu aj </w:t>
            </w:r>
            <w:r w:rsidRPr="00074A08">
              <w:rPr>
                <w:rFonts w:ascii="Arial Narrow" w:hAnsi="Arial Narrow" w:cs="Arial Narrow"/>
                <w:b/>
                <w:u w:val="single"/>
                <w:lang w:eastAsia="en-US"/>
              </w:rPr>
              <w:t>Analýzu nákladov a prínosov (</w:t>
            </w:r>
            <w:r w:rsidRPr="00074A08">
              <w:rPr>
                <w:rFonts w:ascii="Arial Narrow" w:hAnsi="Arial Narrow" w:cs="Arial Narrow"/>
                <w:b/>
                <w:color w:val="000000" w:themeColor="text1"/>
                <w:u w:val="single"/>
                <w:lang w:eastAsia="en-US"/>
              </w:rPr>
              <w:t xml:space="preserve">CBA) </w:t>
            </w:r>
            <w:r w:rsidRPr="00074A08">
              <w:rPr>
                <w:rFonts w:ascii="Arial Narrow" w:hAnsi="Arial Narrow" w:cs="Arial Narrow"/>
                <w:color w:val="000000" w:themeColor="text1"/>
                <w:lang w:eastAsia="en-US"/>
              </w:rPr>
              <w:t xml:space="preserve">v zmysle </w:t>
            </w:r>
            <w:hyperlink w:anchor="prilohy" w:history="1">
              <w:r w:rsidRPr="00074A08">
                <w:rPr>
                  <w:rFonts w:ascii="Arial Narrow" w:hAnsi="Arial Narrow" w:cs="Arial Narrow"/>
                  <w:b/>
                  <w:color w:val="0000FF"/>
                  <w:lang w:eastAsia="en-US"/>
                </w:rPr>
                <w:t>Prílohy č. 8 výzvy</w:t>
              </w:r>
            </w:hyperlink>
            <w:r w:rsidRPr="00074A08">
              <w:rPr>
                <w:rFonts w:ascii="Arial Narrow" w:hAnsi="Arial Narrow" w:cs="Arial Narrow"/>
                <w:color w:val="000000" w:themeColor="text1"/>
                <w:lang w:eastAsia="en-US"/>
              </w:rPr>
              <w:t>.</w:t>
            </w:r>
          </w:p>
          <w:p w14:paraId="3B0DB649" w14:textId="4D9B34C5" w:rsidR="00E44639" w:rsidRPr="006C1697" w:rsidRDefault="00E44639" w:rsidP="00E44639">
            <w:pPr>
              <w:widowControl w:val="0"/>
              <w:spacing w:before="120" w:after="120"/>
              <w:ind w:left="28"/>
              <w:rPr>
                <w:rFonts w:ascii="Arial Narrow" w:hAnsi="Arial Narrow" w:cs="Arial Narrow"/>
                <w:b/>
                <w:bCs/>
                <w:lang w:eastAsia="en-US"/>
              </w:rPr>
            </w:pPr>
            <w:r w:rsidRPr="006C1697">
              <w:rPr>
                <w:rFonts w:ascii="Arial Narrow" w:hAnsi="Arial Narrow" w:cs="Arial Narrow"/>
                <w:b/>
                <w:bCs/>
                <w:lang w:eastAsia="en-US"/>
              </w:rPr>
              <w:t xml:space="preserve">Rozpočet projektu </w:t>
            </w:r>
            <w:r w:rsidR="005766FF">
              <w:rPr>
                <w:rFonts w:ascii="Arial Narrow" w:hAnsi="Arial Narrow" w:cs="Arial Narrow"/>
                <w:b/>
                <w:bCs/>
                <w:lang w:eastAsia="en-US"/>
              </w:rPr>
              <w:t xml:space="preserve">NFP </w:t>
            </w:r>
            <w:r w:rsidRPr="006C1697">
              <w:rPr>
                <w:rFonts w:ascii="Arial Narrow" w:hAnsi="Arial Narrow" w:cs="Arial Narrow"/>
                <w:b/>
                <w:bCs/>
                <w:lang w:eastAsia="en-US"/>
              </w:rPr>
              <w:t xml:space="preserve">žiadateľ vypracováva ako súčasť </w:t>
            </w:r>
            <w:r>
              <w:rPr>
                <w:rFonts w:ascii="Arial Narrow" w:hAnsi="Arial Narrow" w:cs="Arial Narrow"/>
                <w:b/>
                <w:bCs/>
                <w:lang w:eastAsia="en-US"/>
              </w:rPr>
              <w:t xml:space="preserve">dokumentu </w:t>
            </w:r>
            <w:r w:rsidRPr="006C1697">
              <w:rPr>
                <w:rFonts w:ascii="Arial Narrow" w:hAnsi="Arial Narrow" w:cs="Arial Narrow"/>
                <w:b/>
                <w:bCs/>
                <w:lang w:eastAsia="en-US"/>
              </w:rPr>
              <w:t>CBA – z</w:t>
            </w:r>
            <w:r w:rsidR="00335260">
              <w:rPr>
                <w:rFonts w:ascii="Arial Narrow" w:hAnsi="Arial Narrow" w:cs="Arial Narrow"/>
                <w:b/>
                <w:bCs/>
                <w:lang w:eastAsia="en-US"/>
              </w:rPr>
              <w:t xml:space="preserve">áložka s názvom „Rozpočet_NFP“ </w:t>
            </w:r>
            <w:r w:rsidR="00335260" w:rsidRPr="00335260">
              <w:rPr>
                <w:rFonts w:ascii="Arial Narrow" w:hAnsi="Arial Narrow" w:cs="Arial Narrow"/>
                <w:bCs/>
                <w:lang w:eastAsia="en-US"/>
              </w:rPr>
              <w:t>(zverejnený na stránke</w:t>
            </w:r>
            <w:r w:rsidR="00335260">
              <w:rPr>
                <w:rFonts w:ascii="Arial Narrow" w:hAnsi="Arial Narrow" w:cs="Arial Narrow"/>
                <w:b/>
                <w:bCs/>
                <w:lang w:eastAsia="en-US"/>
              </w:rPr>
              <w:t xml:space="preserve"> </w:t>
            </w:r>
            <w:hyperlink r:id="rId57" w:history="1">
              <w:r w:rsidR="00335260" w:rsidRPr="00335260">
                <w:rPr>
                  <w:rStyle w:val="Hypertextovprepojenie"/>
                  <w:rFonts w:ascii="Arial Narrow" w:hAnsi="Arial Narrow" w:cs="Arial Narrow"/>
                  <w:b/>
                  <w:bCs/>
                  <w:lang w:eastAsia="en-US"/>
                </w:rPr>
                <w:t>https://www.mirri.gov.sk/sekcie/informatizacia/riadenie-kvality-qa/riadenie-kvality-qa/</w:t>
              </w:r>
            </w:hyperlink>
            <w:r w:rsidR="00335260">
              <w:rPr>
                <w:rFonts w:ascii="Arial Narrow" w:hAnsi="Arial Narrow" w:cs="Arial Narrow"/>
                <w:b/>
                <w:bCs/>
                <w:lang w:eastAsia="en-US"/>
              </w:rPr>
              <w:t xml:space="preserve"> </w:t>
            </w:r>
            <w:r w:rsidR="00335260" w:rsidRPr="00335260">
              <w:rPr>
                <w:rFonts w:ascii="Arial Narrow" w:hAnsi="Arial Narrow" w:cs="Arial Narrow"/>
                <w:bCs/>
                <w:lang w:eastAsia="en-US"/>
              </w:rPr>
              <w:t>v časti</w:t>
            </w:r>
            <w:r w:rsidR="00335260">
              <w:rPr>
                <w:rFonts w:ascii="Arial Narrow" w:hAnsi="Arial Narrow" w:cs="Arial Narrow"/>
                <w:b/>
                <w:bCs/>
                <w:lang w:eastAsia="en-US"/>
              </w:rPr>
              <w:t xml:space="preserve"> </w:t>
            </w:r>
            <w:r w:rsidR="00335260" w:rsidRPr="006C1697">
              <w:rPr>
                <w:rFonts w:ascii="Arial Narrow" w:hAnsi="Arial Narrow" w:cs="Arial Narrow"/>
                <w:spacing w:val="-7"/>
                <w:w w:val="101"/>
                <w:lang w:eastAsia="en-US"/>
              </w:rPr>
              <w:t>VZORY A ŠABLÓNY NA STIAHNUTIE</w:t>
            </w:r>
            <w:r w:rsidR="00335260">
              <w:rPr>
                <w:rFonts w:ascii="Arial Narrow" w:hAnsi="Arial Narrow" w:cs="Arial Narrow"/>
                <w:spacing w:val="-7"/>
                <w:w w:val="101"/>
                <w:lang w:eastAsia="en-US"/>
              </w:rPr>
              <w:t>).</w:t>
            </w:r>
          </w:p>
          <w:p w14:paraId="50961D8F" w14:textId="1083B776" w:rsidR="00297C2B" w:rsidRDefault="00297C2B" w:rsidP="00297C2B">
            <w:pPr>
              <w:spacing w:before="120" w:after="120"/>
              <w:rPr>
                <w:rFonts w:ascii="Arial Narrow" w:hAnsi="Arial Narrow" w:cs="Arial Narrow"/>
                <w:spacing w:val="-7"/>
                <w:w w:val="101"/>
                <w:lang w:eastAsia="en-US"/>
              </w:rPr>
            </w:pPr>
            <w:r w:rsidRPr="00F42A7D">
              <w:rPr>
                <w:rFonts w:ascii="Arial Narrow" w:hAnsi="Arial Narrow"/>
                <w:bCs/>
                <w:lang w:eastAsia="en-US"/>
              </w:rPr>
              <w:lastRenderedPageBreak/>
              <w:t>Spôsob vypracovania TCO</w:t>
            </w:r>
            <w:r w:rsidR="00443B5B">
              <w:rPr>
                <w:rFonts w:ascii="Arial Narrow" w:hAnsi="Arial Narrow"/>
                <w:bCs/>
                <w:lang w:eastAsia="en-US"/>
              </w:rPr>
              <w:t xml:space="preserve"> a CBA (a</w:t>
            </w:r>
            <w:r w:rsidR="00074A08">
              <w:rPr>
                <w:rFonts w:ascii="Arial Narrow" w:hAnsi="Arial Narrow"/>
                <w:bCs/>
                <w:lang w:eastAsia="en-US"/>
              </w:rPr>
              <w:t>k</w:t>
            </w:r>
            <w:r w:rsidR="00443B5B">
              <w:rPr>
                <w:rFonts w:ascii="Arial Narrow" w:hAnsi="Arial Narrow"/>
                <w:bCs/>
                <w:lang w:eastAsia="en-US"/>
              </w:rPr>
              <w:t xml:space="preserve"> relevantné)</w:t>
            </w:r>
            <w:r w:rsidRPr="00F42A7D">
              <w:rPr>
                <w:rFonts w:ascii="Arial Narrow" w:hAnsi="Arial Narrow"/>
                <w:bCs/>
                <w:lang w:eastAsia="en-US"/>
              </w:rPr>
              <w:t xml:space="preserve"> je definovaný v </w:t>
            </w:r>
            <w:hyperlink r:id="rId58" w:history="1">
              <w:r w:rsidRPr="00F42A7D">
                <w:rPr>
                  <w:rFonts w:ascii="Arial Narrow" w:hAnsi="Arial Narrow"/>
                  <w:bCs/>
                  <w:color w:val="0000FF"/>
                  <w:u w:val="single"/>
                  <w:lang w:eastAsia="en-US"/>
                </w:rPr>
                <w:t>Metodickom pokyne k spracovaniu biznis case a cost benefit analýzy informačných technológií verejnej správy</w:t>
              </w:r>
            </w:hyperlink>
            <w:r w:rsidRPr="006C1697">
              <w:rPr>
                <w:rFonts w:ascii="Arial Narrow" w:hAnsi="Arial Narrow" w:cs="Arial Narrow"/>
                <w:spacing w:val="-7"/>
                <w:w w:val="101"/>
                <w:lang w:eastAsia="en-US"/>
              </w:rPr>
              <w:t>.</w:t>
            </w:r>
          </w:p>
          <w:p w14:paraId="020D9EA5" w14:textId="77777777" w:rsidR="00074A08" w:rsidRPr="00074A08" w:rsidRDefault="00074A08" w:rsidP="00074A08">
            <w:pPr>
              <w:rPr>
                <w:rFonts w:ascii="Arial Narrow" w:hAnsi="Arial Narrow" w:cs="Arial Narrow"/>
                <w:bCs/>
                <w:lang w:eastAsia="en-US"/>
              </w:rPr>
            </w:pPr>
            <w:r w:rsidRPr="00074A08">
              <w:rPr>
                <w:rFonts w:ascii="Arial Narrow" w:hAnsi="Arial Narrow" w:cs="Arial Narrow"/>
                <w:bCs/>
                <w:lang w:eastAsia="en-US"/>
              </w:rPr>
              <w:t>Zároveň žiadateľ pri spracovaní projektového zámeru, prístupu k projektu a CBA (ak relevantné) nemá vypracovať, resp. realizovať:</w:t>
            </w:r>
          </w:p>
          <w:p w14:paraId="5F8BBECF" w14:textId="77777777" w:rsidR="00074A08" w:rsidRPr="00074A08" w:rsidRDefault="00074A08" w:rsidP="00074A08">
            <w:pPr>
              <w:rPr>
                <w:rFonts w:ascii="Arial Narrow" w:hAnsi="Arial Narrow" w:cs="Arial Narrow"/>
                <w:bCs/>
                <w:lang w:eastAsia="en-US"/>
              </w:rPr>
            </w:pPr>
            <w:r w:rsidRPr="00074A08">
              <w:rPr>
                <w:rFonts w:ascii="Arial Narrow" w:hAnsi="Arial Narrow" w:cs="Arial Narrow"/>
                <w:bCs/>
                <w:lang w:eastAsia="en-US"/>
              </w:rPr>
              <w:t>a) pásmo trhovej racionality,</w:t>
            </w:r>
          </w:p>
          <w:p w14:paraId="0F24051D" w14:textId="77777777" w:rsidR="00074A08" w:rsidRPr="00074A08" w:rsidRDefault="00074A08" w:rsidP="00074A08">
            <w:pPr>
              <w:rPr>
                <w:rFonts w:ascii="Arial Narrow" w:hAnsi="Arial Narrow" w:cs="Arial Narrow"/>
                <w:bCs/>
                <w:lang w:eastAsia="en-US"/>
              </w:rPr>
            </w:pPr>
            <w:r w:rsidRPr="00074A08">
              <w:rPr>
                <w:rFonts w:ascii="Arial Narrow" w:hAnsi="Arial Narrow" w:cs="Arial Narrow"/>
                <w:bCs/>
                <w:lang w:eastAsia="en-US"/>
              </w:rPr>
              <w:t>b) prípravnú trhovú konzultáciu,</w:t>
            </w:r>
          </w:p>
          <w:p w14:paraId="73E4E1F4" w14:textId="77777777" w:rsidR="00074A08" w:rsidRPr="00074A08" w:rsidRDefault="00074A08" w:rsidP="00074A08">
            <w:pPr>
              <w:rPr>
                <w:rFonts w:ascii="Arial Narrow" w:hAnsi="Arial Narrow" w:cs="Arial Narrow"/>
                <w:bCs/>
                <w:lang w:eastAsia="en-US"/>
              </w:rPr>
            </w:pPr>
            <w:r w:rsidRPr="00074A08">
              <w:rPr>
                <w:rFonts w:ascii="Arial Narrow" w:hAnsi="Arial Narrow" w:cs="Arial Narrow"/>
                <w:bCs/>
                <w:lang w:eastAsia="en-US"/>
              </w:rPr>
              <w:t>c) verejné prerokovanie,</w:t>
            </w:r>
          </w:p>
          <w:p w14:paraId="2EBD453A" w14:textId="77777777" w:rsidR="00074A08" w:rsidRPr="00074A08" w:rsidRDefault="00074A08" w:rsidP="00074A08">
            <w:pPr>
              <w:rPr>
                <w:rFonts w:ascii="Arial Narrow" w:hAnsi="Arial Narrow" w:cs="Arial Narrow"/>
                <w:b/>
                <w:sz w:val="22"/>
                <w:lang w:eastAsia="en-US"/>
              </w:rPr>
            </w:pPr>
            <w:r w:rsidRPr="00074A08">
              <w:rPr>
                <w:rFonts w:ascii="Arial Narrow" w:hAnsi="Arial Narrow" w:cs="Arial Narrow"/>
                <w:bCs/>
                <w:lang w:eastAsia="en-US"/>
              </w:rPr>
              <w:t>d) úsporu času v takom rozsahu meraní ako požaduje metodický pokyn</w:t>
            </w:r>
            <w:r w:rsidRPr="00074A08">
              <w:rPr>
                <w:rFonts w:ascii="Arial Narrow" w:hAnsi="Arial Narrow" w:cs="Arial Narrow"/>
                <w:bCs/>
                <w:sz w:val="22"/>
                <w:lang w:eastAsia="en-US"/>
              </w:rPr>
              <w:t>.</w:t>
            </w:r>
          </w:p>
          <w:p w14:paraId="35839FE0" w14:textId="7A94D6D9" w:rsidR="00693511" w:rsidRDefault="00693511" w:rsidP="00693511">
            <w:pPr>
              <w:widowControl w:val="0"/>
              <w:spacing w:before="120" w:after="120"/>
              <w:ind w:left="28"/>
              <w:rPr>
                <w:rFonts w:ascii="Arial Narrow" w:hAnsi="Arial Narrow" w:cs="Arial Narrow"/>
                <w:b/>
                <w:bCs/>
                <w:spacing w:val="-7"/>
                <w:w w:val="101"/>
                <w:lang w:eastAsia="en-US"/>
              </w:rPr>
            </w:pPr>
            <w:r w:rsidRPr="006C1697">
              <w:rPr>
                <w:rFonts w:ascii="Arial Narrow" w:hAnsi="Arial Narrow" w:cs="Arial Narrow"/>
                <w:b/>
                <w:bCs/>
                <w:spacing w:val="-7"/>
                <w:w w:val="101"/>
                <w:lang w:eastAsia="en-US"/>
              </w:rPr>
              <w:t xml:space="preserve">Finančné a percentuálne limity </w:t>
            </w:r>
            <w:r w:rsidRPr="00A77D89">
              <w:rPr>
                <w:rFonts w:ascii="Arial Narrow" w:hAnsi="Arial Narrow" w:cs="Arial Narrow"/>
                <w:bCs/>
                <w:spacing w:val="-7"/>
                <w:w w:val="101"/>
                <w:lang w:eastAsia="en-US"/>
              </w:rPr>
              <w:t xml:space="preserve">s väzbou na priame a nepriame výdavky (napr. limity na externé služby, na osobné výdavky pre odborníka IT) sú stanovené v </w:t>
            </w:r>
            <w:r w:rsidRPr="00A77D89">
              <w:rPr>
                <w:rFonts w:ascii="Arial Narrow" w:hAnsi="Arial Narrow" w:cs="Arial Narrow"/>
                <w:b/>
                <w:spacing w:val="-7"/>
                <w:w w:val="101"/>
                <w:lang w:eastAsia="en-US"/>
              </w:rPr>
              <w:t>Príručke oprávnenosti výdavkov PO7 OPII (príloha Príručky pre žiadateľa PO7 OPII – DOP)</w:t>
            </w:r>
            <w:r w:rsidRPr="00A77D89">
              <w:rPr>
                <w:rFonts w:ascii="Arial Narrow" w:hAnsi="Arial Narrow" w:cs="Arial Narrow"/>
                <w:spacing w:val="-7"/>
                <w:w w:val="101"/>
                <w:lang w:eastAsia="en-US"/>
              </w:rPr>
              <w:t xml:space="preserve"> (</w:t>
            </w:r>
            <w:hyperlink w:anchor="prilohaPpZ" w:history="1">
              <w:r w:rsidRPr="006C1697">
                <w:rPr>
                  <w:rStyle w:val="Hypertextovprepojenie"/>
                  <w:rFonts w:ascii="Arial Narrow" w:hAnsi="Arial Narrow" w:cs="Arial Narrow"/>
                  <w:b/>
                  <w:spacing w:val="-7"/>
                  <w:w w:val="101"/>
                  <w:lang w:eastAsia="en-US"/>
                </w:rPr>
                <w:t>Príloha č. 2 výzvy</w:t>
              </w:r>
            </w:hyperlink>
            <w:r w:rsidRPr="006C1697">
              <w:rPr>
                <w:rFonts w:ascii="Arial Narrow" w:hAnsi="Arial Narrow" w:cs="Arial Narrow"/>
                <w:b/>
                <w:bCs/>
                <w:spacing w:val="-7"/>
                <w:w w:val="101"/>
                <w:lang w:eastAsia="en-US"/>
              </w:rPr>
              <w:t>).</w:t>
            </w:r>
          </w:p>
          <w:p w14:paraId="4997C9AB" w14:textId="77777777" w:rsidR="00693511" w:rsidRPr="009D3FB2" w:rsidRDefault="00693511" w:rsidP="00693511">
            <w:pPr>
              <w:widowControl w:val="0"/>
              <w:spacing w:before="120" w:after="120"/>
              <w:ind w:left="28"/>
              <w:rPr>
                <w:rFonts w:ascii="Arial Narrow" w:hAnsi="Arial Narrow" w:cs="Arial Narrow"/>
                <w:b/>
                <w:spacing w:val="-7"/>
                <w:w w:val="101"/>
                <w:lang w:eastAsia="en-US"/>
              </w:rPr>
            </w:pPr>
            <w:r w:rsidRPr="00A77D89">
              <w:rPr>
                <w:rFonts w:ascii="Arial Narrow" w:hAnsi="Arial Narrow" w:cs="Arial Narrow"/>
                <w:spacing w:val="-7"/>
                <w:w w:val="101"/>
                <w:lang w:eastAsia="en-US"/>
              </w:rPr>
              <w:t>Maximálna výška</w:t>
            </w:r>
            <w:r w:rsidRPr="00A77D89">
              <w:rPr>
                <w:rFonts w:ascii="Arial Narrow" w:hAnsi="Arial Narrow" w:cs="Arial Narrow"/>
                <w:b/>
                <w:spacing w:val="-7"/>
                <w:w w:val="101"/>
                <w:lang w:eastAsia="en-US"/>
              </w:rPr>
              <w:t xml:space="preserve"> nepriamych výdavkov je 7% </w:t>
            </w:r>
            <w:r w:rsidRPr="00A77D89">
              <w:rPr>
                <w:rFonts w:ascii="Arial Narrow" w:hAnsi="Arial Narrow" w:cs="Arial Narrow"/>
                <w:spacing w:val="-7"/>
                <w:w w:val="101"/>
                <w:lang w:eastAsia="en-US"/>
              </w:rPr>
              <w:t>z celkových oprávnených výdavkov.</w:t>
            </w:r>
          </w:p>
          <w:p w14:paraId="14FDFE08" w14:textId="6974E475" w:rsidR="00693511" w:rsidRPr="00F42A7D" w:rsidRDefault="00693511" w:rsidP="00693511">
            <w:pPr>
              <w:shd w:val="clear" w:color="auto" w:fill="EAF1DD" w:themeFill="accent3" w:themeFillTint="33"/>
              <w:spacing w:before="120" w:after="120"/>
              <w:ind w:left="28"/>
              <w:rPr>
                <w:rFonts w:ascii="Arial Narrow" w:hAnsi="Arial Narrow"/>
                <w:b/>
                <w:bCs/>
                <w:lang w:eastAsia="en-US"/>
              </w:rPr>
            </w:pPr>
            <w:r w:rsidRPr="00F42A7D">
              <w:rPr>
                <w:rFonts w:ascii="Arial Narrow" w:hAnsi="Arial Narrow" w:cs="Arial Narrow"/>
                <w:b/>
                <w:bCs/>
                <w:lang w:eastAsia="en-US"/>
              </w:rPr>
              <w:t>Posudzovanie vypra</w:t>
            </w:r>
            <w:r w:rsidR="00074A08">
              <w:rPr>
                <w:rFonts w:ascii="Arial Narrow" w:hAnsi="Arial Narrow" w:cs="Arial Narrow"/>
                <w:b/>
                <w:bCs/>
                <w:lang w:eastAsia="en-US"/>
              </w:rPr>
              <w:t xml:space="preserve">covania TCO/CBA (ak relevantné) </w:t>
            </w:r>
            <w:r w:rsidRPr="00F42A7D">
              <w:rPr>
                <w:rFonts w:ascii="Arial Narrow" w:hAnsi="Arial Narrow" w:cs="Arial Narrow"/>
                <w:b/>
                <w:bCs/>
                <w:lang w:eastAsia="en-US"/>
              </w:rPr>
              <w:t xml:space="preserve">v súlade s </w:t>
            </w:r>
            <w:hyperlink r:id="rId59" w:history="1">
              <w:r w:rsidRPr="00F42A7D">
                <w:rPr>
                  <w:rFonts w:ascii="Arial Narrow" w:hAnsi="Arial Narrow" w:cs="Arial Narrow"/>
                  <w:b/>
                  <w:bCs/>
                  <w:color w:val="0000FF"/>
                  <w:u w:val="single"/>
                  <w:lang w:eastAsia="en-US"/>
                </w:rPr>
                <w:t>Metodickým pokynom k spracovaniu biznis case a cost benefit analýzy informačných technológií verejnej správy</w:t>
              </w:r>
            </w:hyperlink>
            <w:r w:rsidRPr="00F42A7D">
              <w:rPr>
                <w:rFonts w:ascii="Arial Narrow" w:hAnsi="Arial Narrow" w:cs="Arial Narrow"/>
                <w:b/>
                <w:bCs/>
                <w:lang w:eastAsia="en-US"/>
              </w:rPr>
              <w:t xml:space="preserve"> ako aj posudzovanie</w:t>
            </w:r>
            <w:r>
              <w:rPr>
                <w:rFonts w:ascii="Arial Narrow" w:hAnsi="Arial Narrow" w:cs="Arial Narrow"/>
                <w:b/>
                <w:bCs/>
                <w:lang w:eastAsia="en-US"/>
              </w:rPr>
              <w:t>,</w:t>
            </w:r>
            <w:r w:rsidRPr="00F42A7D">
              <w:rPr>
                <w:rFonts w:ascii="Arial Narrow" w:hAnsi="Arial Narrow" w:cs="Arial Narrow"/>
                <w:b/>
                <w:bCs/>
                <w:lang w:eastAsia="en-US"/>
              </w:rPr>
              <w:t xml:space="preserve"> či výdavky uvedené v Žiadosti o NFP spĺňajú podmienky oprávnenosti</w:t>
            </w:r>
            <w:r w:rsidR="00517D1D">
              <w:rPr>
                <w:rFonts w:ascii="Arial Narrow" w:hAnsi="Arial Narrow" w:cs="Arial Narrow"/>
                <w:b/>
                <w:bCs/>
                <w:lang w:eastAsia="en-US"/>
              </w:rPr>
              <w:t>,</w:t>
            </w:r>
            <w:r w:rsidRPr="00F42A7D">
              <w:rPr>
                <w:rFonts w:ascii="Arial Narrow" w:hAnsi="Arial Narrow" w:cs="Arial Narrow"/>
                <w:b/>
                <w:bCs/>
                <w:lang w:eastAsia="en-US"/>
              </w:rPr>
              <w:t xml:space="preserve"> bude vykonávané v rámci odborného hodnotenia v zmysle podmienky poskytnutia príspevku č. 1</w:t>
            </w:r>
            <w:r>
              <w:rPr>
                <w:rFonts w:ascii="Arial Narrow" w:hAnsi="Arial Narrow" w:cs="Arial Narrow"/>
                <w:b/>
                <w:bCs/>
                <w:lang w:eastAsia="en-US"/>
              </w:rPr>
              <w:t>2</w:t>
            </w:r>
            <w:r w:rsidRPr="00F42A7D">
              <w:rPr>
                <w:rFonts w:ascii="Arial Narrow" w:hAnsi="Arial Narrow" w:cs="Arial Narrow"/>
                <w:b/>
                <w:bCs/>
                <w:lang w:eastAsia="en-US"/>
              </w:rPr>
              <w:t xml:space="preserve"> „</w:t>
            </w:r>
            <w:hyperlink w:anchor="podmienkaHK" w:history="1">
              <w:r w:rsidRPr="00F42A7D">
                <w:rPr>
                  <w:rFonts w:ascii="Arial Narrow" w:hAnsi="Arial Narrow" w:cs="Arial Narrow"/>
                  <w:b/>
                  <w:bCs/>
                  <w:color w:val="0000FF"/>
                  <w:u w:val="single"/>
                  <w:lang w:eastAsia="en-US"/>
                </w:rPr>
                <w:t>Podmienka splnenia hodnotiacich kritérií</w:t>
              </w:r>
            </w:hyperlink>
            <w:r w:rsidRPr="00F42A7D">
              <w:rPr>
                <w:rFonts w:ascii="Arial Narrow" w:hAnsi="Arial Narrow" w:cs="Arial Narrow"/>
                <w:b/>
                <w:bCs/>
                <w:lang w:eastAsia="en-US"/>
              </w:rPr>
              <w:t xml:space="preserve">“. </w:t>
            </w:r>
          </w:p>
          <w:p w14:paraId="04602E13" w14:textId="77777777" w:rsidR="00693511" w:rsidRPr="00F42A7D" w:rsidRDefault="00693511" w:rsidP="00693511">
            <w:pPr>
              <w:spacing w:before="120" w:after="120"/>
              <w:rPr>
                <w:rFonts w:ascii="Arial Narrow" w:hAnsi="Arial Narrow" w:cs="Arial Narrow"/>
                <w:lang w:eastAsia="en-US"/>
              </w:rPr>
            </w:pPr>
            <w:r w:rsidRPr="00F42A7D">
              <w:rPr>
                <w:rFonts w:ascii="Arial Narrow" w:hAnsi="Arial Narrow" w:cs="Arial Narrow"/>
                <w:lang w:eastAsia="en-US"/>
              </w:rPr>
              <w:t>Oprávnené výdavky a ich úhrada musia byť v súlade s právnym poriadkom SR a EÚ. Konečná výška NFP sa určí na základe skutočne vynaložených, odôvodnených a riadne preukázaných výdavkov, avšak celková schválená výška NFP uvedená v Rozhodnutí o schválení Žiadosť o NFP nesmie byť prekročená.</w:t>
            </w:r>
          </w:p>
          <w:p w14:paraId="2567F085" w14:textId="409D8114" w:rsidR="00F42A7D" w:rsidRPr="00F42A7D" w:rsidRDefault="00F42A7D" w:rsidP="00F42A7D">
            <w:pPr>
              <w:spacing w:before="120"/>
              <w:ind w:left="28"/>
              <w:rPr>
                <w:rFonts w:ascii="Arial Narrow" w:hAnsi="Arial Narrow" w:cs="Arial Narrow"/>
                <w:lang w:eastAsia="en-US"/>
              </w:rPr>
            </w:pPr>
            <w:r w:rsidRPr="00F42A7D">
              <w:rPr>
                <w:rFonts w:ascii="Arial Narrow" w:hAnsi="Arial Narrow" w:cs="Arial Narrow"/>
                <w:lang w:eastAsia="en-US"/>
              </w:rPr>
              <w:t xml:space="preserve">V prípade ak realizované VO neobsahuje rozdelenie v zmysle podrobného rozpočtu projektu vo forme excelovského súboru, </w:t>
            </w:r>
            <w:r w:rsidRPr="00F42A7D">
              <w:rPr>
                <w:rFonts w:ascii="Arial Narrow" w:hAnsi="Arial Narrow" w:cs="Arial Narrow"/>
                <w:b/>
                <w:lang w:eastAsia="en-US"/>
              </w:rPr>
              <w:t>žiadateľ je povinný vypracovať prevodníkovú tabuľku</w:t>
            </w:r>
            <w:r w:rsidRPr="00F42A7D">
              <w:rPr>
                <w:rFonts w:ascii="Arial Narrow" w:hAnsi="Arial Narrow" w:cs="Arial Narrow"/>
                <w:lang w:eastAsia="en-US"/>
              </w:rPr>
              <w:t xml:space="preserve"> </w:t>
            </w:r>
            <w:r w:rsidRPr="00F42A7D">
              <w:rPr>
                <w:rFonts w:ascii="Arial Narrow" w:hAnsi="Arial Narrow" w:cs="Arial Narrow"/>
                <w:b/>
                <w:lang w:eastAsia="en-US"/>
              </w:rPr>
              <w:t>umožňujúcu porovnanie vysúťaženej ceny a limitov stanovených v Príručke oprávnenosti výdavkov PO7 OPII</w:t>
            </w:r>
            <w:r w:rsidRPr="00F42A7D">
              <w:rPr>
                <w:rFonts w:ascii="Arial Narrow" w:hAnsi="Arial Narrow" w:cs="Arial Narrow"/>
                <w:lang w:eastAsia="en-US"/>
              </w:rPr>
              <w:t>. V prípade ak žiadateľ prekročí definované limity, bude rozdiel vysúťaženej ceny a limitov uvedených v Príručke oprávnenosti výdavkov PO7 OPII považovaný za neoprávnený.</w:t>
            </w:r>
          </w:p>
          <w:p w14:paraId="6FEA95A0" w14:textId="3C93C404" w:rsidR="00F42A7D" w:rsidRPr="00F42A7D" w:rsidRDefault="00F42A7D" w:rsidP="00F42A7D">
            <w:pPr>
              <w:spacing w:before="120" w:after="120"/>
              <w:rPr>
                <w:rFonts w:ascii="Arial Narrow" w:hAnsi="Arial Narrow" w:cs="Arial Narrow"/>
                <w:lang w:eastAsia="en-US"/>
              </w:rPr>
            </w:pPr>
            <w:r w:rsidRPr="00F42A7D">
              <w:rPr>
                <w:rFonts w:ascii="Arial Narrow" w:hAnsi="Arial Narrow" w:cs="Arial Narrow"/>
                <w:lang w:eastAsia="en-US"/>
              </w:rPr>
              <w:t xml:space="preserve">Identifikovanie neoprávnených výdavkov môže mať dopad na posúdenie splnenia relevantných podmienok poskytnutia príspevku, najmä na </w:t>
            </w:r>
            <w:hyperlink w:anchor="maximalna" w:history="1">
              <w:r w:rsidRPr="00693511">
                <w:rPr>
                  <w:rStyle w:val="Hypertextovprepojenie"/>
                  <w:rFonts w:ascii="Arial Narrow" w:hAnsi="Arial Narrow" w:cs="Arial Narrow"/>
                  <w:lang w:eastAsia="en-US"/>
                </w:rPr>
                <w:t xml:space="preserve">podmienku č. </w:t>
              </w:r>
              <w:r w:rsidRPr="00EF0D51">
                <w:rPr>
                  <w:rStyle w:val="Hypertextovprepojenie"/>
                  <w:rFonts w:ascii="Arial Narrow" w:hAnsi="Arial Narrow" w:cs="Arial Narrow"/>
                  <w:lang w:eastAsia="en-US"/>
                </w:rPr>
                <w:t>1</w:t>
              </w:r>
              <w:r w:rsidR="00693511" w:rsidRPr="00EF0D51">
                <w:rPr>
                  <w:rStyle w:val="Hypertextovprepojenie"/>
                  <w:rFonts w:ascii="Arial Narrow" w:hAnsi="Arial Narrow" w:cs="Arial Narrow"/>
                </w:rPr>
                <w:t>6</w:t>
              </w:r>
            </w:hyperlink>
            <w:r w:rsidRPr="00F42A7D">
              <w:rPr>
                <w:rFonts w:ascii="Arial Narrow" w:hAnsi="Arial Narrow" w:cs="Arial Narrow"/>
                <w:lang w:eastAsia="en-US"/>
              </w:rPr>
              <w:t xml:space="preserve"> s názvom: Maximálna a minimálna výška príspevku, v súvislosti s posúdením minimálnej výšky príspevku.</w:t>
            </w:r>
          </w:p>
          <w:p w14:paraId="157B1928" w14:textId="77777777" w:rsidR="00F42A7D" w:rsidRPr="00F42A7D" w:rsidRDefault="00F42A7D" w:rsidP="00F42A7D">
            <w:pPr>
              <w:spacing w:after="120"/>
              <w:rPr>
                <w:rFonts w:ascii="Arial Narrow" w:hAnsi="Arial Narrow" w:cs="Arial Narrow"/>
                <w:lang w:eastAsia="en-US"/>
              </w:rPr>
            </w:pPr>
            <w:r w:rsidRPr="00F42A7D">
              <w:rPr>
                <w:rFonts w:ascii="Arial Narrow" w:hAnsi="Arial Narrow" w:cs="Arial Narrow"/>
                <w:lang w:eastAsia="en-US"/>
              </w:rPr>
              <w:t xml:space="preserve">V rámci tejto výzvy sa uplatňuje nasledovný </w:t>
            </w:r>
            <w:r w:rsidRPr="00F42A7D">
              <w:rPr>
                <w:rFonts w:ascii="Arial Narrow" w:hAnsi="Arial Narrow" w:cs="Arial Narrow"/>
                <w:b/>
                <w:lang w:eastAsia="en-US"/>
              </w:rPr>
              <w:t>spôsob financovania</w:t>
            </w:r>
            <w:r w:rsidRPr="00F42A7D">
              <w:rPr>
                <w:rFonts w:ascii="Arial Narrow" w:hAnsi="Arial Narrow" w:cs="Arial Narrow"/>
                <w:lang w:eastAsia="en-US"/>
              </w:rPr>
              <w:t xml:space="preserve">: </w:t>
            </w:r>
          </w:p>
          <w:p w14:paraId="2E80DB17" w14:textId="77777777" w:rsidR="00F42A7D" w:rsidRPr="00F42A7D" w:rsidRDefault="00F42A7D" w:rsidP="00F42A7D">
            <w:pPr>
              <w:numPr>
                <w:ilvl w:val="0"/>
                <w:numId w:val="31"/>
              </w:numPr>
              <w:spacing w:after="120"/>
              <w:ind w:left="714" w:hanging="357"/>
              <w:rPr>
                <w:rFonts w:ascii="Arial Narrow" w:hAnsi="Arial Narrow" w:cs="Arial Narrow"/>
                <w:bCs/>
                <w:lang w:eastAsia="en-US"/>
              </w:rPr>
            </w:pPr>
            <w:r w:rsidRPr="00F42A7D">
              <w:rPr>
                <w:rFonts w:ascii="Arial Narrow" w:hAnsi="Arial Narrow" w:cs="Arial Narrow"/>
                <w:b/>
                <w:lang w:eastAsia="en-US"/>
              </w:rPr>
              <w:t>systém refundácie alebo predfinancovania alebo ich kombinácie</w:t>
            </w:r>
            <w:r w:rsidRPr="00F42A7D">
              <w:rPr>
                <w:rFonts w:ascii="Arial Narrow" w:hAnsi="Arial Narrow" w:cs="Arial Narrow"/>
                <w:lang w:eastAsia="en-US"/>
              </w:rPr>
              <w:t xml:space="preserve">, v súlade s pravidlami uvedenými v platnom </w:t>
            </w:r>
            <w:hyperlink r:id="rId60" w:history="1">
              <w:r w:rsidRPr="00F42A7D">
                <w:rPr>
                  <w:rFonts w:ascii="Arial Narrow" w:hAnsi="Arial Narrow" w:cs="Arial Narrow"/>
                  <w:color w:val="0000FF"/>
                  <w:u w:val="single"/>
                  <w:lang w:eastAsia="en-US"/>
                </w:rPr>
                <w:t>Systéme finančného riadenia štrukturálnych fondov, Kohézneho fondu a Európskeho námorného a rybárskeho fondu na programové obdobie 2014 – 2020</w:t>
              </w:r>
            </w:hyperlink>
            <w:r w:rsidRPr="00F42A7D">
              <w:rPr>
                <w:rFonts w:ascii="Arial Narrow" w:hAnsi="Arial Narrow" w:cs="Arial Narrow"/>
                <w:lang w:eastAsia="en-US"/>
              </w:rPr>
              <w:t xml:space="preserve">. Spôsob financovania je predmetom návrhu zmluvy o poskytnutí NFP. </w:t>
            </w:r>
          </w:p>
          <w:p w14:paraId="17CD2421" w14:textId="2061C6BE" w:rsidR="00581B28" w:rsidRPr="00623B9F" w:rsidRDefault="00F42A7D" w:rsidP="00F42A7D">
            <w:pPr>
              <w:spacing w:before="12"/>
              <w:ind w:firstLine="708"/>
              <w:rPr>
                <w:rFonts w:ascii="Arial Narrow" w:hAnsi="Arial Narrow" w:cs="Arial Narrow"/>
                <w:bCs/>
                <w:sz w:val="24"/>
                <w:szCs w:val="24"/>
              </w:rPr>
            </w:pPr>
            <w:r w:rsidRPr="00F42A7D">
              <w:rPr>
                <w:rFonts w:ascii="Arial Narrow" w:hAnsi="Arial Narrow" w:cs="Arial Narrow"/>
                <w:lang w:eastAsia="en-US"/>
              </w:rPr>
              <w:t xml:space="preserve">Forma poskytovaného príspevku: </w:t>
            </w:r>
            <w:r w:rsidRPr="00F42A7D">
              <w:rPr>
                <w:rFonts w:ascii="Arial Narrow" w:hAnsi="Arial Narrow" w:cs="Arial Narrow"/>
                <w:b/>
                <w:lang w:eastAsia="en-US"/>
              </w:rPr>
              <w:t>nenávratný finančný príspevok</w:t>
            </w:r>
            <w:r w:rsidRPr="00F42A7D">
              <w:rPr>
                <w:rFonts w:ascii="Arial Narrow" w:hAnsi="Arial Narrow" w:cs="Arial Narrow"/>
                <w:lang w:eastAsia="en-US"/>
              </w:rPr>
              <w:t>.</w:t>
            </w:r>
          </w:p>
        </w:tc>
      </w:tr>
      <w:tr w:rsidR="00BA2D3B" w:rsidRPr="00623B9F" w14:paraId="4778C9C1" w14:textId="77777777" w:rsidTr="00985753">
        <w:trPr>
          <w:jc w:val="center"/>
        </w:trPr>
        <w:tc>
          <w:tcPr>
            <w:tcW w:w="10416" w:type="dxa"/>
            <w:gridSpan w:val="4"/>
            <w:shd w:val="clear" w:color="auto" w:fill="FDE9D9" w:themeFill="accent6" w:themeFillTint="33"/>
            <w:vAlign w:val="center"/>
          </w:tcPr>
          <w:p w14:paraId="10C74398" w14:textId="77777777" w:rsidR="00BA2D3B" w:rsidRPr="00623B9F" w:rsidRDefault="00BA2D3B" w:rsidP="00745B82">
            <w:pPr>
              <w:pStyle w:val="Odsekzoznamu"/>
              <w:keepNext/>
              <w:spacing w:before="120" w:after="120"/>
              <w:ind w:left="737" w:hanging="141"/>
              <w:contextualSpacing w:val="0"/>
              <w:rPr>
                <w:rFonts w:ascii="Arial Narrow" w:hAnsi="Arial Narrow" w:cs="Arial Narrow"/>
                <w:b/>
                <w:smallCaps/>
              </w:rPr>
            </w:pPr>
            <w:r w:rsidRPr="00623B9F">
              <w:rPr>
                <w:rFonts w:ascii="Arial Narrow" w:hAnsi="Arial Narrow" w:cs="Arial Narrow"/>
                <w:b/>
                <w:bCs/>
                <w:smallCaps/>
                <w:sz w:val="24"/>
                <w:szCs w:val="24"/>
              </w:rPr>
              <w:lastRenderedPageBreak/>
              <w:t>3.2 Overovanie podmienok poskytnutia príspevku</w:t>
            </w:r>
          </w:p>
        </w:tc>
      </w:tr>
      <w:tr w:rsidR="00CD11C3" w:rsidRPr="00623B9F" w14:paraId="6AA1F795" w14:textId="77777777" w:rsidTr="00745B82">
        <w:trPr>
          <w:trHeight w:val="4937"/>
          <w:jc w:val="center"/>
        </w:trPr>
        <w:tc>
          <w:tcPr>
            <w:tcW w:w="10416" w:type="dxa"/>
            <w:gridSpan w:val="4"/>
          </w:tcPr>
          <w:p w14:paraId="7FE0B90A" w14:textId="77777777" w:rsidR="00600CB3" w:rsidRPr="00623B9F" w:rsidRDefault="00530FAA" w:rsidP="00745B82">
            <w:pPr>
              <w:keepNext/>
              <w:spacing w:after="120"/>
              <w:rPr>
                <w:rFonts w:ascii="Arial Narrow" w:hAnsi="Arial Narrow" w:cs="Arial Narrow"/>
              </w:rPr>
            </w:pPr>
            <w:r w:rsidRPr="00623B9F">
              <w:rPr>
                <w:rFonts w:ascii="Arial Narrow" w:hAnsi="Arial Narrow" w:cs="Arial Narrow"/>
              </w:rPr>
              <w:t>SO OPII</w:t>
            </w:r>
            <w:r w:rsidR="00600CB3" w:rsidRPr="00623B9F">
              <w:rPr>
                <w:rFonts w:ascii="Arial Narrow" w:hAnsi="Arial Narrow" w:cs="Arial Narrow"/>
              </w:rPr>
              <w:t xml:space="preserve"> v konaní o Žiadosti o NFP overuje splnenie podmienok poskytnutia príspevku v súlade s výzvou a dokumentmi, na ktoré sa výzva odvoláva. Konanie o Žiadosti o NFP prebieha v rámci nasledujúcich základných fáz:</w:t>
            </w:r>
          </w:p>
          <w:p w14:paraId="6B27C338" w14:textId="77777777" w:rsidR="00C455FA" w:rsidRPr="00623B9F" w:rsidRDefault="00C455FA" w:rsidP="00745B82">
            <w:pPr>
              <w:keepNext/>
              <w:numPr>
                <w:ilvl w:val="0"/>
                <w:numId w:val="24"/>
              </w:numPr>
              <w:spacing w:before="12"/>
              <w:rPr>
                <w:rFonts w:ascii="Arial Narrow" w:hAnsi="Arial Narrow" w:cs="Arial Narrow"/>
              </w:rPr>
            </w:pPr>
            <w:r w:rsidRPr="00623B9F">
              <w:rPr>
                <w:rFonts w:ascii="Arial Narrow" w:hAnsi="Arial Narrow" w:cs="Arial Narrow"/>
              </w:rPr>
              <w:t xml:space="preserve">Administratívne overenie, </w:t>
            </w:r>
          </w:p>
          <w:p w14:paraId="6F792EA8" w14:textId="77777777" w:rsidR="00C455FA" w:rsidRPr="00623B9F" w:rsidRDefault="00C455FA" w:rsidP="00745B82">
            <w:pPr>
              <w:keepNext/>
              <w:numPr>
                <w:ilvl w:val="0"/>
                <w:numId w:val="24"/>
              </w:numPr>
              <w:spacing w:before="12"/>
              <w:rPr>
                <w:rFonts w:ascii="Arial Narrow" w:hAnsi="Arial Narrow" w:cs="Arial Narrow"/>
              </w:rPr>
            </w:pPr>
            <w:r w:rsidRPr="00623B9F">
              <w:rPr>
                <w:rFonts w:ascii="Arial Narrow" w:hAnsi="Arial Narrow" w:cs="Arial Narrow"/>
              </w:rPr>
              <w:t xml:space="preserve">Odborné hodnotenie, </w:t>
            </w:r>
          </w:p>
          <w:p w14:paraId="16FFD1DA" w14:textId="77777777" w:rsidR="00C455FA" w:rsidRPr="00623B9F" w:rsidRDefault="00C455FA" w:rsidP="00745B82">
            <w:pPr>
              <w:keepNext/>
              <w:numPr>
                <w:ilvl w:val="0"/>
                <w:numId w:val="24"/>
              </w:numPr>
              <w:spacing w:after="120"/>
              <w:ind w:left="714" w:hanging="357"/>
              <w:rPr>
                <w:rFonts w:ascii="Arial Narrow" w:hAnsi="Arial Narrow" w:cs="Arial Narrow"/>
              </w:rPr>
            </w:pPr>
            <w:r w:rsidRPr="00623B9F">
              <w:rPr>
                <w:rFonts w:ascii="Arial Narrow" w:hAnsi="Arial Narrow" w:cs="Arial Narrow"/>
              </w:rPr>
              <w:t>Opravné prostriedky (neobligatórna časť schvaľovacieho procesu).</w:t>
            </w:r>
          </w:p>
          <w:p w14:paraId="6F22648B" w14:textId="77777777" w:rsidR="00CD11C3" w:rsidRPr="00623B9F" w:rsidRDefault="00CD11C3" w:rsidP="00745B82">
            <w:pPr>
              <w:keepNext/>
              <w:spacing w:after="120"/>
              <w:rPr>
                <w:rFonts w:ascii="Arial Narrow" w:hAnsi="Arial Narrow" w:cs="Arial Narrow"/>
              </w:rPr>
            </w:pPr>
            <w:r w:rsidRPr="00623B9F">
              <w:rPr>
                <w:rFonts w:ascii="Arial Narrow" w:hAnsi="Arial Narrow" w:cs="Arial Narrow"/>
              </w:rPr>
              <w:t>Na základe skutočností zistených v rámci konania o Žiadosti o NFP vydá SO OPII</w:t>
            </w:r>
            <w:r w:rsidR="00600CB3" w:rsidRPr="00623B9F">
              <w:rPr>
                <w:rFonts w:ascii="Arial Narrow" w:hAnsi="Arial Narrow" w:cs="Arial Narrow"/>
              </w:rPr>
              <w:t xml:space="preserve"> v súlade so zákonom o príspevku z EŠIF</w:t>
            </w:r>
            <w:r w:rsidRPr="00623B9F">
              <w:rPr>
                <w:rFonts w:ascii="Arial Narrow" w:hAnsi="Arial Narrow" w:cs="Arial Narrow"/>
              </w:rPr>
              <w:t>:</w:t>
            </w:r>
          </w:p>
          <w:p w14:paraId="15782C39" w14:textId="77777777" w:rsidR="00CD11C3" w:rsidRPr="00623B9F" w:rsidRDefault="00CD11C3" w:rsidP="00745B82">
            <w:pPr>
              <w:keepNext/>
              <w:numPr>
                <w:ilvl w:val="0"/>
                <w:numId w:val="36"/>
              </w:numPr>
              <w:spacing w:before="12"/>
              <w:rPr>
                <w:rFonts w:ascii="Arial Narrow" w:hAnsi="Arial Narrow" w:cs="Arial Narrow"/>
              </w:rPr>
            </w:pPr>
            <w:r w:rsidRPr="00623B9F">
              <w:rPr>
                <w:rFonts w:ascii="Arial Narrow" w:hAnsi="Arial Narrow" w:cs="Arial Narrow"/>
              </w:rPr>
              <w:t>Rozhodnutie o schválení Žiadosti o NFP,</w:t>
            </w:r>
          </w:p>
          <w:p w14:paraId="3E4546C5" w14:textId="77777777" w:rsidR="00CD11C3" w:rsidRPr="00623B9F" w:rsidRDefault="00CD11C3" w:rsidP="00745B82">
            <w:pPr>
              <w:keepNext/>
              <w:numPr>
                <w:ilvl w:val="0"/>
                <w:numId w:val="36"/>
              </w:numPr>
              <w:spacing w:before="12"/>
              <w:rPr>
                <w:rFonts w:ascii="Arial Narrow" w:hAnsi="Arial Narrow" w:cs="Arial Narrow"/>
              </w:rPr>
            </w:pPr>
            <w:r w:rsidRPr="00623B9F">
              <w:rPr>
                <w:rFonts w:ascii="Arial Narrow" w:hAnsi="Arial Narrow" w:cs="Arial Narrow"/>
              </w:rPr>
              <w:t>Rozhodnutie o neschválení Žiadosti o NFP,</w:t>
            </w:r>
          </w:p>
          <w:p w14:paraId="02B8D906" w14:textId="77777777" w:rsidR="00CD11C3" w:rsidRPr="00623B9F" w:rsidRDefault="00CD11C3" w:rsidP="00745B82">
            <w:pPr>
              <w:keepNext/>
              <w:numPr>
                <w:ilvl w:val="0"/>
                <w:numId w:val="36"/>
              </w:numPr>
              <w:spacing w:after="120"/>
              <w:ind w:left="714" w:hanging="357"/>
              <w:rPr>
                <w:rFonts w:ascii="Arial Narrow" w:hAnsi="Arial Narrow" w:cs="Arial Narrow"/>
              </w:rPr>
            </w:pPr>
            <w:r w:rsidRPr="00623B9F">
              <w:rPr>
                <w:rFonts w:ascii="Arial Narrow" w:hAnsi="Arial Narrow" w:cs="Arial Narrow"/>
              </w:rPr>
              <w:t>Rozhodnutie o zastavení konania Žiadosti o NFP.</w:t>
            </w:r>
          </w:p>
          <w:p w14:paraId="086A6C69" w14:textId="77777777" w:rsidR="00600CB3" w:rsidRPr="00623B9F" w:rsidRDefault="00600CB3" w:rsidP="00745B82">
            <w:pPr>
              <w:keepNext/>
              <w:spacing w:after="120"/>
              <w:rPr>
                <w:rFonts w:ascii="Arial Narrow" w:hAnsi="Arial Narrow" w:cs="Arial Narrow"/>
              </w:rPr>
            </w:pPr>
            <w:r w:rsidRPr="00623B9F">
              <w:rPr>
                <w:rFonts w:ascii="Arial Narrow" w:hAnsi="Arial Narrow" w:cs="Arial Narrow"/>
              </w:rPr>
              <w:t xml:space="preserve">Rozhodnutie o schválení Žiadosti o NFP môže byť vydané až po tom, ako žiadateľ v konaní o Žiadosti o NFP preukázal, resp. </w:t>
            </w:r>
            <w:r w:rsidR="00565582" w:rsidRPr="00623B9F">
              <w:rPr>
                <w:rFonts w:ascii="Arial Narrow" w:hAnsi="Arial Narrow" w:cs="Arial Narrow"/>
              </w:rPr>
              <w:t>SO OPII</w:t>
            </w:r>
            <w:r w:rsidRPr="00623B9F">
              <w:rPr>
                <w:rFonts w:ascii="Arial Narrow" w:hAnsi="Arial Narrow" w:cs="Arial Narrow"/>
              </w:rPr>
              <w:t xml:space="preserve"> preukázateľne overil, že spĺňa všetky podmienky poskytnutia príspevku definované výzvou. SO OPII je oprávnený opakovane overovať plnenie podmienok poskytnutia príspevku aj kedykoľvek počas doby poskytovania súčinnosti potrebnej k uzavretiu Zmluvy o poskytnutí NFP, ako aj počas platnosti a účinnosti Zmluvy o poskytnutí NFP tak, aby mohol byť prijímateľovi vyplatený príslušný NFP a overené splnenie cieľov schválenej Ž</w:t>
            </w:r>
            <w:r w:rsidR="009E1658" w:rsidRPr="00623B9F">
              <w:rPr>
                <w:rFonts w:ascii="Arial Narrow" w:hAnsi="Arial Narrow" w:cs="Arial Narrow"/>
              </w:rPr>
              <w:t xml:space="preserve">iadosť </w:t>
            </w:r>
            <w:r w:rsidRPr="00623B9F">
              <w:rPr>
                <w:rFonts w:ascii="Arial Narrow" w:hAnsi="Arial Narrow" w:cs="Arial Narrow"/>
              </w:rPr>
              <w:t>o</w:t>
            </w:r>
            <w:r w:rsidR="009E1658" w:rsidRPr="00623B9F">
              <w:rPr>
                <w:rFonts w:ascii="Arial Narrow" w:hAnsi="Arial Narrow" w:cs="Arial Narrow"/>
              </w:rPr>
              <w:t xml:space="preserve"> </w:t>
            </w:r>
            <w:r w:rsidRPr="00623B9F">
              <w:rPr>
                <w:rFonts w:ascii="Arial Narrow" w:hAnsi="Arial Narrow" w:cs="Arial Narrow"/>
              </w:rPr>
              <w:t>NFP</w:t>
            </w:r>
            <w:r w:rsidR="00BA2D3B" w:rsidRPr="00623B9F">
              <w:rPr>
                <w:rFonts w:ascii="Arial Narrow" w:hAnsi="Arial Narrow" w:cs="Arial Narrow"/>
              </w:rPr>
              <w:t xml:space="preserve">. </w:t>
            </w:r>
          </w:p>
          <w:p w14:paraId="75CDB895" w14:textId="77777777" w:rsidR="00581B28" w:rsidRPr="00623B9F" w:rsidRDefault="00CD11C3" w:rsidP="00745B82">
            <w:pPr>
              <w:keepNext/>
              <w:spacing w:before="120" w:after="120"/>
              <w:rPr>
                <w:rFonts w:ascii="Arial Narrow" w:hAnsi="Arial Narrow"/>
                <w:sz w:val="22"/>
                <w:lang w:eastAsia="en-US"/>
              </w:rPr>
            </w:pPr>
            <w:r w:rsidRPr="00623B9F">
              <w:rPr>
                <w:rFonts w:ascii="Arial Narrow" w:hAnsi="Arial Narrow" w:cs="Arial Narrow"/>
              </w:rPr>
              <w:t>SO OPII je oprávnený overiť podmienky poskytnutia príspevku alebo niektoré z podmienok poskytnutia príspevku v rámci konania o Žiadosti o NFP priamo na mieste u žiadateľa.</w:t>
            </w:r>
            <w:r w:rsidR="00DB3A6A" w:rsidRPr="00623B9F">
              <w:rPr>
                <w:rFonts w:ascii="Arial Narrow" w:hAnsi="Arial Narrow"/>
                <w:sz w:val="22"/>
                <w:lang w:eastAsia="en-US"/>
              </w:rPr>
              <w:t xml:space="preserve"> </w:t>
            </w:r>
          </w:p>
          <w:p w14:paraId="702F250D" w14:textId="77777777" w:rsidR="006431C9" w:rsidRPr="00623B9F" w:rsidRDefault="006431C9" w:rsidP="00745B82">
            <w:pPr>
              <w:keepNext/>
              <w:rPr>
                <w:rFonts w:ascii="Arial Narrow" w:hAnsi="Arial Narrow" w:cs="Arial Narrow"/>
                <w:b/>
                <w:bCs/>
                <w:lang w:eastAsia="en-US"/>
              </w:rPr>
            </w:pPr>
            <w:r w:rsidRPr="00623B9F">
              <w:rPr>
                <w:rFonts w:ascii="Arial Narrow" w:hAnsi="Arial Narrow" w:cs="Arial Narrow"/>
                <w:bCs/>
                <w:lang w:eastAsia="en-US"/>
              </w:rPr>
              <w:t>Postupy schvaľovania Žiadosti o</w:t>
            </w:r>
            <w:r w:rsidR="00581B28" w:rsidRPr="00623B9F">
              <w:rPr>
                <w:rFonts w:ascii="Arial Narrow" w:hAnsi="Arial Narrow" w:cs="Arial Narrow"/>
                <w:bCs/>
                <w:lang w:eastAsia="en-US"/>
              </w:rPr>
              <w:t> </w:t>
            </w:r>
            <w:r w:rsidRPr="00623B9F">
              <w:rPr>
                <w:rFonts w:ascii="Arial Narrow" w:hAnsi="Arial Narrow" w:cs="Arial Narrow"/>
                <w:bCs/>
                <w:lang w:eastAsia="en-US"/>
              </w:rPr>
              <w:t>NFP</w:t>
            </w:r>
            <w:r w:rsidR="00581B28" w:rsidRPr="00623B9F">
              <w:rPr>
                <w:rFonts w:ascii="Arial Narrow" w:hAnsi="Arial Narrow" w:cs="Arial Narrow"/>
                <w:bCs/>
                <w:lang w:eastAsia="en-US"/>
              </w:rPr>
              <w:t>, overovania podmienok poskytnutia príspevku</w:t>
            </w:r>
            <w:r w:rsidRPr="00623B9F">
              <w:rPr>
                <w:rFonts w:ascii="Arial Narrow" w:hAnsi="Arial Narrow" w:cs="Arial Narrow"/>
                <w:bCs/>
                <w:lang w:eastAsia="en-US"/>
              </w:rPr>
              <w:t xml:space="preserve"> a informácie k opravným prostriedkom sú uvedené v</w:t>
            </w:r>
            <w:r w:rsidRPr="00623B9F">
              <w:rPr>
                <w:rFonts w:ascii="Arial Narrow" w:hAnsi="Arial Narrow" w:cs="Arial Narrow"/>
                <w:b/>
                <w:bCs/>
                <w:lang w:eastAsia="en-US"/>
              </w:rPr>
              <w:t> Príručke pre žiadateľa</w:t>
            </w:r>
            <w:r w:rsidRPr="00623B9F">
              <w:rPr>
                <w:rFonts w:ascii="Arial Narrow" w:hAnsi="Arial Narrow" w:cs="Arial Narrow"/>
                <w:lang w:eastAsia="en-US"/>
              </w:rPr>
              <w:t xml:space="preserve"> </w:t>
            </w:r>
            <w:r w:rsidRPr="00623B9F">
              <w:rPr>
                <w:rFonts w:ascii="Arial Narrow" w:hAnsi="Arial Narrow" w:cs="Arial Narrow"/>
                <w:b/>
                <w:bCs/>
                <w:lang w:eastAsia="en-US"/>
              </w:rPr>
              <w:t xml:space="preserve">PO7 OPII </w:t>
            </w:r>
            <w:r w:rsidR="00581B28" w:rsidRPr="00623B9F">
              <w:rPr>
                <w:rFonts w:ascii="Arial Narrow" w:hAnsi="Arial Narrow" w:cs="Arial Narrow"/>
                <w:b/>
                <w:bCs/>
                <w:lang w:eastAsia="en-US"/>
              </w:rPr>
              <w:t xml:space="preserve">– DOP </w:t>
            </w:r>
            <w:r w:rsidRPr="00623B9F">
              <w:rPr>
                <w:rFonts w:ascii="Arial Narrow" w:hAnsi="Arial Narrow" w:cs="Arial Narrow"/>
                <w:b/>
                <w:bCs/>
                <w:lang w:eastAsia="en-US"/>
              </w:rPr>
              <w:t>(</w:t>
            </w:r>
            <w:hyperlink w:anchor="prilohaPpZ" w:history="1">
              <w:r w:rsidRPr="00623B9F">
                <w:rPr>
                  <w:rStyle w:val="Hypertextovprepojenie"/>
                  <w:rFonts w:ascii="Arial Narrow" w:hAnsi="Arial Narrow" w:cs="Arial Narrow"/>
                  <w:b/>
                  <w:bCs/>
                  <w:lang w:eastAsia="en-US"/>
                </w:rPr>
                <w:t>príloha č. 2 výzvy</w:t>
              </w:r>
            </w:hyperlink>
            <w:r w:rsidRPr="00623B9F">
              <w:rPr>
                <w:rFonts w:ascii="Arial Narrow" w:hAnsi="Arial Narrow" w:cs="Arial Narrow"/>
                <w:b/>
                <w:bCs/>
              </w:rPr>
              <w:t>).</w:t>
            </w:r>
          </w:p>
          <w:tbl>
            <w:tblPr>
              <w:tblW w:w="0" w:type="auto"/>
              <w:tblLayout w:type="fixed"/>
              <w:tblLook w:val="0000" w:firstRow="0" w:lastRow="0" w:firstColumn="0" w:lastColumn="0" w:noHBand="0" w:noVBand="0"/>
            </w:tblPr>
            <w:tblGrid>
              <w:gridCol w:w="236"/>
              <w:gridCol w:w="236"/>
            </w:tblGrid>
            <w:tr w:rsidR="00CD11C3" w:rsidRPr="00623B9F" w14:paraId="0AABDF83" w14:textId="77777777" w:rsidTr="00F9069B">
              <w:trPr>
                <w:trHeight w:val="63"/>
              </w:trPr>
              <w:tc>
                <w:tcPr>
                  <w:tcW w:w="236" w:type="dxa"/>
                </w:tcPr>
                <w:p w14:paraId="5BAD5B3B" w14:textId="77777777" w:rsidR="006142BB" w:rsidRPr="00623B9F" w:rsidRDefault="006142BB" w:rsidP="00745B82">
                  <w:pPr>
                    <w:keepNext/>
                    <w:contextualSpacing/>
                    <w:rPr>
                      <w:rFonts w:cs="Arial"/>
                      <w:color w:val="000000"/>
                    </w:rPr>
                  </w:pPr>
                </w:p>
              </w:tc>
              <w:tc>
                <w:tcPr>
                  <w:tcW w:w="236" w:type="dxa"/>
                </w:tcPr>
                <w:p w14:paraId="2491DBD9" w14:textId="77777777" w:rsidR="00CD11C3" w:rsidRPr="00623B9F" w:rsidRDefault="00CD11C3" w:rsidP="00745B82">
                  <w:pPr>
                    <w:keepNext/>
                    <w:contextualSpacing/>
                    <w:rPr>
                      <w:rFonts w:cs="Arial"/>
                      <w:color w:val="000000"/>
                    </w:rPr>
                  </w:pPr>
                </w:p>
              </w:tc>
            </w:tr>
          </w:tbl>
          <w:p w14:paraId="7EAA6998" w14:textId="77777777" w:rsidR="00CD11C3" w:rsidRPr="00623B9F" w:rsidRDefault="00CD11C3" w:rsidP="00745B82">
            <w:pPr>
              <w:keepNext/>
              <w:spacing w:before="120"/>
              <w:ind w:left="397" w:hanging="397"/>
              <w:rPr>
                <w:rFonts w:ascii="Arial Narrow" w:hAnsi="Arial Narrow"/>
                <w:b/>
                <w:sz w:val="32"/>
                <w:szCs w:val="32"/>
              </w:rPr>
            </w:pPr>
          </w:p>
        </w:tc>
      </w:tr>
      <w:tr w:rsidR="00581B28" w:rsidRPr="00623B9F" w14:paraId="4A128B61" w14:textId="77777777" w:rsidTr="00985753">
        <w:trPr>
          <w:trHeight w:val="408"/>
          <w:jc w:val="center"/>
        </w:trPr>
        <w:tc>
          <w:tcPr>
            <w:tcW w:w="10416" w:type="dxa"/>
            <w:gridSpan w:val="4"/>
            <w:shd w:val="clear" w:color="auto" w:fill="FDE9D9" w:themeFill="accent6" w:themeFillTint="33"/>
            <w:vAlign w:val="center"/>
          </w:tcPr>
          <w:p w14:paraId="62A409A3" w14:textId="77777777" w:rsidR="00581B28" w:rsidRPr="00623B9F" w:rsidRDefault="00581B28" w:rsidP="00581B28">
            <w:pPr>
              <w:spacing w:before="120" w:after="120"/>
              <w:ind w:left="624"/>
              <w:rPr>
                <w:rFonts w:ascii="Arial Narrow" w:hAnsi="Arial Narrow" w:cs="Arial Narrow"/>
              </w:rPr>
            </w:pPr>
            <w:r w:rsidRPr="00623B9F">
              <w:rPr>
                <w:rFonts w:ascii="Arial Narrow" w:hAnsi="Arial Narrow" w:cs="Arial Narrow"/>
                <w:b/>
                <w:bCs/>
                <w:smallCaps/>
                <w:sz w:val="24"/>
                <w:szCs w:val="24"/>
              </w:rPr>
              <w:t>3.3 Zverejňovanie informácií</w:t>
            </w:r>
          </w:p>
        </w:tc>
      </w:tr>
      <w:tr w:rsidR="00581B28" w:rsidRPr="00623B9F" w14:paraId="2CEAB5CF" w14:textId="77777777" w:rsidTr="00985753">
        <w:trPr>
          <w:trHeight w:val="292"/>
          <w:jc w:val="center"/>
        </w:trPr>
        <w:tc>
          <w:tcPr>
            <w:tcW w:w="10416" w:type="dxa"/>
            <w:gridSpan w:val="4"/>
          </w:tcPr>
          <w:p w14:paraId="4479E7EC" w14:textId="77777777" w:rsidR="00581B28" w:rsidRPr="00623B9F" w:rsidRDefault="00581B28" w:rsidP="00565582">
            <w:pPr>
              <w:spacing w:after="120"/>
              <w:rPr>
                <w:rFonts w:ascii="Arial Narrow" w:hAnsi="Arial Narrow" w:cs="Arial Narrow"/>
                <w:b/>
                <w:bCs/>
              </w:rPr>
            </w:pPr>
            <w:r w:rsidRPr="00623B9F">
              <w:rPr>
                <w:rFonts w:ascii="Arial Narrow" w:hAnsi="Arial Narrow" w:cs="Arial Narrow"/>
              </w:rPr>
              <w:lastRenderedPageBreak/>
              <w:t xml:space="preserve">SO OPII zverejní na webovom sídle </w:t>
            </w:r>
            <w:hyperlink r:id="rId61" w:history="1">
              <w:r w:rsidRPr="00623B9F">
                <w:rPr>
                  <w:rStyle w:val="Hypertextovprepojenie"/>
                  <w:rFonts w:ascii="Arial Narrow" w:hAnsi="Arial Narrow" w:cs="Arial Narrow"/>
                </w:rPr>
                <w:t>www.mirri.gov.sk</w:t>
              </w:r>
            </w:hyperlink>
            <w:r w:rsidRPr="00623B9F">
              <w:rPr>
                <w:rFonts w:ascii="Arial Narrow" w:hAnsi="Arial Narrow" w:cs="Arial Narrow"/>
              </w:rPr>
              <w:t xml:space="preserve"> do </w:t>
            </w:r>
            <w:r w:rsidRPr="00623B9F">
              <w:rPr>
                <w:rFonts w:ascii="Arial Narrow" w:hAnsi="Arial Narrow" w:cs="Arial Narrow"/>
                <w:b/>
                <w:bCs/>
              </w:rPr>
              <w:t>60 pracovných dní</w:t>
            </w:r>
            <w:r w:rsidRPr="00623B9F">
              <w:rPr>
                <w:rFonts w:ascii="Arial Narrow" w:hAnsi="Arial Narrow" w:cs="Arial Narrow"/>
              </w:rPr>
              <w:t xml:space="preserve"> od skončenia rozhodovania o Žiadosti o NFP v konaní o Žiadosti o NFP </w:t>
            </w:r>
            <w:r w:rsidRPr="00623B9F">
              <w:rPr>
                <w:rFonts w:ascii="Arial Narrow" w:hAnsi="Arial Narrow" w:cs="Arial Narrow"/>
                <w:b/>
                <w:bCs/>
              </w:rPr>
              <w:t>zoznam schválených Žiadostí o NFP a zoznam neschválených Žiadostí o NFP.</w:t>
            </w:r>
          </w:p>
          <w:p w14:paraId="13C320DA" w14:textId="77777777" w:rsidR="00581B28" w:rsidRPr="00623B9F" w:rsidRDefault="00581B28" w:rsidP="00565582">
            <w:pPr>
              <w:spacing w:after="120"/>
              <w:rPr>
                <w:rFonts w:ascii="Arial Narrow" w:hAnsi="Arial Narrow"/>
              </w:rPr>
            </w:pPr>
            <w:r w:rsidRPr="00623B9F">
              <w:rPr>
                <w:rFonts w:ascii="Arial Narrow" w:hAnsi="Arial Narrow"/>
              </w:rPr>
              <w:t>V zozname schválených a neschválených Ž</w:t>
            </w:r>
            <w:r w:rsidR="009E1658" w:rsidRPr="00623B9F">
              <w:rPr>
                <w:rFonts w:ascii="Arial Narrow" w:hAnsi="Arial Narrow"/>
              </w:rPr>
              <w:t xml:space="preserve">iadostí </w:t>
            </w:r>
            <w:r w:rsidRPr="00623B9F">
              <w:rPr>
                <w:rFonts w:ascii="Arial Narrow" w:hAnsi="Arial Narrow"/>
              </w:rPr>
              <w:t>o</w:t>
            </w:r>
            <w:r w:rsidR="009E1658" w:rsidRPr="00623B9F">
              <w:rPr>
                <w:rFonts w:ascii="Arial Narrow" w:hAnsi="Arial Narrow"/>
              </w:rPr>
              <w:t xml:space="preserve"> </w:t>
            </w:r>
            <w:r w:rsidRPr="00623B9F">
              <w:rPr>
                <w:rFonts w:ascii="Arial Narrow" w:hAnsi="Arial Narrow"/>
              </w:rPr>
              <w:t>NFP SO OPII zverejní údaje v rozsahu podľa § 48 ods.1 a ods. 2 zákona o príspevku z EŠIF. Žiadateľ berie na vedomie, že zverejňované informácie, ktoré sú považované za osobné údaje, je SO OPII oprávnený zverejniť bez osobitného súhlasu žiadateľa v súlade s § 47 zákona o príspevku z EŠIF.</w:t>
            </w:r>
          </w:p>
          <w:p w14:paraId="3FD0160D" w14:textId="5E042DC5" w:rsidR="00581B28" w:rsidRPr="00623B9F" w:rsidRDefault="00581B28" w:rsidP="00565582">
            <w:pPr>
              <w:spacing w:after="120"/>
              <w:rPr>
                <w:rFonts w:ascii="Arial Narrow" w:hAnsi="Arial Narrow" w:cs="Arial Narrow"/>
                <w:b/>
                <w:bCs/>
                <w:smallCaps/>
                <w:sz w:val="24"/>
                <w:szCs w:val="24"/>
              </w:rPr>
            </w:pPr>
            <w:r w:rsidRPr="00623B9F">
              <w:rPr>
                <w:rFonts w:ascii="Arial Narrow" w:hAnsi="Arial Narrow"/>
              </w:rPr>
              <w:t xml:space="preserve">Na spracúvanie osobných údajov v súvislosti so zverejňovaním údajov, ako aj v súvislosti s poskytovaním príspevku, kontrolou a súvisiacimi činnosťami sa vzťahuje </w:t>
            </w:r>
            <w:hyperlink r:id="rId62" w:history="1">
              <w:r w:rsidRPr="00343DB8">
                <w:rPr>
                  <w:rStyle w:val="Hypertextovprepojenie"/>
                  <w:rFonts w:ascii="Arial Narrow" w:hAnsi="Arial Narrow"/>
                </w:rPr>
                <w:t>§ 47 zákona o príspevku z EŠIF</w:t>
              </w:r>
            </w:hyperlink>
            <w:r w:rsidRPr="00623B9F">
              <w:rPr>
                <w:rFonts w:ascii="Arial Narrow" w:hAnsi="Arial Narrow"/>
              </w:rPr>
              <w:t>.</w:t>
            </w:r>
          </w:p>
        </w:tc>
      </w:tr>
      <w:tr w:rsidR="008E49F6" w:rsidRPr="00623B9F" w14:paraId="10F9543A" w14:textId="77777777" w:rsidTr="00985753">
        <w:trPr>
          <w:trHeight w:val="292"/>
          <w:jc w:val="center"/>
        </w:trPr>
        <w:tc>
          <w:tcPr>
            <w:tcW w:w="10416" w:type="dxa"/>
            <w:gridSpan w:val="4"/>
            <w:shd w:val="clear" w:color="auto" w:fill="FDE9D9" w:themeFill="accent6" w:themeFillTint="33"/>
            <w:vAlign w:val="center"/>
          </w:tcPr>
          <w:p w14:paraId="434D8BCF" w14:textId="77777777" w:rsidR="008E49F6" w:rsidRPr="00623B9F" w:rsidRDefault="00BA2D3B" w:rsidP="009268E0">
            <w:pPr>
              <w:pStyle w:val="Odsekzoznamu"/>
              <w:spacing w:before="120" w:after="120"/>
              <w:ind w:left="737"/>
              <w:contextualSpacing w:val="0"/>
              <w:rPr>
                <w:rFonts w:ascii="Arial Narrow" w:hAnsi="Arial Narrow" w:cs="Arial Narrow"/>
                <w:b/>
                <w:smallCaps/>
              </w:rPr>
            </w:pPr>
            <w:r w:rsidRPr="00623B9F">
              <w:rPr>
                <w:rFonts w:ascii="Arial Narrow" w:hAnsi="Arial Narrow" w:cs="Arial Narrow"/>
                <w:b/>
                <w:bCs/>
                <w:smallCaps/>
                <w:sz w:val="24"/>
                <w:szCs w:val="24"/>
              </w:rPr>
              <w:t>3.</w:t>
            </w:r>
            <w:r w:rsidR="00581B28" w:rsidRPr="00623B9F">
              <w:rPr>
                <w:rFonts w:ascii="Arial Narrow" w:hAnsi="Arial Narrow" w:cs="Arial Narrow"/>
                <w:b/>
                <w:bCs/>
                <w:smallCaps/>
                <w:sz w:val="24"/>
                <w:szCs w:val="24"/>
              </w:rPr>
              <w:t>4</w:t>
            </w:r>
            <w:r w:rsidRPr="00623B9F">
              <w:rPr>
                <w:rFonts w:ascii="Arial Narrow" w:hAnsi="Arial Narrow" w:cs="Arial Narrow"/>
                <w:b/>
                <w:bCs/>
                <w:smallCaps/>
                <w:sz w:val="24"/>
                <w:szCs w:val="24"/>
              </w:rPr>
              <w:t xml:space="preserve"> Využitie zásobníka projektov v súlade s § 21 zákona o p</w:t>
            </w:r>
            <w:r w:rsidR="009268E0" w:rsidRPr="00623B9F">
              <w:rPr>
                <w:rFonts w:ascii="Arial Narrow" w:hAnsi="Arial Narrow" w:cs="Arial Narrow"/>
                <w:b/>
                <w:bCs/>
                <w:smallCaps/>
                <w:sz w:val="24"/>
                <w:szCs w:val="24"/>
              </w:rPr>
              <w:t>rí</w:t>
            </w:r>
            <w:r w:rsidRPr="00623B9F">
              <w:rPr>
                <w:rFonts w:ascii="Arial Narrow" w:hAnsi="Arial Narrow" w:cs="Arial Narrow"/>
                <w:b/>
                <w:bCs/>
                <w:smallCaps/>
                <w:sz w:val="24"/>
                <w:szCs w:val="24"/>
              </w:rPr>
              <w:t xml:space="preserve">spevku z EŠIF </w:t>
            </w:r>
          </w:p>
        </w:tc>
      </w:tr>
      <w:tr w:rsidR="008E49F6" w:rsidRPr="00623B9F" w14:paraId="73D7CF35" w14:textId="77777777" w:rsidTr="00985753">
        <w:trPr>
          <w:trHeight w:val="292"/>
          <w:jc w:val="center"/>
        </w:trPr>
        <w:tc>
          <w:tcPr>
            <w:tcW w:w="10416" w:type="dxa"/>
            <w:gridSpan w:val="4"/>
          </w:tcPr>
          <w:p w14:paraId="4820E83F" w14:textId="77777777" w:rsidR="008E49F6" w:rsidRPr="00623B9F" w:rsidRDefault="008E49F6" w:rsidP="008E49F6">
            <w:pPr>
              <w:spacing w:after="120"/>
              <w:rPr>
                <w:rFonts w:ascii="Arial Narrow" w:hAnsi="Arial Narrow"/>
              </w:rPr>
            </w:pPr>
            <w:r w:rsidRPr="00623B9F">
              <w:rPr>
                <w:rFonts w:ascii="Arial Narrow" w:hAnsi="Arial Narrow"/>
              </w:rPr>
              <w:t xml:space="preserve">V rámci tejto výzvy </w:t>
            </w:r>
            <w:r w:rsidR="00A32FC6" w:rsidRPr="00623B9F">
              <w:rPr>
                <w:rFonts w:ascii="Arial Narrow" w:hAnsi="Arial Narrow"/>
              </w:rPr>
              <w:t>SO OPII</w:t>
            </w:r>
            <w:r w:rsidRPr="00623B9F">
              <w:rPr>
                <w:rFonts w:ascii="Arial Narrow" w:hAnsi="Arial Narrow"/>
              </w:rPr>
              <w:t xml:space="preserve"> môže zmeniť právoplatné rozhodnutie o neschválení Žiadosti o NFP a rozhodnúť o schválení Žiadosti o NFP (v konaní podľa ustanovenia § 21 zákona o príspevku z EŠIF, tzv. </w:t>
            </w:r>
            <w:r w:rsidRPr="00623B9F">
              <w:rPr>
                <w:rFonts w:ascii="Arial Narrow" w:hAnsi="Arial Narrow"/>
                <w:b/>
              </w:rPr>
              <w:t>zásobník projektov</w:t>
            </w:r>
            <w:r w:rsidRPr="00623B9F">
              <w:rPr>
                <w:rFonts w:ascii="Arial Narrow" w:hAnsi="Arial Narrow"/>
              </w:rPr>
              <w:t xml:space="preserve">) za predpokladu, že budú splnené všetky nasledovné podmienky: </w:t>
            </w:r>
          </w:p>
          <w:p w14:paraId="317A950D" w14:textId="77777777" w:rsidR="008E49F6" w:rsidRPr="00623B9F" w:rsidRDefault="008E49F6" w:rsidP="001871EF">
            <w:pPr>
              <w:pStyle w:val="Odsekzoznamu"/>
              <w:numPr>
                <w:ilvl w:val="0"/>
                <w:numId w:val="33"/>
              </w:numPr>
              <w:spacing w:before="120" w:after="120"/>
              <w:ind w:left="714" w:hanging="357"/>
              <w:contextualSpacing w:val="0"/>
              <w:rPr>
                <w:rFonts w:ascii="Arial Narrow" w:hAnsi="Arial Narrow"/>
              </w:rPr>
            </w:pPr>
            <w:r w:rsidRPr="00623B9F">
              <w:rPr>
                <w:rFonts w:ascii="Arial Narrow" w:hAnsi="Arial Narrow"/>
              </w:rPr>
              <w:t xml:space="preserve">rozhodnutie o neschválení Žiadosti o NFP bolo vydané len z dôvodu nedostatku finančných prostriedkov určených vo výzve a dôvod neschválenia, ako aj informácia o možnosti zmeny rozhodnutia, boli explicitne uvedené v rozhodnutí o neschválení Žiadosti o NFP, </w:t>
            </w:r>
          </w:p>
          <w:p w14:paraId="46B4D73C" w14:textId="77777777" w:rsidR="008E49F6" w:rsidRPr="00623B9F" w:rsidRDefault="008E49F6" w:rsidP="001871EF">
            <w:pPr>
              <w:pStyle w:val="Odsekzoznamu"/>
              <w:numPr>
                <w:ilvl w:val="0"/>
                <w:numId w:val="33"/>
              </w:numPr>
              <w:spacing w:before="120" w:after="120"/>
              <w:ind w:left="714" w:hanging="357"/>
              <w:contextualSpacing w:val="0"/>
              <w:rPr>
                <w:rFonts w:ascii="Arial Narrow" w:hAnsi="Arial Narrow"/>
              </w:rPr>
            </w:pPr>
            <w:r w:rsidRPr="00623B9F">
              <w:rPr>
                <w:rFonts w:ascii="Arial Narrow" w:hAnsi="Arial Narrow"/>
              </w:rPr>
              <w:t>SO OPII disponuje dostatočnými finančnými prostriedkami určenými na zabezpečenie financovania projektu, ktorý je predmetom Žiadosti o NFP,</w:t>
            </w:r>
          </w:p>
          <w:p w14:paraId="22B1E587" w14:textId="77777777" w:rsidR="008E49F6" w:rsidRPr="00623B9F" w:rsidRDefault="008E49F6" w:rsidP="001871EF">
            <w:pPr>
              <w:pStyle w:val="Odsekzoznamu"/>
              <w:numPr>
                <w:ilvl w:val="0"/>
                <w:numId w:val="33"/>
              </w:numPr>
              <w:spacing w:before="120" w:after="120"/>
              <w:ind w:left="714" w:hanging="357"/>
              <w:contextualSpacing w:val="0"/>
              <w:rPr>
                <w:rFonts w:ascii="Arial Narrow" w:hAnsi="Arial Narrow"/>
              </w:rPr>
            </w:pPr>
            <w:r w:rsidRPr="00623B9F">
              <w:rPr>
                <w:rFonts w:ascii="Arial Narrow" w:hAnsi="Arial Narrow"/>
              </w:rPr>
              <w:t xml:space="preserve">žiadateľ preukázateľne spĺňa podmienky poskytnutia príspevku určené vo výzve – overenie podmienok poskytnutia príspevku je predpokladom zmeny rozhodnutia o neschválení Žiadosti o NFP, </w:t>
            </w:r>
          </w:p>
          <w:p w14:paraId="1DBF1F85" w14:textId="77777777" w:rsidR="008E49F6" w:rsidRPr="00623B9F" w:rsidRDefault="008E49F6" w:rsidP="001871EF">
            <w:pPr>
              <w:pStyle w:val="Odsekzoznamu"/>
              <w:numPr>
                <w:ilvl w:val="0"/>
                <w:numId w:val="33"/>
              </w:numPr>
              <w:spacing w:before="120" w:after="120"/>
              <w:ind w:left="714" w:hanging="357"/>
              <w:contextualSpacing w:val="0"/>
              <w:rPr>
                <w:rFonts w:ascii="Arial Narrow" w:hAnsi="Arial Narrow"/>
              </w:rPr>
            </w:pPr>
            <w:r w:rsidRPr="00623B9F">
              <w:rPr>
                <w:rFonts w:ascii="Arial Narrow" w:hAnsi="Arial Narrow"/>
              </w:rPr>
              <w:t xml:space="preserve">žiadateľ so zmenou rozhodnutia súhlasí – nakoľko od vydania rozhodnutia mohol uplynúť dlhší čas a žiadateľ nemusí mať už záujem na schválení Žiadosti o NFP, je podmienkou zmeny rozhodnutia aj súhlas žiadateľa so zmenou rozhodnutia. </w:t>
            </w:r>
          </w:p>
          <w:p w14:paraId="4402DE71" w14:textId="76E48017" w:rsidR="00272FB9" w:rsidRPr="00272FB9" w:rsidRDefault="00272FB9" w:rsidP="00272FB9">
            <w:pPr>
              <w:spacing w:after="120"/>
              <w:rPr>
                <w:rFonts w:ascii="Arial Narrow" w:hAnsi="Arial Narrow"/>
              </w:rPr>
            </w:pPr>
            <w:r w:rsidRPr="00272FB9">
              <w:rPr>
                <w:rFonts w:ascii="Arial Narrow" w:hAnsi="Arial Narrow"/>
              </w:rPr>
              <w:t>Keďže ide o otvorenú výzvu, je aplikácia zásobníka projektov možná iba v prípade rozhodnutia o neschválení vydaného vydané v rámci niekoľkých ostatných posudzovaných období výzvy. SO OPII postupuje pri aplikácii zásobníka postupne, a to od najstaršieho posudzovaného časového obdobia výzvy, v ktorom došlo k neschváleniu Žiadosti o NFP z dôvodu vyčerpania finančných prostriedkov na výzvu.</w:t>
            </w:r>
          </w:p>
          <w:p w14:paraId="3D1C68AC" w14:textId="77777777" w:rsidR="00272FB9" w:rsidRPr="00272FB9" w:rsidRDefault="00272FB9" w:rsidP="00272FB9">
            <w:pPr>
              <w:spacing w:after="120"/>
              <w:rPr>
                <w:rFonts w:ascii="Arial Narrow" w:hAnsi="Arial Narrow"/>
              </w:rPr>
            </w:pPr>
            <w:r w:rsidRPr="00272FB9">
              <w:rPr>
                <w:rFonts w:ascii="Arial Narrow" w:hAnsi="Arial Narrow"/>
              </w:rPr>
              <w:t>SO je pri rozhodovaní o zmene rozhodnutia o neschválení Žiadosti o NFP na rozhodnutie o schválení Žiadosti o NFP viazaný dodržaním poradia Žiadostí o NFP určeného na základe aplikácie kritérií pre výber projektov v konaní o žiadosti, pričom najprv koná o Žiadosti o NFP, ktorá dosiahla najvyššie umiestnenie spomedzi Žiadosti o NFP, ktoré nebolo možné schváliť z dôvodu nedostatku finančných prostriedkov určených vo výzve.</w:t>
            </w:r>
          </w:p>
          <w:p w14:paraId="7A2B8D47" w14:textId="05E85D3D" w:rsidR="008E49F6" w:rsidRPr="00623B9F" w:rsidRDefault="00272FB9" w:rsidP="00272FB9">
            <w:pPr>
              <w:spacing w:after="120"/>
              <w:rPr>
                <w:rFonts w:ascii="Arial Narrow" w:hAnsi="Arial Narrow" w:cs="Arial Narrow"/>
                <w:b/>
                <w:bCs/>
                <w:smallCaps/>
                <w:sz w:val="24"/>
                <w:szCs w:val="24"/>
                <w:highlight w:val="yellow"/>
              </w:rPr>
            </w:pPr>
            <w:r w:rsidRPr="00272FB9">
              <w:rPr>
                <w:rFonts w:ascii="Arial Narrow" w:hAnsi="Arial Narrow"/>
              </w:rPr>
              <w:t>Využitie zásobníka projektov je na výlučnom rozhodnutí SO OPII a aj v prípade získania dodatočných finančných prostriedkov nie je SO OPII povinný zmeniť rozhodnutie podľa predchádzajúceho odseku a môže rozhodnúť o alokovaní dodatočných finančných prostriedkov na relevantné projekty iným spôsobom (napr. vyhlásiť novú výzvu).</w:t>
            </w:r>
          </w:p>
        </w:tc>
      </w:tr>
      <w:tr w:rsidR="008822AD" w:rsidRPr="00623B9F" w14:paraId="7C0F3C63" w14:textId="77777777" w:rsidTr="007B3597">
        <w:trPr>
          <w:trHeight w:val="292"/>
          <w:jc w:val="center"/>
        </w:trPr>
        <w:tc>
          <w:tcPr>
            <w:tcW w:w="10416" w:type="dxa"/>
            <w:gridSpan w:val="4"/>
            <w:shd w:val="clear" w:color="auto" w:fill="FDE9D9" w:themeFill="accent6" w:themeFillTint="33"/>
            <w:vAlign w:val="center"/>
          </w:tcPr>
          <w:p w14:paraId="45237368" w14:textId="5CA5EF19" w:rsidR="008822AD" w:rsidRPr="00464FCD" w:rsidRDefault="008822AD" w:rsidP="00FE6B5D">
            <w:pPr>
              <w:pStyle w:val="Odsekzoznamu"/>
              <w:spacing w:before="120" w:after="120"/>
              <w:ind w:left="737"/>
              <w:contextualSpacing w:val="0"/>
              <w:rPr>
                <w:rFonts w:ascii="Arial Narrow" w:hAnsi="Arial Narrow" w:cs="Arial Narrow"/>
                <w:b/>
                <w:smallCaps/>
              </w:rPr>
            </w:pPr>
            <w:r w:rsidRPr="00464FCD">
              <w:rPr>
                <w:rFonts w:ascii="Arial Narrow" w:hAnsi="Arial Narrow" w:cs="Arial Narrow"/>
                <w:b/>
                <w:bCs/>
                <w:smallCaps/>
                <w:sz w:val="24"/>
                <w:szCs w:val="24"/>
              </w:rPr>
              <w:t xml:space="preserve">3.5 Uzavretie zmluvy o poskytnutí NFP </w:t>
            </w:r>
          </w:p>
        </w:tc>
      </w:tr>
      <w:tr w:rsidR="008822AD" w:rsidRPr="00623B9F" w14:paraId="5F4F394F" w14:textId="77777777" w:rsidTr="007B3597">
        <w:trPr>
          <w:trHeight w:val="292"/>
          <w:jc w:val="center"/>
        </w:trPr>
        <w:tc>
          <w:tcPr>
            <w:tcW w:w="10416" w:type="dxa"/>
            <w:gridSpan w:val="4"/>
          </w:tcPr>
          <w:p w14:paraId="26A53B1F" w14:textId="77777777" w:rsidR="008822AD" w:rsidRPr="00136482" w:rsidRDefault="008822AD" w:rsidP="008822AD">
            <w:pPr>
              <w:spacing w:after="120"/>
              <w:rPr>
                <w:rFonts w:ascii="Arial Narrow" w:hAnsi="Arial Narrow"/>
              </w:rPr>
            </w:pPr>
            <w:r w:rsidRPr="00136482">
              <w:rPr>
                <w:rFonts w:ascii="Arial Narrow" w:hAnsi="Arial Narrow"/>
              </w:rPr>
              <w:t xml:space="preserve"> Po schválení Žiadosti o NFP zašle SO OPII písomný návrh na uzavretie zmluvy o poskytnutí NFP žiadateľovi: </w:t>
            </w:r>
          </w:p>
          <w:p w14:paraId="2BD9CFE8" w14:textId="77777777" w:rsidR="008822AD" w:rsidRPr="00136482" w:rsidRDefault="008822AD" w:rsidP="00FE6B5D">
            <w:pPr>
              <w:spacing w:after="120"/>
              <w:ind w:left="311"/>
              <w:rPr>
                <w:rFonts w:ascii="Arial Narrow" w:hAnsi="Arial Narrow"/>
              </w:rPr>
            </w:pPr>
            <w:r w:rsidRPr="00136482">
              <w:rPr>
                <w:rFonts w:ascii="Arial Narrow" w:hAnsi="Arial Narrow"/>
              </w:rPr>
              <w:t>a)</w:t>
            </w:r>
            <w:r w:rsidRPr="00136482">
              <w:rPr>
                <w:rFonts w:ascii="Arial Narrow" w:hAnsi="Arial Narrow"/>
              </w:rPr>
              <w:tab/>
              <w:t>ktorému rozhodnutie o schválení Žiadosti o NFP nadobudlo právoplatnosť,</w:t>
            </w:r>
          </w:p>
          <w:p w14:paraId="5E09C13C" w14:textId="77777777" w:rsidR="008822AD" w:rsidRPr="00136482" w:rsidRDefault="008822AD" w:rsidP="00FE6B5D">
            <w:pPr>
              <w:spacing w:after="120"/>
              <w:ind w:left="311"/>
              <w:rPr>
                <w:rFonts w:ascii="Arial Narrow" w:hAnsi="Arial Narrow"/>
              </w:rPr>
            </w:pPr>
            <w:r w:rsidRPr="00136482">
              <w:rPr>
                <w:rFonts w:ascii="Arial Narrow" w:hAnsi="Arial Narrow"/>
              </w:rPr>
              <w:t>b)</w:t>
            </w:r>
            <w:r w:rsidRPr="00136482">
              <w:rPr>
                <w:rFonts w:ascii="Arial Narrow" w:hAnsi="Arial Narrow"/>
              </w:rPr>
              <w:tab/>
              <w:t>ktorý splnil podmienky určené vo výroku rozhodnutia podľa § 19 ods. 11 zákona o príspevku z EŠIF, ak boli podmienky vo výroku rozhodnutia určené a,</w:t>
            </w:r>
          </w:p>
          <w:p w14:paraId="3746FF5A" w14:textId="77777777" w:rsidR="008822AD" w:rsidRPr="00136482" w:rsidRDefault="008822AD" w:rsidP="00FE6B5D">
            <w:pPr>
              <w:spacing w:after="120"/>
              <w:ind w:left="311"/>
              <w:rPr>
                <w:rFonts w:ascii="Arial Narrow" w:hAnsi="Arial Narrow"/>
              </w:rPr>
            </w:pPr>
            <w:r w:rsidRPr="00136482">
              <w:rPr>
                <w:rFonts w:ascii="Arial Narrow" w:hAnsi="Arial Narrow"/>
              </w:rPr>
              <w:t>c)</w:t>
            </w:r>
            <w:r w:rsidRPr="00136482">
              <w:rPr>
                <w:rFonts w:ascii="Arial Narrow" w:hAnsi="Arial Narrow"/>
              </w:rPr>
              <w:tab/>
              <w:t xml:space="preserve">ktorý poskytol súčinnosť potrebnú na uzavretie zmluvy o poskytnutí NFP. </w:t>
            </w:r>
          </w:p>
          <w:p w14:paraId="2D07E5F7" w14:textId="77777777" w:rsidR="008822AD" w:rsidRPr="00136482" w:rsidRDefault="008822AD" w:rsidP="00FE6B5D">
            <w:pPr>
              <w:spacing w:after="120"/>
              <w:rPr>
                <w:rFonts w:ascii="Arial Narrow" w:hAnsi="Arial Narrow"/>
              </w:rPr>
            </w:pPr>
            <w:r w:rsidRPr="00136482">
              <w:rPr>
                <w:rFonts w:ascii="Arial Narrow" w:hAnsi="Arial Narrow"/>
              </w:rPr>
              <w:t xml:space="preserve">Bližšie podrobnosti a procesný postup pri uzatváraní zmluvy o poskytnutí NFP je uvedený </w:t>
            </w:r>
            <w:r w:rsidRPr="00136482">
              <w:rPr>
                <w:rFonts w:ascii="Arial Narrow" w:hAnsi="Arial Narrow"/>
                <w:b/>
              </w:rPr>
              <w:t>v kapitole E. Príručky pre žiadateľa PO7 OPII – NP</w:t>
            </w:r>
            <w:r w:rsidRPr="00136482">
              <w:rPr>
                <w:rFonts w:ascii="Arial Narrow" w:hAnsi="Arial Narrow"/>
              </w:rPr>
              <w:t xml:space="preserve"> (</w:t>
            </w:r>
            <w:hyperlink w:anchor="prilohy" w:history="1">
              <w:r w:rsidRPr="00136482">
                <w:rPr>
                  <w:rStyle w:val="Hypertextovprepojenie"/>
                  <w:rFonts w:ascii="Arial Narrow" w:hAnsi="Arial Narrow"/>
                </w:rPr>
                <w:t>Príloha č. 2 vyzvania</w:t>
              </w:r>
            </w:hyperlink>
            <w:r w:rsidRPr="00136482">
              <w:rPr>
                <w:rFonts w:ascii="Arial Narrow" w:hAnsi="Arial Narrow"/>
              </w:rPr>
              <w:t>).</w:t>
            </w:r>
          </w:p>
          <w:p w14:paraId="1C3E392E" w14:textId="2BF2809D" w:rsidR="008822AD" w:rsidRPr="00136482" w:rsidRDefault="00FE6B5D" w:rsidP="008822AD">
            <w:pPr>
              <w:spacing w:before="120" w:after="120"/>
              <w:rPr>
                <w:rFonts w:ascii="Arial Narrow" w:hAnsi="Arial Narrow" w:cs="Arial"/>
              </w:rPr>
            </w:pPr>
            <w:r w:rsidRPr="00136482">
              <w:rPr>
                <w:rFonts w:ascii="Arial Narrow" w:hAnsi="Arial Narrow" w:cs="Arial"/>
              </w:rPr>
              <w:t xml:space="preserve">V prípade ak </w:t>
            </w:r>
            <w:r w:rsidR="008822AD" w:rsidRPr="00136482">
              <w:rPr>
                <w:rFonts w:ascii="Arial Narrow" w:hAnsi="Arial Narrow" w:cs="Arial"/>
              </w:rPr>
              <w:t xml:space="preserve">je poskytovateľ a prijímateľ tá istá osoba, </w:t>
            </w:r>
            <w:r w:rsidR="008822AD" w:rsidRPr="00136482">
              <w:rPr>
                <w:rFonts w:ascii="Arial Narrow" w:hAnsi="Arial Narrow" w:cs="Arial"/>
                <w:b/>
              </w:rPr>
              <w:t xml:space="preserve">zmluva o poskytnutí NFP sa </w:t>
            </w:r>
            <w:r w:rsidR="008822AD" w:rsidRPr="00136482">
              <w:rPr>
                <w:rFonts w:ascii="Arial Narrow" w:hAnsi="Arial Narrow" w:cs="Arial"/>
                <w:b/>
                <w:u w:val="single"/>
              </w:rPr>
              <w:t>neuzatvára</w:t>
            </w:r>
            <w:r w:rsidR="008822AD" w:rsidRPr="00136482">
              <w:rPr>
                <w:rFonts w:ascii="Arial Narrow" w:hAnsi="Arial Narrow" w:cs="Arial"/>
                <w:b/>
              </w:rPr>
              <w:t xml:space="preserve"> a </w:t>
            </w:r>
            <w:r w:rsidR="008822AD" w:rsidRPr="00136482">
              <w:rPr>
                <w:rFonts w:ascii="Arial Narrow" w:hAnsi="Arial Narrow" w:cs="Arial"/>
                <w:b/>
                <w:u w:val="single"/>
              </w:rPr>
              <w:t>práva a povinnosti sú upravené v Rozhodnutí o schválení Žiadosti o NFP</w:t>
            </w:r>
            <w:r w:rsidR="008822AD" w:rsidRPr="00136482">
              <w:rPr>
                <w:rFonts w:ascii="Arial Narrow" w:hAnsi="Arial Narrow" w:cs="Arial"/>
              </w:rPr>
              <w:t xml:space="preserve"> v zmysle § 25 ods. 2 zákona o príspevku z EŠIF. </w:t>
            </w:r>
          </w:p>
          <w:p w14:paraId="02931312" w14:textId="1A244971" w:rsidR="008822AD" w:rsidRPr="00136482" w:rsidRDefault="008822AD" w:rsidP="00FE6B5D">
            <w:pPr>
              <w:spacing w:after="120"/>
              <w:rPr>
                <w:rFonts w:ascii="Arial Narrow" w:hAnsi="Arial Narrow" w:cs="Arial Narrow"/>
                <w:b/>
                <w:bCs/>
                <w:smallCaps/>
                <w:sz w:val="24"/>
                <w:szCs w:val="24"/>
                <w:highlight w:val="yellow"/>
              </w:rPr>
            </w:pPr>
            <w:r w:rsidRPr="00136482">
              <w:rPr>
                <w:rFonts w:ascii="Arial Narrow" w:hAnsi="Arial Narrow" w:cs="Arial"/>
              </w:rPr>
              <w:t xml:space="preserve">Vzor rozhodnutia o schválení vydáva CKO (vzor CKO č. 30) a je zverejnený na stránke </w:t>
            </w:r>
            <w:hyperlink r:id="rId63" w:history="1">
              <w:r w:rsidRPr="00136482">
                <w:rPr>
                  <w:rStyle w:val="Hypertextovprepojenie"/>
                  <w:rFonts w:ascii="Arial Narrow" w:hAnsi="Arial Narrow" w:cs="Arial"/>
                </w:rPr>
                <w:t>https://www.partnerskadohoda.gov.sk/vzory-cko/</w:t>
              </w:r>
            </w:hyperlink>
            <w:r w:rsidRPr="00136482">
              <w:rPr>
                <w:rFonts w:ascii="Arial Narrow" w:hAnsi="Arial Narrow" w:cs="Arial"/>
                <w:lang w:eastAsia="en-US"/>
              </w:rPr>
              <w:t xml:space="preserve">. </w:t>
            </w:r>
            <w:r w:rsidRPr="00136482">
              <w:rPr>
                <w:rFonts w:ascii="Arial Narrow" w:hAnsi="Arial Narrow" w:cs="Arial"/>
                <w:b/>
                <w:lang w:eastAsia="en-US"/>
              </w:rPr>
              <w:t>Právny nárok na poskytnutie príspevku vzniká nadobudnutím právoplatnosti Rozhodnutia o schválení Žiadosti o NFP</w:t>
            </w:r>
            <w:r w:rsidRPr="00136482">
              <w:rPr>
                <w:rFonts w:ascii="Arial Narrow" w:hAnsi="Arial Narrow" w:cs="Arial"/>
                <w:lang w:eastAsia="en-US"/>
              </w:rPr>
              <w:t>.</w:t>
            </w:r>
          </w:p>
        </w:tc>
      </w:tr>
      <w:tr w:rsidR="0001644D" w:rsidRPr="00623B9F" w14:paraId="43211827" w14:textId="77777777" w:rsidTr="00985753">
        <w:trPr>
          <w:trHeight w:val="46"/>
          <w:jc w:val="center"/>
        </w:trPr>
        <w:tc>
          <w:tcPr>
            <w:tcW w:w="10416" w:type="dxa"/>
            <w:gridSpan w:val="4"/>
            <w:shd w:val="clear" w:color="auto" w:fill="FABF8F" w:themeFill="accent6" w:themeFillTint="99"/>
            <w:vAlign w:val="center"/>
          </w:tcPr>
          <w:p w14:paraId="39350C2E" w14:textId="77777777" w:rsidR="0001644D" w:rsidRPr="00623B9F" w:rsidRDefault="0001644D" w:rsidP="00203623">
            <w:pPr>
              <w:pStyle w:val="Odsekzoznamu"/>
              <w:keepNext/>
              <w:numPr>
                <w:ilvl w:val="0"/>
                <w:numId w:val="32"/>
              </w:numPr>
              <w:spacing w:before="120" w:after="120"/>
              <w:ind w:left="714" w:hanging="357"/>
              <w:contextualSpacing w:val="0"/>
              <w:rPr>
                <w:rFonts w:ascii="Arial Narrow" w:hAnsi="Arial Narrow" w:cs="Arial Narrow"/>
                <w:b/>
                <w:bCs/>
                <w:sz w:val="28"/>
                <w:szCs w:val="28"/>
              </w:rPr>
            </w:pPr>
            <w:r w:rsidRPr="00623B9F">
              <w:rPr>
                <w:rFonts w:ascii="Arial Narrow" w:hAnsi="Arial Narrow"/>
                <w:b/>
                <w:sz w:val="32"/>
                <w:szCs w:val="32"/>
              </w:rPr>
              <w:br w:type="column"/>
            </w:r>
            <w:r w:rsidRPr="00623B9F">
              <w:rPr>
                <w:rFonts w:ascii="Arial Narrow" w:hAnsi="Arial Narrow" w:cs="Arial Narrow"/>
                <w:b/>
                <w:bCs/>
                <w:sz w:val="28"/>
                <w:szCs w:val="28"/>
              </w:rPr>
              <w:t>IDENTIFIKÁCIA SYNERGICKÝCH Ú</w:t>
            </w:r>
            <w:r w:rsidR="00006838" w:rsidRPr="00623B9F">
              <w:rPr>
                <w:rFonts w:ascii="Arial Narrow" w:hAnsi="Arial Narrow" w:cs="Arial Narrow"/>
                <w:b/>
                <w:bCs/>
                <w:sz w:val="28"/>
                <w:szCs w:val="28"/>
              </w:rPr>
              <w:t>ČINKOV</w:t>
            </w:r>
            <w:r w:rsidR="00E76C17" w:rsidRPr="00623B9F">
              <w:rPr>
                <w:rFonts w:ascii="Arial Narrow" w:hAnsi="Arial Narrow" w:cs="Arial Narrow"/>
                <w:b/>
                <w:bCs/>
                <w:sz w:val="28"/>
                <w:szCs w:val="28"/>
              </w:rPr>
              <w:t xml:space="preserve"> </w:t>
            </w:r>
          </w:p>
        </w:tc>
      </w:tr>
      <w:tr w:rsidR="0001644D" w:rsidRPr="00623B9F" w14:paraId="42D24214" w14:textId="77777777" w:rsidTr="00985753">
        <w:trPr>
          <w:trHeight w:val="336"/>
          <w:jc w:val="center"/>
        </w:trPr>
        <w:tc>
          <w:tcPr>
            <w:tcW w:w="10416" w:type="dxa"/>
            <w:gridSpan w:val="4"/>
            <w:vAlign w:val="center"/>
          </w:tcPr>
          <w:p w14:paraId="6AB1D1E1" w14:textId="503CB607" w:rsidR="00623B9F" w:rsidRDefault="001A1F5C" w:rsidP="00272FB9">
            <w:pPr>
              <w:spacing w:after="120"/>
              <w:rPr>
                <w:rFonts w:ascii="Arial Narrow" w:hAnsi="Arial Narrow"/>
                <w:color w:val="000000" w:themeColor="text1"/>
              </w:rPr>
            </w:pPr>
            <w:r>
              <w:rPr>
                <w:rFonts w:ascii="Arial Narrow" w:hAnsi="Arial Narrow"/>
                <w:color w:val="000000" w:themeColor="text1"/>
              </w:rPr>
              <w:t>R</w:t>
            </w:r>
            <w:r w:rsidR="00623B9F" w:rsidRPr="00623B9F">
              <w:rPr>
                <w:rFonts w:ascii="Arial Narrow" w:hAnsi="Arial Narrow"/>
                <w:color w:val="000000" w:themeColor="text1"/>
              </w:rPr>
              <w:t xml:space="preserve">eferenciou koordinačného mechanizmu pre túto výzvu je schválený reformný zámer </w:t>
            </w:r>
            <w:r>
              <w:rPr>
                <w:rFonts w:ascii="Arial Narrow" w:hAnsi="Arial Narrow"/>
                <w:color w:val="000000" w:themeColor="text1"/>
              </w:rPr>
              <w:t>č. 78 „</w:t>
            </w:r>
            <w:r w:rsidRPr="001A1F5C">
              <w:rPr>
                <w:rFonts w:ascii="Arial Narrow" w:hAnsi="Arial Narrow"/>
                <w:color w:val="000000" w:themeColor="text1"/>
              </w:rPr>
              <w:t>Koncepčné budovanie</w:t>
            </w:r>
            <w:r>
              <w:rPr>
                <w:rFonts w:ascii="Arial Narrow" w:hAnsi="Arial Narrow"/>
                <w:color w:val="000000" w:themeColor="text1"/>
              </w:rPr>
              <w:t xml:space="preserve"> </w:t>
            </w:r>
            <w:r w:rsidRPr="001A1F5C">
              <w:rPr>
                <w:rFonts w:ascii="Arial Narrow" w:hAnsi="Arial Narrow"/>
                <w:color w:val="000000" w:themeColor="text1"/>
              </w:rPr>
              <w:t>digitálnej a inovatívnej VS</w:t>
            </w:r>
            <w:r w:rsidR="00623B9F" w:rsidRPr="00623B9F">
              <w:rPr>
                <w:rFonts w:ascii="Arial Narrow" w:hAnsi="Arial Narrow"/>
                <w:color w:val="000000" w:themeColor="text1"/>
              </w:rPr>
              <w:t xml:space="preserve">“. </w:t>
            </w:r>
          </w:p>
          <w:p w14:paraId="42CD9069" w14:textId="77777777" w:rsidR="00623B9F" w:rsidRPr="00623B9F" w:rsidRDefault="00623B9F" w:rsidP="00623B9F">
            <w:pPr>
              <w:rPr>
                <w:rFonts w:ascii="Arial Narrow" w:hAnsi="Arial Narrow"/>
                <w:color w:val="000000" w:themeColor="text1"/>
              </w:rPr>
            </w:pPr>
            <w:r w:rsidRPr="00623B9F">
              <w:rPr>
                <w:rFonts w:ascii="Arial Narrow" w:hAnsi="Arial Narrow"/>
                <w:color w:val="000000" w:themeColor="text1"/>
                <w:u w:val="single"/>
              </w:rPr>
              <w:t>Operačný program</w:t>
            </w:r>
            <w:r w:rsidRPr="00623B9F">
              <w:rPr>
                <w:rFonts w:ascii="Arial Narrow" w:hAnsi="Arial Narrow"/>
                <w:color w:val="000000" w:themeColor="text1"/>
              </w:rPr>
              <w:t xml:space="preserve">:     </w:t>
            </w:r>
            <w:r w:rsidRPr="00F26DC5">
              <w:rPr>
                <w:rFonts w:ascii="Arial Narrow" w:hAnsi="Arial Narrow"/>
                <w:b/>
                <w:color w:val="000000" w:themeColor="text1"/>
              </w:rPr>
              <w:t>Integrovaná infraštruktúra</w:t>
            </w:r>
          </w:p>
          <w:p w14:paraId="6329E6A8" w14:textId="77777777" w:rsidR="00623B9F" w:rsidRPr="00623B9F" w:rsidRDefault="00623B9F" w:rsidP="00623B9F">
            <w:pPr>
              <w:rPr>
                <w:rFonts w:ascii="Arial Narrow" w:hAnsi="Arial Narrow"/>
                <w:color w:val="000000" w:themeColor="text1"/>
              </w:rPr>
            </w:pPr>
            <w:r w:rsidRPr="00623B9F">
              <w:rPr>
                <w:rFonts w:ascii="Arial Narrow" w:hAnsi="Arial Narrow"/>
                <w:color w:val="000000" w:themeColor="text1"/>
                <w:u w:val="single"/>
              </w:rPr>
              <w:t>Špecifický cieľ:</w:t>
            </w:r>
            <w:r w:rsidRPr="00623B9F">
              <w:rPr>
                <w:rFonts w:ascii="Arial Narrow" w:hAnsi="Arial Narrow"/>
                <w:color w:val="000000" w:themeColor="text1"/>
              </w:rPr>
              <w:t xml:space="preserve">            7.3 Zvýšenie kvality, štandardu a dostupnosti eGovernment služieb pre podnikateľov</w:t>
            </w:r>
          </w:p>
          <w:p w14:paraId="5982A50E" w14:textId="39DD0FB0" w:rsidR="00623B9F" w:rsidRDefault="00623B9F" w:rsidP="00623B9F">
            <w:pPr>
              <w:rPr>
                <w:rFonts w:ascii="Arial Narrow" w:hAnsi="Arial Narrow"/>
                <w:color w:val="000000" w:themeColor="text1"/>
              </w:rPr>
            </w:pPr>
            <w:r w:rsidRPr="00623B9F">
              <w:rPr>
                <w:rFonts w:ascii="Arial Narrow" w:hAnsi="Arial Narrow"/>
                <w:color w:val="000000" w:themeColor="text1"/>
              </w:rPr>
              <w:t xml:space="preserve">                                    7.4 Zvýšenie kvality, štandardu a dostupnosti eGovernment služieb pre občanov</w:t>
            </w:r>
          </w:p>
          <w:p w14:paraId="0402E4C1" w14:textId="1555D9E2" w:rsidR="00623B9F" w:rsidRPr="00623B9F" w:rsidRDefault="00623B9F" w:rsidP="00443B5B">
            <w:pPr>
              <w:rPr>
                <w:rFonts w:ascii="Arial Narrow" w:hAnsi="Arial Narrow"/>
                <w:color w:val="000000" w:themeColor="text1"/>
              </w:rPr>
            </w:pPr>
            <w:r w:rsidRPr="00623B9F">
              <w:rPr>
                <w:rFonts w:ascii="Arial Narrow" w:hAnsi="Arial Narrow"/>
                <w:color w:val="000000" w:themeColor="text1"/>
                <w:u w:val="single"/>
              </w:rPr>
              <w:lastRenderedPageBreak/>
              <w:t xml:space="preserve">Názov </w:t>
            </w:r>
            <w:r w:rsidR="00793CA9">
              <w:rPr>
                <w:rFonts w:ascii="Arial Narrow" w:hAnsi="Arial Narrow"/>
                <w:color w:val="000000" w:themeColor="text1"/>
                <w:u w:val="single"/>
              </w:rPr>
              <w:t>výzvy</w:t>
            </w:r>
            <w:r w:rsidRPr="00623B9F">
              <w:rPr>
                <w:rFonts w:ascii="Arial Narrow" w:hAnsi="Arial Narrow"/>
                <w:color w:val="000000" w:themeColor="text1"/>
                <w:u w:val="single"/>
              </w:rPr>
              <w:t>:</w:t>
            </w:r>
            <w:r w:rsidRPr="00623B9F">
              <w:rPr>
                <w:rFonts w:ascii="Arial Narrow" w:hAnsi="Arial Narrow"/>
                <w:color w:val="000000" w:themeColor="text1"/>
              </w:rPr>
              <w:t xml:space="preserve">           </w:t>
            </w:r>
            <w:r w:rsidR="00793CA9">
              <w:rPr>
                <w:rFonts w:ascii="Arial Narrow" w:hAnsi="Arial Narrow"/>
                <w:color w:val="000000" w:themeColor="text1"/>
              </w:rPr>
              <w:t xml:space="preserve">   </w:t>
            </w:r>
            <w:r w:rsidR="00443B5B">
              <w:rPr>
                <w:rFonts w:ascii="Arial Narrow" w:hAnsi="Arial Narrow"/>
                <w:color w:val="000000" w:themeColor="text1"/>
              </w:rPr>
              <w:t xml:space="preserve"> </w:t>
            </w:r>
            <w:r w:rsidR="00443B5B" w:rsidRPr="00443B5B">
              <w:rPr>
                <w:rFonts w:ascii="Arial Narrow" w:hAnsi="Arial Narrow"/>
                <w:b/>
                <w:color w:val="000000" w:themeColor="text1"/>
              </w:rPr>
              <w:t>Malé zlepšenia eG</w:t>
            </w:r>
            <w:r w:rsidR="00443B5B">
              <w:rPr>
                <w:rFonts w:ascii="Arial Narrow" w:hAnsi="Arial Narrow"/>
                <w:b/>
                <w:color w:val="000000" w:themeColor="text1"/>
              </w:rPr>
              <w:t>ov</w:t>
            </w:r>
            <w:r w:rsidR="00443B5B" w:rsidRPr="00443B5B">
              <w:rPr>
                <w:rFonts w:ascii="Arial Narrow" w:hAnsi="Arial Narrow"/>
                <w:b/>
                <w:color w:val="000000" w:themeColor="text1"/>
              </w:rPr>
              <w:t xml:space="preserve"> služieb</w:t>
            </w:r>
            <w:r w:rsidRPr="00623B9F" w:rsidDel="004C05C9">
              <w:rPr>
                <w:rFonts w:ascii="Arial Narrow" w:hAnsi="Arial Narrow"/>
                <w:color w:val="000000" w:themeColor="text1"/>
              </w:rPr>
              <w:t xml:space="preserve"> </w:t>
            </w:r>
          </w:p>
          <w:p w14:paraId="7E0E6B58" w14:textId="77777777" w:rsidR="00623B9F" w:rsidRPr="00623B9F" w:rsidRDefault="00623B9F" w:rsidP="001A1F5C">
            <w:pPr>
              <w:spacing w:after="120"/>
              <w:rPr>
                <w:rFonts w:ascii="Arial Narrow" w:hAnsi="Arial Narrow"/>
                <w:color w:val="000000" w:themeColor="text1"/>
              </w:rPr>
            </w:pPr>
            <w:r w:rsidRPr="00623B9F">
              <w:rPr>
                <w:rFonts w:ascii="Arial Narrow" w:hAnsi="Arial Narrow"/>
                <w:color w:val="000000" w:themeColor="text1"/>
              </w:rPr>
              <w:t>a</w:t>
            </w:r>
          </w:p>
          <w:p w14:paraId="0A3907C2" w14:textId="77777777" w:rsidR="00623B9F" w:rsidRPr="00623B9F" w:rsidRDefault="00623B9F" w:rsidP="00623B9F">
            <w:pPr>
              <w:rPr>
                <w:rFonts w:ascii="Arial Narrow" w:hAnsi="Arial Narrow"/>
                <w:color w:val="000000" w:themeColor="text1"/>
              </w:rPr>
            </w:pPr>
            <w:r w:rsidRPr="00623B9F">
              <w:rPr>
                <w:rFonts w:ascii="Arial Narrow" w:hAnsi="Arial Narrow"/>
                <w:color w:val="000000" w:themeColor="text1"/>
                <w:u w:val="single"/>
              </w:rPr>
              <w:t>Operačný program:</w:t>
            </w:r>
            <w:r w:rsidRPr="00623B9F">
              <w:rPr>
                <w:rFonts w:ascii="Arial Narrow" w:hAnsi="Arial Narrow"/>
                <w:color w:val="000000" w:themeColor="text1"/>
              </w:rPr>
              <w:t xml:space="preserve">      </w:t>
            </w:r>
            <w:r w:rsidRPr="00F26DC5">
              <w:rPr>
                <w:rFonts w:ascii="Arial Narrow" w:hAnsi="Arial Narrow"/>
                <w:b/>
                <w:color w:val="000000" w:themeColor="text1"/>
              </w:rPr>
              <w:t>Efektívna verejná správa</w:t>
            </w:r>
          </w:p>
          <w:p w14:paraId="48EB4976" w14:textId="77777777" w:rsidR="00623B9F" w:rsidRPr="00623B9F" w:rsidRDefault="00623B9F" w:rsidP="00623B9F">
            <w:pPr>
              <w:rPr>
                <w:rFonts w:ascii="Arial Narrow" w:hAnsi="Arial Narrow"/>
                <w:color w:val="000000" w:themeColor="text1"/>
              </w:rPr>
            </w:pPr>
            <w:r w:rsidRPr="00623B9F">
              <w:rPr>
                <w:rFonts w:ascii="Arial Narrow" w:hAnsi="Arial Narrow"/>
                <w:color w:val="000000" w:themeColor="text1"/>
                <w:u w:val="single"/>
              </w:rPr>
              <w:t>Špecifický cieľ:</w:t>
            </w:r>
            <w:r w:rsidRPr="00623B9F">
              <w:rPr>
                <w:rFonts w:ascii="Arial Narrow" w:hAnsi="Arial Narrow"/>
                <w:color w:val="000000" w:themeColor="text1"/>
              </w:rPr>
              <w:t xml:space="preserve">             </w:t>
            </w:r>
            <w:r w:rsidRPr="006A4F7D">
              <w:rPr>
                <w:rFonts w:ascii="Arial Narrow" w:hAnsi="Arial Narrow"/>
                <w:color w:val="000000" w:themeColor="text1"/>
              </w:rPr>
              <w:t>1.1 Skvalitnené systémy a optimalizované procesy VS</w:t>
            </w:r>
            <w:r w:rsidRPr="00623B9F" w:rsidDel="004C05C9">
              <w:rPr>
                <w:rFonts w:ascii="Arial Narrow" w:hAnsi="Arial Narrow"/>
                <w:color w:val="000000" w:themeColor="text1"/>
              </w:rPr>
              <w:t xml:space="preserve"> </w:t>
            </w:r>
          </w:p>
          <w:p w14:paraId="5E1B527B" w14:textId="77777777" w:rsidR="00443B5B" w:rsidRPr="00623B9F" w:rsidRDefault="00F26DC5" w:rsidP="00443B5B">
            <w:pPr>
              <w:spacing w:after="120"/>
              <w:rPr>
                <w:rFonts w:ascii="Arial Narrow" w:hAnsi="Arial Narrow"/>
                <w:color w:val="000000" w:themeColor="text1"/>
              </w:rPr>
            </w:pPr>
            <w:r w:rsidRPr="00F26DC5">
              <w:rPr>
                <w:rFonts w:ascii="Arial Narrow" w:hAnsi="Arial Narrow"/>
                <w:color w:val="000000" w:themeColor="text1"/>
                <w:u w:val="single"/>
              </w:rPr>
              <w:t xml:space="preserve">Názov </w:t>
            </w:r>
            <w:r w:rsidR="00793CA9">
              <w:rPr>
                <w:rFonts w:ascii="Arial Narrow" w:hAnsi="Arial Narrow"/>
                <w:color w:val="000000" w:themeColor="text1"/>
                <w:u w:val="single"/>
              </w:rPr>
              <w:t>výzvy</w:t>
            </w:r>
            <w:r w:rsidRPr="00F26DC5">
              <w:rPr>
                <w:rFonts w:ascii="Arial Narrow" w:hAnsi="Arial Narrow"/>
                <w:color w:val="000000" w:themeColor="text1"/>
              </w:rPr>
              <w:t xml:space="preserve">:            </w:t>
            </w:r>
            <w:r w:rsidR="00793CA9">
              <w:rPr>
                <w:rFonts w:ascii="Arial Narrow" w:hAnsi="Arial Narrow"/>
                <w:color w:val="000000" w:themeColor="text1"/>
              </w:rPr>
              <w:t xml:space="preserve">  </w:t>
            </w:r>
            <w:r w:rsidR="00517D1D">
              <w:rPr>
                <w:rFonts w:ascii="Arial Narrow" w:hAnsi="Arial Narrow"/>
                <w:color w:val="000000" w:themeColor="text1"/>
              </w:rPr>
              <w:t xml:space="preserve"> </w:t>
            </w:r>
            <w:r w:rsidR="00793CA9">
              <w:rPr>
                <w:rFonts w:ascii="Arial Narrow" w:hAnsi="Arial Narrow"/>
                <w:color w:val="000000" w:themeColor="text1"/>
              </w:rPr>
              <w:t xml:space="preserve"> </w:t>
            </w:r>
            <w:r w:rsidR="00443B5B" w:rsidRPr="001A1F5C">
              <w:rPr>
                <w:rFonts w:ascii="Arial Narrow" w:hAnsi="Arial Narrow"/>
                <w:b/>
                <w:color w:val="000000" w:themeColor="text1"/>
              </w:rPr>
              <w:t>Laboratórium lepších služieb</w:t>
            </w:r>
          </w:p>
          <w:p w14:paraId="616AA85B" w14:textId="77777777" w:rsidR="00443B5B" w:rsidRPr="00623B9F" w:rsidRDefault="00443B5B" w:rsidP="00443B5B">
            <w:pPr>
              <w:spacing w:after="120"/>
              <w:rPr>
                <w:rFonts w:ascii="Arial Narrow" w:hAnsi="Arial Narrow"/>
                <w:b/>
                <w:bCs/>
                <w:color w:val="000000" w:themeColor="text1"/>
                <w:u w:val="single"/>
              </w:rPr>
            </w:pPr>
            <w:r w:rsidRPr="00623B9F">
              <w:rPr>
                <w:rFonts w:ascii="Arial Narrow" w:hAnsi="Arial Narrow"/>
                <w:b/>
                <w:bCs/>
                <w:color w:val="000000" w:themeColor="text1"/>
                <w:u w:val="single"/>
              </w:rPr>
              <w:t>Časové zosúladenie termínov vyhlásených výziev:</w:t>
            </w:r>
          </w:p>
          <w:p w14:paraId="53C9953B" w14:textId="6F6872A3" w:rsidR="00443B5B" w:rsidRPr="00623B9F" w:rsidRDefault="00443B5B" w:rsidP="00443B5B">
            <w:pPr>
              <w:rPr>
                <w:rFonts w:ascii="Arial Narrow" w:hAnsi="Arial Narrow"/>
                <w:bCs/>
                <w:color w:val="000000" w:themeColor="text1"/>
              </w:rPr>
            </w:pPr>
            <w:r w:rsidRPr="00623B9F">
              <w:rPr>
                <w:rFonts w:ascii="Arial Narrow" w:hAnsi="Arial Narrow"/>
                <w:bCs/>
                <w:color w:val="000000" w:themeColor="text1"/>
              </w:rPr>
              <w:t xml:space="preserve">OPII </w:t>
            </w:r>
            <w:r>
              <w:rPr>
                <w:rFonts w:ascii="Arial Narrow" w:hAnsi="Arial Narrow"/>
                <w:bCs/>
                <w:color w:val="000000" w:themeColor="text1"/>
              </w:rPr>
              <w:t xml:space="preserve">- </w:t>
            </w:r>
            <w:r w:rsidRPr="001A1F5C">
              <w:rPr>
                <w:rFonts w:ascii="Arial Narrow" w:hAnsi="Arial Narrow"/>
                <w:b/>
                <w:color w:val="000000" w:themeColor="text1"/>
              </w:rPr>
              <w:t xml:space="preserve">Malé zlepšenia eGov služieb – </w:t>
            </w:r>
            <w:r w:rsidR="00CF3314">
              <w:rPr>
                <w:rFonts w:ascii="Arial Narrow" w:hAnsi="Arial Narrow"/>
                <w:b/>
                <w:color w:val="000000" w:themeColor="text1"/>
              </w:rPr>
              <w:t>august</w:t>
            </w:r>
            <w:r w:rsidRPr="001A1F5C">
              <w:rPr>
                <w:rFonts w:ascii="Arial Narrow" w:hAnsi="Arial Narrow"/>
                <w:b/>
                <w:color w:val="000000" w:themeColor="text1"/>
              </w:rPr>
              <w:t xml:space="preserve"> 2021</w:t>
            </w:r>
          </w:p>
          <w:p w14:paraId="776EE108" w14:textId="77777777" w:rsidR="00443B5B" w:rsidRPr="00623B9F" w:rsidRDefault="00443B5B" w:rsidP="00443B5B">
            <w:pPr>
              <w:rPr>
                <w:rFonts w:ascii="Arial Narrow" w:hAnsi="Arial Narrow"/>
                <w:color w:val="000000" w:themeColor="text1"/>
              </w:rPr>
            </w:pPr>
            <w:r w:rsidRPr="00623B9F">
              <w:rPr>
                <w:rFonts w:ascii="Arial Narrow" w:hAnsi="Arial Narrow"/>
                <w:color w:val="000000" w:themeColor="text1"/>
              </w:rPr>
              <w:t>a</w:t>
            </w:r>
          </w:p>
          <w:p w14:paraId="73BBDF9F" w14:textId="77777777" w:rsidR="00443B5B" w:rsidRPr="001A1F5C" w:rsidRDefault="00443B5B" w:rsidP="00443B5B">
            <w:pPr>
              <w:rPr>
                <w:rFonts w:ascii="Arial Narrow" w:hAnsi="Arial Narrow"/>
                <w:b/>
                <w:color w:val="000000" w:themeColor="text1"/>
              </w:rPr>
            </w:pPr>
            <w:r w:rsidRPr="00623B9F">
              <w:rPr>
                <w:rFonts w:ascii="Arial Narrow" w:hAnsi="Arial Narrow"/>
                <w:color w:val="000000" w:themeColor="text1"/>
              </w:rPr>
              <w:t xml:space="preserve">OP EVS  - </w:t>
            </w:r>
            <w:r w:rsidRPr="00623B9F">
              <w:rPr>
                <w:rFonts w:ascii="Arial Narrow" w:hAnsi="Arial Narrow"/>
                <w:b/>
                <w:color w:val="000000" w:themeColor="text1"/>
              </w:rPr>
              <w:t xml:space="preserve"> </w:t>
            </w:r>
            <w:r w:rsidRPr="001A1F5C">
              <w:rPr>
                <w:rFonts w:ascii="Arial Narrow" w:hAnsi="Arial Narrow"/>
                <w:b/>
                <w:color w:val="000000" w:themeColor="text1"/>
              </w:rPr>
              <w:t>Laboratórium lepších služieb – júl 2021</w:t>
            </w:r>
          </w:p>
          <w:p w14:paraId="097ED060" w14:textId="77777777" w:rsidR="00443B5B" w:rsidRDefault="00443B5B" w:rsidP="00443B5B">
            <w:pPr>
              <w:rPr>
                <w:rFonts w:ascii="Arial Narrow" w:hAnsi="Arial Narrow"/>
                <w:b/>
                <w:bCs/>
                <w:color w:val="000000" w:themeColor="text1"/>
                <w:u w:val="single"/>
              </w:rPr>
            </w:pPr>
          </w:p>
          <w:p w14:paraId="610C9EDB" w14:textId="77777777" w:rsidR="00443B5B" w:rsidRPr="00623B9F" w:rsidRDefault="00443B5B" w:rsidP="00443B5B">
            <w:pPr>
              <w:spacing w:after="120"/>
              <w:rPr>
                <w:rFonts w:ascii="Arial Narrow" w:hAnsi="Arial Narrow"/>
                <w:b/>
                <w:bCs/>
                <w:color w:val="000000" w:themeColor="text1"/>
                <w:u w:val="single"/>
              </w:rPr>
            </w:pPr>
            <w:r w:rsidRPr="00623B9F">
              <w:rPr>
                <w:rFonts w:ascii="Arial Narrow" w:hAnsi="Arial Narrow"/>
                <w:b/>
                <w:bCs/>
                <w:color w:val="000000" w:themeColor="text1"/>
                <w:u w:val="single"/>
              </w:rPr>
              <w:t>Posúdenie synergií aktivít výziev:</w:t>
            </w:r>
          </w:p>
          <w:p w14:paraId="3C37294D" w14:textId="77777777" w:rsidR="00443B5B" w:rsidRPr="00623B9F" w:rsidRDefault="00443B5B" w:rsidP="00443B5B">
            <w:pPr>
              <w:spacing w:after="120"/>
              <w:rPr>
                <w:rFonts w:ascii="Arial Narrow" w:hAnsi="Arial Narrow"/>
                <w:color w:val="000000" w:themeColor="text1"/>
              </w:rPr>
            </w:pPr>
            <w:r w:rsidRPr="00623B9F">
              <w:rPr>
                <w:rFonts w:ascii="Arial Narrow" w:hAnsi="Arial Narrow"/>
                <w:color w:val="000000" w:themeColor="text1"/>
              </w:rPr>
              <w:t xml:space="preserve">OPII </w:t>
            </w:r>
            <w:r w:rsidRPr="00623B9F">
              <w:rPr>
                <w:rFonts w:ascii="Arial Narrow" w:hAnsi="Arial Narrow"/>
                <w:b/>
                <w:color w:val="000000" w:themeColor="text1"/>
              </w:rPr>
              <w:t>Malé zlepšenia eGov služieb</w:t>
            </w:r>
            <w:r w:rsidRPr="00623B9F" w:rsidDel="004C05C9">
              <w:rPr>
                <w:rFonts w:ascii="Arial Narrow" w:hAnsi="Arial Narrow"/>
                <w:color w:val="000000" w:themeColor="text1"/>
              </w:rPr>
              <w:t xml:space="preserve"> </w:t>
            </w:r>
          </w:p>
          <w:p w14:paraId="2B383E79" w14:textId="77777777" w:rsidR="00443B5B" w:rsidRPr="00623B9F" w:rsidRDefault="00443B5B" w:rsidP="00443B5B">
            <w:pPr>
              <w:rPr>
                <w:rFonts w:ascii="Arial Narrow" w:hAnsi="Arial Narrow"/>
                <w:color w:val="000000" w:themeColor="text1"/>
              </w:rPr>
            </w:pPr>
            <w:r w:rsidRPr="00623B9F">
              <w:rPr>
                <w:rFonts w:ascii="Arial Narrow" w:hAnsi="Arial Narrow"/>
                <w:color w:val="000000" w:themeColor="text1"/>
                <w:u w:val="single"/>
              </w:rPr>
              <w:t>Aktivita:</w:t>
            </w:r>
            <w:r w:rsidRPr="00623B9F">
              <w:rPr>
                <w:rFonts w:ascii="Arial Narrow" w:hAnsi="Arial Narrow"/>
                <w:color w:val="000000" w:themeColor="text1"/>
              </w:rPr>
              <w:t xml:space="preserve">  </w:t>
            </w:r>
          </w:p>
          <w:p w14:paraId="27C17715" w14:textId="77777777" w:rsidR="00443B5B" w:rsidRPr="00623B9F" w:rsidRDefault="00443B5B" w:rsidP="00443B5B">
            <w:pPr>
              <w:rPr>
                <w:rFonts w:ascii="Arial Narrow" w:hAnsi="Arial Narrow"/>
                <w:color w:val="000000" w:themeColor="text1"/>
              </w:rPr>
            </w:pPr>
            <w:r w:rsidRPr="00623B9F">
              <w:rPr>
                <w:rFonts w:ascii="Arial Narrow" w:hAnsi="Arial Narrow"/>
                <w:color w:val="000000" w:themeColor="text1"/>
              </w:rPr>
              <w:t>Kompozícia elektronických služieb do zjednodušených životných situácií,</w:t>
            </w:r>
            <w:r w:rsidRPr="00623B9F" w:rsidDel="004C05C9">
              <w:rPr>
                <w:rFonts w:ascii="Arial Narrow" w:hAnsi="Arial Narrow"/>
                <w:color w:val="000000" w:themeColor="text1"/>
              </w:rPr>
              <w:t xml:space="preserve"> </w:t>
            </w:r>
          </w:p>
          <w:p w14:paraId="44023346" w14:textId="77777777" w:rsidR="00443B5B" w:rsidRPr="00623B9F" w:rsidRDefault="00443B5B" w:rsidP="00443B5B">
            <w:pPr>
              <w:rPr>
                <w:rFonts w:ascii="Arial Narrow" w:hAnsi="Arial Narrow"/>
                <w:color w:val="000000" w:themeColor="text1"/>
              </w:rPr>
            </w:pPr>
            <w:r w:rsidRPr="00623B9F">
              <w:rPr>
                <w:rFonts w:ascii="Arial Narrow" w:hAnsi="Arial Narrow"/>
                <w:color w:val="000000" w:themeColor="text1"/>
              </w:rPr>
              <w:t>Zavedenie inovatívnych elektronických služieb VS pre občanov a podnikateľov,</w:t>
            </w:r>
          </w:p>
          <w:p w14:paraId="2375EBAF" w14:textId="77777777" w:rsidR="00443B5B" w:rsidRPr="00623B9F" w:rsidRDefault="00443B5B" w:rsidP="00443B5B">
            <w:pPr>
              <w:rPr>
                <w:rFonts w:ascii="Arial Narrow" w:hAnsi="Arial Narrow"/>
                <w:color w:val="000000" w:themeColor="text1"/>
              </w:rPr>
            </w:pPr>
            <w:r w:rsidRPr="00623B9F">
              <w:rPr>
                <w:rFonts w:ascii="Arial Narrow" w:hAnsi="Arial Narrow"/>
                <w:color w:val="000000" w:themeColor="text1"/>
              </w:rPr>
              <w:t>Zavedenie služieb a aplikácií pre mobilný government,</w:t>
            </w:r>
          </w:p>
          <w:p w14:paraId="7DDF5796" w14:textId="77777777" w:rsidR="00443B5B" w:rsidRDefault="00443B5B" w:rsidP="00443B5B">
            <w:pPr>
              <w:rPr>
                <w:rFonts w:ascii="Arial Narrow" w:hAnsi="Arial Narrow"/>
                <w:color w:val="000000" w:themeColor="text1"/>
              </w:rPr>
            </w:pPr>
            <w:r>
              <w:rPr>
                <w:rFonts w:ascii="Arial Narrow" w:hAnsi="Arial Narrow"/>
                <w:color w:val="000000" w:themeColor="text1"/>
              </w:rPr>
              <w:t>a</w:t>
            </w:r>
          </w:p>
          <w:p w14:paraId="7C300C7A" w14:textId="77777777" w:rsidR="00443B5B" w:rsidRPr="00623B9F" w:rsidRDefault="00443B5B" w:rsidP="00443B5B">
            <w:pPr>
              <w:spacing w:after="120"/>
              <w:rPr>
                <w:rFonts w:ascii="Arial Narrow" w:hAnsi="Arial Narrow"/>
                <w:color w:val="000000" w:themeColor="text1"/>
              </w:rPr>
            </w:pPr>
            <w:r w:rsidRPr="00623B9F">
              <w:rPr>
                <w:rFonts w:ascii="Arial Narrow" w:hAnsi="Arial Narrow"/>
                <w:color w:val="000000" w:themeColor="text1"/>
              </w:rPr>
              <w:t xml:space="preserve">OP EVS </w:t>
            </w:r>
            <w:r w:rsidRPr="001A1F5C">
              <w:rPr>
                <w:rFonts w:ascii="Arial Narrow" w:hAnsi="Arial Narrow"/>
                <w:b/>
                <w:color w:val="000000" w:themeColor="text1"/>
              </w:rPr>
              <w:t xml:space="preserve">Laboratórium lepších služieb </w:t>
            </w:r>
          </w:p>
          <w:p w14:paraId="5A5B8F3E" w14:textId="77777777" w:rsidR="00443B5B" w:rsidRPr="00623B9F" w:rsidRDefault="00443B5B" w:rsidP="00443B5B">
            <w:pPr>
              <w:rPr>
                <w:rFonts w:ascii="Arial Narrow" w:hAnsi="Arial Narrow"/>
                <w:color w:val="000000" w:themeColor="text1"/>
              </w:rPr>
            </w:pPr>
            <w:r w:rsidRPr="00623B9F">
              <w:rPr>
                <w:rFonts w:ascii="Arial Narrow" w:hAnsi="Arial Narrow"/>
                <w:color w:val="000000" w:themeColor="text1"/>
                <w:u w:val="single"/>
              </w:rPr>
              <w:t>Aktivita:</w:t>
            </w:r>
            <w:r w:rsidRPr="00623B9F">
              <w:rPr>
                <w:rFonts w:ascii="Arial Narrow" w:hAnsi="Arial Narrow"/>
                <w:color w:val="000000" w:themeColor="text1"/>
              </w:rPr>
              <w:t xml:space="preserve"> </w:t>
            </w:r>
          </w:p>
          <w:p w14:paraId="05931F29" w14:textId="77777777" w:rsidR="00443B5B" w:rsidRPr="001A1F5C" w:rsidRDefault="00443B5B" w:rsidP="00443B5B">
            <w:pPr>
              <w:rPr>
                <w:rFonts w:ascii="Arial Narrow" w:hAnsi="Arial Narrow"/>
                <w:color w:val="000000" w:themeColor="text1"/>
              </w:rPr>
            </w:pPr>
            <w:r w:rsidRPr="001A1F5C">
              <w:rPr>
                <w:rFonts w:ascii="Arial Narrow" w:hAnsi="Arial Narrow"/>
                <w:color w:val="000000" w:themeColor="text1"/>
              </w:rPr>
              <w:t xml:space="preserve">Zvýšenie inovačnej kapacity verejnej správy, zlepšenie digitálnych služieb a podpora rastu digitálneho hospodárstva. </w:t>
            </w:r>
          </w:p>
          <w:p w14:paraId="781F0F01" w14:textId="77777777" w:rsidR="00443B5B" w:rsidRPr="001A1F5C" w:rsidRDefault="00443B5B" w:rsidP="00443B5B">
            <w:pPr>
              <w:rPr>
                <w:rFonts w:ascii="Arial Narrow" w:hAnsi="Arial Narrow"/>
                <w:color w:val="000000" w:themeColor="text1"/>
              </w:rPr>
            </w:pPr>
            <w:r w:rsidRPr="001A1F5C">
              <w:rPr>
                <w:rFonts w:ascii="Arial Narrow" w:hAnsi="Arial Narrow"/>
                <w:color w:val="000000" w:themeColor="text1"/>
              </w:rPr>
              <w:t>Koncepčný návrh a manažment digitálnych politík,</w:t>
            </w:r>
          </w:p>
          <w:p w14:paraId="5A8F9285" w14:textId="77777777" w:rsidR="00443B5B" w:rsidRPr="001A1F5C" w:rsidRDefault="00443B5B" w:rsidP="00443B5B">
            <w:pPr>
              <w:rPr>
                <w:rFonts w:ascii="Arial Narrow" w:hAnsi="Arial Narrow"/>
                <w:color w:val="000000" w:themeColor="text1"/>
              </w:rPr>
            </w:pPr>
            <w:r w:rsidRPr="001A1F5C">
              <w:rPr>
                <w:rFonts w:ascii="Arial Narrow" w:hAnsi="Arial Narrow"/>
                <w:color w:val="000000" w:themeColor="text1"/>
              </w:rPr>
              <w:t>Testovanie digitálnych technológií vo verejnej správe,</w:t>
            </w:r>
          </w:p>
          <w:p w14:paraId="50F4ED94" w14:textId="77777777" w:rsidR="00443B5B" w:rsidRPr="001A1F5C" w:rsidRDefault="00443B5B" w:rsidP="00443B5B">
            <w:pPr>
              <w:rPr>
                <w:rFonts w:ascii="Arial Narrow" w:hAnsi="Arial Narrow"/>
                <w:color w:val="000000" w:themeColor="text1"/>
              </w:rPr>
            </w:pPr>
            <w:r w:rsidRPr="001A1F5C">
              <w:rPr>
                <w:rFonts w:ascii="Arial Narrow" w:hAnsi="Arial Narrow"/>
                <w:color w:val="000000" w:themeColor="text1"/>
              </w:rPr>
              <w:t>Prenos a výmena najlepších skúseností,</w:t>
            </w:r>
          </w:p>
          <w:p w14:paraId="5F4B2ADE" w14:textId="77777777" w:rsidR="00443B5B" w:rsidRPr="001A1F5C" w:rsidRDefault="00443B5B" w:rsidP="00443B5B">
            <w:pPr>
              <w:rPr>
                <w:rFonts w:ascii="Arial Narrow" w:hAnsi="Arial Narrow"/>
                <w:color w:val="000000" w:themeColor="text1"/>
              </w:rPr>
            </w:pPr>
            <w:r w:rsidRPr="001A1F5C">
              <w:rPr>
                <w:rFonts w:ascii="Arial Narrow" w:hAnsi="Arial Narrow"/>
                <w:color w:val="000000" w:themeColor="text1"/>
              </w:rPr>
              <w:t>Zavedenie produktového manažmentu pre prioritné životné situácie,</w:t>
            </w:r>
          </w:p>
          <w:p w14:paraId="61B87A43" w14:textId="77777777" w:rsidR="00443B5B" w:rsidRPr="00623B9F" w:rsidRDefault="00443B5B" w:rsidP="00443B5B">
            <w:pPr>
              <w:spacing w:after="120"/>
              <w:rPr>
                <w:rFonts w:ascii="Arial Narrow" w:hAnsi="Arial Narrow"/>
                <w:color w:val="000000" w:themeColor="text1"/>
              </w:rPr>
            </w:pPr>
            <w:r w:rsidRPr="001A1F5C">
              <w:rPr>
                <w:rFonts w:ascii="Arial Narrow" w:hAnsi="Arial Narrow"/>
                <w:color w:val="000000" w:themeColor="text1"/>
              </w:rPr>
              <w:t>Sp</w:t>
            </w:r>
            <w:r>
              <w:rPr>
                <w:rFonts w:ascii="Arial Narrow" w:hAnsi="Arial Narrow"/>
                <w:color w:val="000000" w:themeColor="text1"/>
              </w:rPr>
              <w:t>ráva verejnej platformy OpenAPI.</w:t>
            </w:r>
          </w:p>
          <w:p w14:paraId="451B41A2" w14:textId="040B6A72" w:rsidR="00623B9F" w:rsidRDefault="00623B9F" w:rsidP="00623B9F">
            <w:pPr>
              <w:rPr>
                <w:rFonts w:ascii="Arial Narrow" w:hAnsi="Arial Narrow"/>
                <w:b/>
                <w:bCs/>
                <w:color w:val="000000" w:themeColor="text1"/>
              </w:rPr>
            </w:pPr>
            <w:r w:rsidRPr="00623B9F">
              <w:rPr>
                <w:rFonts w:ascii="Arial Narrow" w:hAnsi="Arial Narrow"/>
                <w:b/>
                <w:bCs/>
                <w:color w:val="000000" w:themeColor="text1"/>
                <w:u w:val="single"/>
              </w:rPr>
              <w:t>Odkaz na webové sídlo s bližšími informáciami o synergickom vyzvaní:</w:t>
            </w:r>
            <w:r w:rsidRPr="00623B9F">
              <w:rPr>
                <w:rFonts w:ascii="Arial Narrow" w:hAnsi="Arial Narrow"/>
                <w:b/>
                <w:bCs/>
                <w:color w:val="000000" w:themeColor="text1"/>
              </w:rPr>
              <w:t xml:space="preserve"> </w:t>
            </w:r>
          </w:p>
          <w:p w14:paraId="44FF5A66" w14:textId="2E00A269" w:rsidR="00793CA9" w:rsidRPr="00793CA9" w:rsidRDefault="008374D4" w:rsidP="00623B9F">
            <w:pPr>
              <w:rPr>
                <w:rFonts w:ascii="Arial Narrow" w:hAnsi="Arial Narrow"/>
                <w:b/>
                <w:bCs/>
                <w:color w:val="000000" w:themeColor="text1"/>
              </w:rPr>
            </w:pPr>
            <w:hyperlink r:id="rId64" w:history="1">
              <w:r w:rsidR="00793CA9" w:rsidRPr="00793CA9">
                <w:rPr>
                  <w:rStyle w:val="Hypertextovprepojenie"/>
                  <w:rFonts w:ascii="Arial Narrow" w:hAnsi="Arial Narrow"/>
                  <w:b/>
                  <w:bCs/>
                </w:rPr>
                <w:t>http://www.reformuj.sk/co-je-op-evs/</w:t>
              </w:r>
            </w:hyperlink>
            <w:r w:rsidR="00793CA9" w:rsidRPr="00793CA9">
              <w:rPr>
                <w:rFonts w:ascii="Arial Narrow" w:hAnsi="Arial Narrow"/>
                <w:b/>
                <w:bCs/>
                <w:color w:val="000000" w:themeColor="text1"/>
              </w:rPr>
              <w:t xml:space="preserve"> </w:t>
            </w:r>
          </w:p>
          <w:p w14:paraId="5B1D3D17" w14:textId="678F1FEC" w:rsidR="00623B9F" w:rsidRPr="00623B9F" w:rsidRDefault="00623B9F" w:rsidP="00623B9F">
            <w:pPr>
              <w:rPr>
                <w:rFonts w:ascii="Arial Narrow" w:hAnsi="Arial Narrow"/>
                <w:b/>
                <w:bCs/>
                <w:color w:val="000000" w:themeColor="text1"/>
                <w:u w:val="single"/>
              </w:rPr>
            </w:pPr>
            <w:r w:rsidRPr="00623B9F">
              <w:rPr>
                <w:rFonts w:ascii="Arial Narrow" w:hAnsi="Arial Narrow"/>
                <w:b/>
                <w:bCs/>
                <w:color w:val="000000" w:themeColor="text1"/>
                <w:u w:val="single"/>
              </w:rPr>
              <w:t xml:space="preserve">Odkaz na aktuálnu verziu </w:t>
            </w:r>
            <w:r w:rsidR="006E5BB6">
              <w:rPr>
                <w:rFonts w:ascii="Arial Narrow" w:hAnsi="Arial Narrow"/>
                <w:b/>
                <w:bCs/>
                <w:color w:val="000000" w:themeColor="text1"/>
                <w:u w:val="single"/>
              </w:rPr>
              <w:t>Plánu</w:t>
            </w:r>
            <w:r w:rsidRPr="00623B9F">
              <w:rPr>
                <w:rFonts w:ascii="Arial Narrow" w:hAnsi="Arial Narrow"/>
                <w:b/>
                <w:bCs/>
                <w:color w:val="000000" w:themeColor="text1"/>
                <w:u w:val="single"/>
              </w:rPr>
              <w:t xml:space="preserve"> vyhlasovania výziev a vyzvaní OPII:</w:t>
            </w:r>
          </w:p>
          <w:p w14:paraId="67A86908" w14:textId="3609942B" w:rsidR="006463CB" w:rsidRPr="00793CA9" w:rsidRDefault="008374D4" w:rsidP="001A1F5C">
            <w:pPr>
              <w:spacing w:after="120"/>
              <w:rPr>
                <w:rFonts w:ascii="Arial Narrow" w:hAnsi="Arial Narrow"/>
                <w:color w:val="000000" w:themeColor="text1"/>
              </w:rPr>
            </w:pPr>
            <w:hyperlink r:id="rId65" w:history="1">
              <w:r w:rsidR="00793CA9" w:rsidRPr="00793CA9">
                <w:rPr>
                  <w:rStyle w:val="Hypertextovprepojenie"/>
                  <w:rFonts w:ascii="Arial Narrow" w:hAnsi="Arial Narrow"/>
                </w:rPr>
                <w:t>https://www.opii.gov.sk/vyzvania/harmonogram-vyzvani-a-synergie</w:t>
              </w:r>
            </w:hyperlink>
            <w:r w:rsidR="00793CA9" w:rsidRPr="00793CA9">
              <w:rPr>
                <w:rFonts w:ascii="Arial Narrow" w:hAnsi="Arial Narrow"/>
                <w:color w:val="000000" w:themeColor="text1"/>
              </w:rPr>
              <w:t xml:space="preserve"> </w:t>
            </w:r>
          </w:p>
        </w:tc>
      </w:tr>
      <w:tr w:rsidR="00E70147" w:rsidRPr="00623B9F" w14:paraId="3C0ECB01" w14:textId="77777777" w:rsidTr="00985753">
        <w:trPr>
          <w:trHeight w:val="478"/>
          <w:jc w:val="center"/>
        </w:trPr>
        <w:tc>
          <w:tcPr>
            <w:tcW w:w="10416" w:type="dxa"/>
            <w:gridSpan w:val="4"/>
            <w:shd w:val="clear" w:color="auto" w:fill="FABF8F" w:themeFill="accent6" w:themeFillTint="99"/>
            <w:vAlign w:val="center"/>
          </w:tcPr>
          <w:p w14:paraId="173DE1DE" w14:textId="77777777" w:rsidR="00E70147" w:rsidRPr="00623B9F" w:rsidRDefault="00400CD9" w:rsidP="00203623">
            <w:pPr>
              <w:pStyle w:val="Odsekzoznamu"/>
              <w:keepNext/>
              <w:numPr>
                <w:ilvl w:val="0"/>
                <w:numId w:val="32"/>
              </w:numPr>
              <w:spacing w:before="120" w:after="120"/>
              <w:ind w:left="714" w:hanging="357"/>
              <w:contextualSpacing w:val="0"/>
              <w:rPr>
                <w:rFonts w:ascii="Arial Narrow" w:hAnsi="Arial Narrow" w:cs="Arial Narrow"/>
                <w:b/>
                <w:bCs/>
                <w:sz w:val="32"/>
                <w:szCs w:val="32"/>
              </w:rPr>
            </w:pPr>
            <w:r w:rsidRPr="00623B9F">
              <w:rPr>
                <w:rFonts w:ascii="Arial Narrow" w:hAnsi="Arial Narrow"/>
                <w:b/>
                <w:sz w:val="32"/>
                <w:szCs w:val="32"/>
              </w:rPr>
              <w:lastRenderedPageBreak/>
              <w:br w:type="column"/>
            </w:r>
            <w:bookmarkStart w:id="38" w:name="zmenazrusenie"/>
            <w:r w:rsidR="00E70147" w:rsidRPr="00623B9F">
              <w:rPr>
                <w:rFonts w:ascii="Arial Narrow" w:hAnsi="Arial Narrow" w:cs="Arial Narrow"/>
                <w:b/>
                <w:bCs/>
                <w:sz w:val="28"/>
                <w:szCs w:val="28"/>
              </w:rPr>
              <w:t xml:space="preserve">ZMENA A ZRUŠENIE </w:t>
            </w:r>
            <w:r w:rsidR="00A66B49" w:rsidRPr="00623B9F">
              <w:rPr>
                <w:rFonts w:ascii="Arial Narrow" w:hAnsi="Arial Narrow" w:cs="Arial Narrow"/>
                <w:b/>
                <w:bCs/>
                <w:sz w:val="28"/>
                <w:szCs w:val="28"/>
              </w:rPr>
              <w:t>VÝZVY</w:t>
            </w:r>
            <w:bookmarkEnd w:id="38"/>
          </w:p>
        </w:tc>
      </w:tr>
      <w:tr w:rsidR="004C05C9" w:rsidRPr="00623B9F" w14:paraId="08059A93" w14:textId="77777777" w:rsidTr="00985753">
        <w:trPr>
          <w:trHeight w:val="1357"/>
          <w:jc w:val="center"/>
        </w:trPr>
        <w:tc>
          <w:tcPr>
            <w:tcW w:w="10416" w:type="dxa"/>
            <w:gridSpan w:val="4"/>
          </w:tcPr>
          <w:p w14:paraId="1E8EB889" w14:textId="77777777" w:rsidR="004C05C9" w:rsidRPr="00623B9F" w:rsidRDefault="004C05C9" w:rsidP="001A1F5C">
            <w:pPr>
              <w:spacing w:after="120"/>
              <w:rPr>
                <w:rFonts w:ascii="Arial Narrow" w:hAnsi="Arial Narrow" w:cs="Arial Narrow"/>
              </w:rPr>
            </w:pPr>
            <w:r w:rsidRPr="00623B9F">
              <w:rPr>
                <w:rFonts w:ascii="Arial Narrow" w:hAnsi="Arial Narrow" w:cs="Arial Narrow"/>
              </w:rPr>
              <w:t>V nevyhnutných prípadoch, kedy nie je možné konať o Žiadosti o NFP predloženej na základe pôvodne vyhlásen</w:t>
            </w:r>
            <w:r w:rsidR="00613084" w:rsidRPr="00623B9F">
              <w:rPr>
                <w:rFonts w:ascii="Arial Narrow" w:hAnsi="Arial Narrow" w:cs="Arial Narrow"/>
              </w:rPr>
              <w:t>ej</w:t>
            </w:r>
            <w:r w:rsidRPr="00623B9F">
              <w:rPr>
                <w:rFonts w:ascii="Arial Narrow" w:hAnsi="Arial Narrow" w:cs="Arial Narrow"/>
              </w:rPr>
              <w:t xml:space="preserve"> výzvy, alebo je zmena potrebná za účelom je</w:t>
            </w:r>
            <w:r w:rsidR="00613084" w:rsidRPr="00623B9F">
              <w:rPr>
                <w:rFonts w:ascii="Arial Narrow" w:hAnsi="Arial Narrow" w:cs="Arial Narrow"/>
              </w:rPr>
              <w:t>j</w:t>
            </w:r>
            <w:r w:rsidRPr="00623B9F">
              <w:rPr>
                <w:rFonts w:ascii="Arial Narrow" w:hAnsi="Arial Narrow" w:cs="Arial Narrow"/>
              </w:rPr>
              <w:t xml:space="preserve"> optimalizácie, resp. vhodnejšieho nastavenia</w:t>
            </w:r>
            <w:r w:rsidR="0062640B" w:rsidRPr="00623B9F">
              <w:rPr>
                <w:rFonts w:ascii="Arial Narrow" w:hAnsi="Arial Narrow"/>
                <w:sz w:val="22"/>
                <w:lang w:eastAsia="en-US"/>
              </w:rPr>
              <w:t xml:space="preserve"> </w:t>
            </w:r>
            <w:r w:rsidR="0062640B" w:rsidRPr="00623B9F">
              <w:rPr>
                <w:rFonts w:ascii="Arial Narrow" w:hAnsi="Arial Narrow" w:cs="Arial Narrow"/>
              </w:rPr>
              <w:t>alebo jej zosúladenia s aktualizovanou riadiacou dokumentáciou,</w:t>
            </w:r>
            <w:r w:rsidRPr="00623B9F">
              <w:rPr>
                <w:rFonts w:ascii="Arial Narrow" w:hAnsi="Arial Narrow" w:cs="Arial Narrow"/>
              </w:rPr>
              <w:t xml:space="preserve"> je </w:t>
            </w:r>
            <w:r w:rsidRPr="00623B9F">
              <w:rPr>
                <w:rFonts w:ascii="Arial Narrow" w:hAnsi="Arial Narrow" w:cs="Arial Narrow"/>
                <w:b/>
              </w:rPr>
              <w:t>SO OPII oprávnený výzvu zmeniť</w:t>
            </w:r>
            <w:r w:rsidRPr="00623B9F">
              <w:rPr>
                <w:rFonts w:ascii="Arial Narrow" w:hAnsi="Arial Narrow" w:cs="Arial Narrow"/>
              </w:rPr>
              <w:t xml:space="preserve"> alebo </w:t>
            </w:r>
            <w:r w:rsidRPr="00623B9F">
              <w:rPr>
                <w:rFonts w:ascii="Arial Narrow" w:hAnsi="Arial Narrow" w:cs="Arial Narrow"/>
                <w:b/>
              </w:rPr>
              <w:t>zrušiť</w:t>
            </w:r>
            <w:r w:rsidRPr="00623B9F">
              <w:rPr>
                <w:rFonts w:ascii="Arial Narrow" w:hAnsi="Arial Narrow" w:cs="Arial Narrow"/>
              </w:rPr>
              <w:t>.</w:t>
            </w:r>
          </w:p>
          <w:p w14:paraId="644A2B12" w14:textId="77777777" w:rsidR="0062640B" w:rsidRPr="00623B9F" w:rsidRDefault="0062640B" w:rsidP="00F8436A">
            <w:pPr>
              <w:spacing w:before="120" w:after="120"/>
              <w:rPr>
                <w:rFonts w:ascii="Arial Narrow" w:hAnsi="Arial Narrow" w:cs="Arial Narrow"/>
                <w:b/>
              </w:rPr>
            </w:pPr>
            <w:r w:rsidRPr="00623B9F">
              <w:rPr>
                <w:rFonts w:ascii="Arial Narrow" w:hAnsi="Arial Narrow" w:cs="Arial Narrow"/>
                <w:b/>
              </w:rPr>
              <w:t xml:space="preserve">Podmienky, za ktorých je možné zverejnenú výzvu zmeniť: </w:t>
            </w:r>
          </w:p>
          <w:p w14:paraId="0C634070" w14:textId="77777777" w:rsidR="0062640B" w:rsidRPr="00623B9F" w:rsidRDefault="0062640B" w:rsidP="00F8436A">
            <w:pPr>
              <w:spacing w:before="120" w:after="120"/>
              <w:rPr>
                <w:rFonts w:ascii="Arial Narrow" w:hAnsi="Arial Narrow" w:cs="Arial Narrow"/>
              </w:rPr>
            </w:pPr>
            <w:r w:rsidRPr="00623B9F">
              <w:rPr>
                <w:rFonts w:ascii="Arial Narrow" w:hAnsi="Arial Narrow" w:cs="Arial Narrow"/>
              </w:rPr>
              <w:t xml:space="preserve">SO OPII je oprávnený vykonať </w:t>
            </w:r>
            <w:r w:rsidRPr="00623B9F">
              <w:rPr>
                <w:rFonts w:ascii="Arial Narrow" w:hAnsi="Arial Narrow" w:cs="Arial Narrow"/>
                <w:b/>
              </w:rPr>
              <w:t>zmeny formálnych náležitostí výzvy</w:t>
            </w:r>
            <w:r w:rsidRPr="00623B9F">
              <w:rPr>
                <w:rFonts w:ascii="Arial Narrow" w:hAnsi="Arial Narrow" w:cs="Arial Narrow"/>
              </w:rPr>
              <w:t xml:space="preserve"> (§ 17 ods. 2 zákona o príspevku z EŠIF), ako aj jej príloh, pričom tieto zmeny vrátane zdôvodnenia ich vykonania je povinný vo forme usmernenia k výzve zverejniť na svojom webovom sídle. Zmeny formálnych náležitostí výzvy, medzi ktoré patrí aj </w:t>
            </w:r>
            <w:r w:rsidRPr="00623B9F">
              <w:rPr>
                <w:rFonts w:ascii="Arial Narrow" w:hAnsi="Arial Narrow" w:cs="Arial Narrow"/>
                <w:b/>
              </w:rPr>
              <w:t>indikatívna výška alokácie finančných prostriedkov</w:t>
            </w:r>
            <w:r w:rsidRPr="00623B9F">
              <w:rPr>
                <w:rFonts w:ascii="Arial Narrow" w:hAnsi="Arial Narrow" w:cs="Arial Narrow"/>
              </w:rPr>
              <w:t xml:space="preserve"> určených na výzvu, je SO OPII oprávnený vykonať aj po uzavretí výzvy. SO OPII v prípade vykonania zmien formálnych náležitostí výzvy posudzuje ich dopad z hľadiska zachovania princípov transparentnosti, rovnakého zaobchádzania a primeranosti. </w:t>
            </w:r>
          </w:p>
          <w:p w14:paraId="56ABB592" w14:textId="0EEF0F34" w:rsidR="0062640B" w:rsidRPr="00623B9F" w:rsidRDefault="0062640B" w:rsidP="00F8436A">
            <w:pPr>
              <w:spacing w:before="120" w:after="120"/>
              <w:rPr>
                <w:rFonts w:ascii="Arial Narrow" w:hAnsi="Arial Narrow" w:cs="Arial Narrow"/>
              </w:rPr>
            </w:pPr>
            <w:r w:rsidRPr="00623B9F">
              <w:rPr>
                <w:rFonts w:ascii="Arial Narrow" w:hAnsi="Arial Narrow" w:cs="Arial Narrow"/>
              </w:rPr>
              <w:t xml:space="preserve">SO OPII je </w:t>
            </w:r>
            <w:r w:rsidRPr="00623B9F">
              <w:rPr>
                <w:rFonts w:ascii="Arial Narrow" w:hAnsi="Arial Narrow" w:cs="Arial Narrow"/>
                <w:b/>
              </w:rPr>
              <w:t>oprávnený výzvu zmeniť</w:t>
            </w:r>
            <w:r w:rsidRPr="00623B9F">
              <w:rPr>
                <w:rFonts w:ascii="Arial Narrow" w:hAnsi="Arial Narrow" w:cs="Arial Narrow"/>
              </w:rPr>
              <w:t xml:space="preserve">, ak sa </w:t>
            </w:r>
            <w:r w:rsidRPr="00623B9F">
              <w:rPr>
                <w:rFonts w:ascii="Arial Narrow" w:hAnsi="Arial Narrow" w:cs="Arial Narrow"/>
                <w:b/>
              </w:rPr>
              <w:t>zmenou podstatným spôsobom nezmenia</w:t>
            </w:r>
            <w:r w:rsidRPr="00623B9F">
              <w:rPr>
                <w:rFonts w:ascii="Arial Narrow" w:hAnsi="Arial Narrow" w:cs="Arial Narrow"/>
              </w:rPr>
              <w:t xml:space="preserve"> podmienky poskytnutia príspevku určené </w:t>
            </w:r>
            <w:r w:rsidR="00EF0D51">
              <w:rPr>
                <w:rFonts w:ascii="Arial Narrow" w:hAnsi="Arial Narrow" w:cs="Arial Narrow"/>
              </w:rPr>
              <w:t xml:space="preserve">v Systéme riadenia EŠIF </w:t>
            </w:r>
            <w:r w:rsidRPr="00623B9F">
              <w:rPr>
                <w:rFonts w:ascii="Arial Narrow" w:hAnsi="Arial Narrow" w:cs="Arial Narrow"/>
              </w:rPr>
              <w:t xml:space="preserve">(povolenou zmenou je napr. zmena formy preukazovania podmienky). SO OPII umožní žiadateľom v primeranej lehote, ktorá </w:t>
            </w:r>
            <w:r w:rsidRPr="00623B9F">
              <w:rPr>
                <w:rFonts w:ascii="Arial Narrow" w:hAnsi="Arial Narrow" w:cs="Arial Narrow"/>
                <w:b/>
              </w:rPr>
              <w:t>nie je kratšia ako 7 pracovných dní</w:t>
            </w:r>
            <w:r w:rsidRPr="00623B9F">
              <w:rPr>
                <w:rFonts w:ascii="Arial Narrow" w:hAnsi="Arial Narrow" w:cs="Arial Narrow"/>
              </w:rPr>
              <w:t xml:space="preserve"> odo dňa doručenia písomnej informácie o možnosti vykonania zmeny/doplnenia Žiadosti o NFP žiadateľovi, doplniť alebo zmeniť Žiadosť o NFP predložené do termínu zmeny výzvy, o ktorých SO OPII nerozhodol, ak ide o takú zmenu, ktorou môžu byť skôr predložené Žiadosti o NFP dotknuté a zároveň sa zmena výzvy týka aj Žiadostí o NFP, ktoré boli predložené pred vykonaním zmeny výzvy. </w:t>
            </w:r>
          </w:p>
          <w:p w14:paraId="79B7E578" w14:textId="340B568C" w:rsidR="0062640B" w:rsidRPr="00623B9F" w:rsidRDefault="0062640B" w:rsidP="00F8436A">
            <w:pPr>
              <w:spacing w:before="120" w:after="120"/>
              <w:rPr>
                <w:rFonts w:ascii="Arial Narrow" w:hAnsi="Arial Narrow" w:cs="Arial Narrow"/>
              </w:rPr>
            </w:pPr>
            <w:r w:rsidRPr="00623B9F">
              <w:rPr>
                <w:rFonts w:ascii="Arial Narrow" w:hAnsi="Arial Narrow" w:cs="Arial Narrow"/>
                <w:b/>
              </w:rPr>
              <w:t>Legislatívne zmeny</w:t>
            </w:r>
            <w:r w:rsidRPr="00623B9F">
              <w:rPr>
                <w:rFonts w:ascii="Arial Narrow" w:hAnsi="Arial Narrow" w:cs="Arial Narrow"/>
              </w:rPr>
              <w:t xml:space="preserve">, ktoré majú alebo môžu mať vplyv na zmenu výzvy, nepredstavujú zmenu výzvy za predpokladu, že novelizáciou alebo vydaním nového všeobecne záväzného právneho predpisu nedôjde k zmene vecnej podstaty podmienky </w:t>
            </w:r>
            <w:r w:rsidR="00693511" w:rsidRPr="00623B9F">
              <w:rPr>
                <w:rFonts w:ascii="Arial Narrow" w:hAnsi="Arial Narrow" w:cs="Arial Narrow"/>
              </w:rPr>
              <w:t>poskytnutia</w:t>
            </w:r>
            <w:r w:rsidRPr="00623B9F">
              <w:rPr>
                <w:rFonts w:ascii="Arial Narrow" w:hAnsi="Arial Narrow" w:cs="Arial Narrow"/>
              </w:rPr>
              <w:t xml:space="preserve"> príspevku. SO OPII v takom prípade posudzuje Žiadosti o NFP podľa aktuálne platného právneho predpisu, rešpektujúc prechodné ustanovenia vo vzťahu k jeho účinnosti. V prípade, ak legislatívne zmeny vyvolajú potrebu zmeny výzvy, SO OPII v nadväznosti na ich posúdenie rozhodne o potrebe zmeny alebo zrušenia výzvy. </w:t>
            </w:r>
          </w:p>
          <w:p w14:paraId="1EEB2694" w14:textId="77777777" w:rsidR="0062640B" w:rsidRPr="00623B9F" w:rsidRDefault="0062640B" w:rsidP="00F8436A">
            <w:pPr>
              <w:spacing w:before="120" w:after="120"/>
              <w:rPr>
                <w:rFonts w:ascii="Arial Narrow" w:hAnsi="Arial Narrow" w:cs="Arial Narrow"/>
              </w:rPr>
            </w:pPr>
            <w:r w:rsidRPr="00623B9F">
              <w:rPr>
                <w:rFonts w:ascii="Arial Narrow" w:hAnsi="Arial Narrow" w:cs="Arial Narrow"/>
              </w:rPr>
              <w:t>Zmeny spojené s predkladaním Žiadostí o NFP prostredníctvom ITMS2014+ (napr. zmeny v technickom spôsobe vypĺňania jednotlivých častí Žiadosti o NFP) nepredstavujú zmenu výzvy a o relevantných technických postupoch bude SO OPII žiadateľov informovať.</w:t>
            </w:r>
          </w:p>
          <w:p w14:paraId="3E33CA84" w14:textId="77777777" w:rsidR="00A965D4" w:rsidRPr="00623B9F" w:rsidRDefault="0062640B" w:rsidP="00F8436A">
            <w:pPr>
              <w:spacing w:before="120" w:after="120"/>
              <w:rPr>
                <w:rFonts w:ascii="Arial Narrow" w:hAnsi="Arial Narrow" w:cs="Arial Narrow"/>
              </w:rPr>
            </w:pPr>
            <w:r w:rsidRPr="00623B9F">
              <w:rPr>
                <w:rFonts w:ascii="Arial Narrow" w:hAnsi="Arial Narrow" w:cs="Arial Narrow"/>
                <w:b/>
              </w:rPr>
              <w:lastRenderedPageBreak/>
              <w:t>Chyby v písaní, v počtoch alebo iných zrejmých nesprávností</w:t>
            </w:r>
            <w:r w:rsidRPr="00623B9F">
              <w:rPr>
                <w:rFonts w:ascii="Arial Narrow" w:hAnsi="Arial Narrow" w:cs="Arial Narrow"/>
              </w:rPr>
              <w:t xml:space="preserve"> (napr. vyplývajúce z potreby úpravy technických náležitostí vybraných vzorových formulárov príloh Žiadosti o NFP alebo iných častí výzvy alebo dokumentov týkajúcich sa výzvy) </w:t>
            </w:r>
            <w:r w:rsidRPr="00623B9F">
              <w:rPr>
                <w:rFonts w:ascii="Arial Narrow" w:hAnsi="Arial Narrow" w:cs="Arial Narrow"/>
                <w:b/>
              </w:rPr>
              <w:t>nepredstavujú zmenu výzvy</w:t>
            </w:r>
            <w:r w:rsidRPr="00623B9F">
              <w:rPr>
                <w:rFonts w:ascii="Arial Narrow" w:hAnsi="Arial Narrow" w:cs="Arial Narrow"/>
              </w:rPr>
              <w:t xml:space="preserve"> a o vykonaných opravách/úpravách </w:t>
            </w:r>
            <w:r w:rsidR="00A965D4" w:rsidRPr="00623B9F">
              <w:rPr>
                <w:rFonts w:ascii="Arial Narrow" w:hAnsi="Arial Narrow" w:cs="Arial Narrow"/>
              </w:rPr>
              <w:t>SO OPII</w:t>
            </w:r>
            <w:r w:rsidRPr="00623B9F">
              <w:rPr>
                <w:rFonts w:ascii="Arial Narrow" w:hAnsi="Arial Narrow" w:cs="Arial Narrow"/>
              </w:rPr>
              <w:t xml:space="preserve"> informuje žiadateľov zverejnením na webovom sídle </w:t>
            </w:r>
            <w:hyperlink r:id="rId66" w:history="1">
              <w:r w:rsidR="00A965D4" w:rsidRPr="00623B9F">
                <w:rPr>
                  <w:rStyle w:val="Hypertextovprepojenie"/>
                  <w:rFonts w:ascii="Arial Narrow" w:hAnsi="Arial Narrow" w:cs="Arial Narrow"/>
                </w:rPr>
                <w:t>www.mirri.gov.sk</w:t>
              </w:r>
            </w:hyperlink>
            <w:r w:rsidR="00A965D4" w:rsidRPr="00623B9F">
              <w:rPr>
                <w:rFonts w:ascii="Arial Narrow" w:hAnsi="Arial Narrow" w:cs="Arial Narrow"/>
              </w:rPr>
              <w:t xml:space="preserve"> </w:t>
            </w:r>
            <w:r w:rsidRPr="00623B9F">
              <w:rPr>
                <w:rFonts w:ascii="Arial Narrow" w:hAnsi="Arial Narrow" w:cs="Arial Narrow"/>
              </w:rPr>
              <w:t xml:space="preserve">(vrátane prípadného zverejnenia dokumentu s odstránenou zrejmou nesprávnosťou). </w:t>
            </w:r>
          </w:p>
          <w:p w14:paraId="63ED001E" w14:textId="33D8ACBD" w:rsidR="00A965D4" w:rsidRPr="00623B9F" w:rsidRDefault="0062640B" w:rsidP="00F8436A">
            <w:pPr>
              <w:spacing w:before="120" w:after="120"/>
              <w:rPr>
                <w:rFonts w:ascii="Arial Narrow" w:hAnsi="Arial Narrow" w:cs="Arial Narrow"/>
                <w:b/>
              </w:rPr>
            </w:pPr>
            <w:r w:rsidRPr="00623B9F">
              <w:rPr>
                <w:rFonts w:ascii="Arial Narrow" w:hAnsi="Arial Narrow" w:cs="Arial Narrow"/>
                <w:b/>
              </w:rPr>
              <w:t xml:space="preserve">Podmienky, za ktorých je </w:t>
            </w:r>
            <w:r w:rsidR="00EF0D51">
              <w:rPr>
                <w:rFonts w:ascii="Arial Narrow" w:hAnsi="Arial Narrow" w:cs="Arial Narrow"/>
                <w:b/>
              </w:rPr>
              <w:t xml:space="preserve">možné </w:t>
            </w:r>
            <w:r w:rsidRPr="00623B9F">
              <w:rPr>
                <w:rFonts w:ascii="Arial Narrow" w:hAnsi="Arial Narrow" w:cs="Arial Narrow"/>
                <w:b/>
              </w:rPr>
              <w:t xml:space="preserve">zverejnenú výzvu zrušiť: </w:t>
            </w:r>
          </w:p>
          <w:p w14:paraId="162A7AC2" w14:textId="6743E6AE" w:rsidR="00A965D4" w:rsidRPr="00623B9F" w:rsidRDefault="0062640B" w:rsidP="00F8436A">
            <w:pPr>
              <w:spacing w:before="120" w:after="120"/>
              <w:rPr>
                <w:rFonts w:ascii="Arial Narrow" w:hAnsi="Arial Narrow" w:cs="Arial Narrow"/>
              </w:rPr>
            </w:pPr>
            <w:r w:rsidRPr="00623B9F">
              <w:rPr>
                <w:rFonts w:ascii="Arial Narrow" w:hAnsi="Arial Narrow" w:cs="Arial Narrow"/>
              </w:rPr>
              <w:t xml:space="preserve">Ak dôjde k podstatnej zmene </w:t>
            </w:r>
            <w:r w:rsidR="00A965D4" w:rsidRPr="00623B9F">
              <w:rPr>
                <w:rFonts w:ascii="Arial Narrow" w:hAnsi="Arial Narrow" w:cs="Arial Narrow"/>
              </w:rPr>
              <w:t>podmienok poskytnutia príspevku</w:t>
            </w:r>
            <w:r w:rsidRPr="00623B9F">
              <w:rPr>
                <w:rFonts w:ascii="Arial Narrow" w:hAnsi="Arial Narrow" w:cs="Arial Narrow"/>
              </w:rPr>
              <w:t xml:space="preserve">, alebo ak z objektívnych dôvodov nie je možné financovať projekty na základe výzvy (napr. z dôvodu legislatívnej alebo neodstrániteľnej prekážky, ktorú nebolo možné v čase vyhlásenia výzvy predvídať), </w:t>
            </w:r>
            <w:r w:rsidR="00A965D4" w:rsidRPr="00623B9F">
              <w:rPr>
                <w:rFonts w:ascii="Arial Narrow" w:hAnsi="Arial Narrow" w:cs="Arial Narrow"/>
              </w:rPr>
              <w:t>SO OPII</w:t>
            </w:r>
            <w:r w:rsidRPr="00623B9F">
              <w:rPr>
                <w:rFonts w:ascii="Arial Narrow" w:hAnsi="Arial Narrow" w:cs="Arial Narrow"/>
              </w:rPr>
              <w:t xml:space="preserve"> </w:t>
            </w:r>
            <w:r w:rsidR="00EF0D51">
              <w:rPr>
                <w:rFonts w:ascii="Arial Narrow" w:hAnsi="Arial Narrow" w:cs="Arial Narrow"/>
              </w:rPr>
              <w:t xml:space="preserve">je oprávnený </w:t>
            </w:r>
            <w:r w:rsidRPr="00623B9F">
              <w:rPr>
                <w:rFonts w:ascii="Arial Narrow" w:hAnsi="Arial Narrow" w:cs="Arial Narrow"/>
              </w:rPr>
              <w:t xml:space="preserve">výzvu </w:t>
            </w:r>
            <w:r w:rsidRPr="00623B9F">
              <w:rPr>
                <w:rFonts w:ascii="Arial Narrow" w:hAnsi="Arial Narrow" w:cs="Arial Narrow"/>
                <w:b/>
              </w:rPr>
              <w:t>zruš</w:t>
            </w:r>
            <w:r w:rsidR="00EF0D51">
              <w:rPr>
                <w:rFonts w:ascii="Arial Narrow" w:hAnsi="Arial Narrow" w:cs="Arial Narrow"/>
                <w:b/>
              </w:rPr>
              <w:t>iť</w:t>
            </w:r>
            <w:r w:rsidRPr="00623B9F">
              <w:rPr>
                <w:rFonts w:ascii="Arial Narrow" w:hAnsi="Arial Narrow" w:cs="Arial Narrow"/>
                <w:b/>
              </w:rPr>
              <w:t>.</w:t>
            </w:r>
            <w:r w:rsidRPr="00623B9F">
              <w:rPr>
                <w:rFonts w:ascii="Arial Narrow" w:hAnsi="Arial Narrow" w:cs="Arial Narrow"/>
              </w:rPr>
              <w:t xml:space="preserve"> </w:t>
            </w:r>
          </w:p>
          <w:p w14:paraId="777A8CA0" w14:textId="77777777" w:rsidR="00A965D4" w:rsidRPr="00623B9F" w:rsidRDefault="0062640B" w:rsidP="00F8436A">
            <w:pPr>
              <w:spacing w:before="120" w:after="120"/>
              <w:rPr>
                <w:rFonts w:ascii="Arial Narrow" w:hAnsi="Arial Narrow" w:cs="Arial Narrow"/>
              </w:rPr>
            </w:pPr>
            <w:r w:rsidRPr="00623B9F">
              <w:rPr>
                <w:rFonts w:ascii="Arial Narrow" w:hAnsi="Arial Narrow" w:cs="Arial Narrow"/>
              </w:rPr>
              <w:t>Ž</w:t>
            </w:r>
            <w:r w:rsidR="00A965D4" w:rsidRPr="00623B9F">
              <w:rPr>
                <w:rFonts w:ascii="Arial Narrow" w:hAnsi="Arial Narrow" w:cs="Arial Narrow"/>
              </w:rPr>
              <w:t xml:space="preserve">iadostí </w:t>
            </w:r>
            <w:r w:rsidRPr="00623B9F">
              <w:rPr>
                <w:rFonts w:ascii="Arial Narrow" w:hAnsi="Arial Narrow" w:cs="Arial Narrow"/>
              </w:rPr>
              <w:t>o</w:t>
            </w:r>
            <w:r w:rsidR="00A965D4" w:rsidRPr="00623B9F">
              <w:rPr>
                <w:rFonts w:ascii="Arial Narrow" w:hAnsi="Arial Narrow" w:cs="Arial Narrow"/>
              </w:rPr>
              <w:t xml:space="preserve"> </w:t>
            </w:r>
            <w:r w:rsidRPr="00623B9F">
              <w:rPr>
                <w:rFonts w:ascii="Arial Narrow" w:hAnsi="Arial Narrow" w:cs="Arial Narrow"/>
              </w:rPr>
              <w:t xml:space="preserve">NFP predložené do dátumu zrušenia výzvy, o ktorých </w:t>
            </w:r>
            <w:r w:rsidR="00A965D4" w:rsidRPr="00623B9F">
              <w:rPr>
                <w:rFonts w:ascii="Arial Narrow" w:hAnsi="Arial Narrow" w:cs="Arial Narrow"/>
              </w:rPr>
              <w:t>SO OPII</w:t>
            </w:r>
            <w:r w:rsidRPr="00623B9F">
              <w:rPr>
                <w:rFonts w:ascii="Arial Narrow" w:hAnsi="Arial Narrow" w:cs="Arial Narrow"/>
              </w:rPr>
              <w:t xml:space="preserve"> nerozhodol, vráti žiadateľom alebo o</w:t>
            </w:r>
            <w:r w:rsidR="00A965D4" w:rsidRPr="00623B9F">
              <w:rPr>
                <w:rFonts w:ascii="Arial Narrow" w:hAnsi="Arial Narrow" w:cs="Arial Narrow"/>
              </w:rPr>
              <w:t> </w:t>
            </w:r>
            <w:r w:rsidRPr="00623B9F">
              <w:rPr>
                <w:rFonts w:ascii="Arial Narrow" w:hAnsi="Arial Narrow" w:cs="Arial Narrow"/>
              </w:rPr>
              <w:t>Ž</w:t>
            </w:r>
            <w:r w:rsidR="00A965D4" w:rsidRPr="00623B9F">
              <w:rPr>
                <w:rFonts w:ascii="Arial Narrow" w:hAnsi="Arial Narrow" w:cs="Arial Narrow"/>
              </w:rPr>
              <w:t xml:space="preserve">iadosti </w:t>
            </w:r>
            <w:r w:rsidRPr="00623B9F">
              <w:rPr>
                <w:rFonts w:ascii="Arial Narrow" w:hAnsi="Arial Narrow" w:cs="Arial Narrow"/>
              </w:rPr>
              <w:t>o</w:t>
            </w:r>
            <w:r w:rsidR="00A965D4" w:rsidRPr="00623B9F">
              <w:rPr>
                <w:rFonts w:ascii="Arial Narrow" w:hAnsi="Arial Narrow" w:cs="Arial Narrow"/>
              </w:rPr>
              <w:t xml:space="preserve"> </w:t>
            </w:r>
            <w:r w:rsidRPr="00623B9F">
              <w:rPr>
                <w:rFonts w:ascii="Arial Narrow" w:hAnsi="Arial Narrow" w:cs="Arial Narrow"/>
              </w:rPr>
              <w:t xml:space="preserve">NFP rozhodne. Pravidlá pre zmenu/zrušenie výzvy sa rovnako aplikujú na prípad zmien v dokumentoch, na ktoré výzva odkazuje, a takéto zmeny majú vplyv na zmenu </w:t>
            </w:r>
            <w:r w:rsidR="00A965D4" w:rsidRPr="00623B9F">
              <w:rPr>
                <w:rFonts w:ascii="Arial Narrow" w:hAnsi="Arial Narrow" w:cs="Arial Narrow"/>
              </w:rPr>
              <w:t>podmienok poskytnutia príspevku.</w:t>
            </w:r>
          </w:p>
          <w:p w14:paraId="3371DB6C" w14:textId="77777777" w:rsidR="00A965D4" w:rsidRPr="00623B9F" w:rsidRDefault="0062640B" w:rsidP="00F8436A">
            <w:pPr>
              <w:spacing w:before="120" w:after="120"/>
              <w:rPr>
                <w:rFonts w:ascii="Arial Narrow" w:hAnsi="Arial Narrow" w:cs="Arial Narrow"/>
              </w:rPr>
            </w:pPr>
            <w:r w:rsidRPr="00623B9F">
              <w:rPr>
                <w:rFonts w:ascii="Arial Narrow" w:hAnsi="Arial Narrow" w:cs="Arial Narrow"/>
              </w:rPr>
              <w:t xml:space="preserve">Zmena výzvy je realizovaná </w:t>
            </w:r>
            <w:r w:rsidRPr="00623B9F">
              <w:rPr>
                <w:rFonts w:ascii="Arial Narrow" w:hAnsi="Arial Narrow" w:cs="Arial Narrow"/>
                <w:b/>
              </w:rPr>
              <w:t>formou usmernenia k výzve</w:t>
            </w:r>
            <w:r w:rsidRPr="00623B9F">
              <w:rPr>
                <w:rFonts w:ascii="Arial Narrow" w:hAnsi="Arial Narrow" w:cs="Arial Narrow"/>
              </w:rPr>
              <w:t xml:space="preserve">, ktoré </w:t>
            </w:r>
            <w:r w:rsidR="00A965D4" w:rsidRPr="00623B9F">
              <w:rPr>
                <w:rFonts w:ascii="Arial Narrow" w:hAnsi="Arial Narrow" w:cs="Arial Narrow"/>
              </w:rPr>
              <w:t>SO OPII</w:t>
            </w:r>
            <w:r w:rsidRPr="00623B9F">
              <w:rPr>
                <w:rFonts w:ascii="Arial Narrow" w:hAnsi="Arial Narrow" w:cs="Arial Narrow"/>
              </w:rPr>
              <w:t xml:space="preserve"> zverejňuje na webovom sídle</w:t>
            </w:r>
            <w:r w:rsidR="00A965D4" w:rsidRPr="00623B9F">
              <w:rPr>
                <w:rFonts w:ascii="Arial Narrow" w:hAnsi="Arial Narrow" w:cs="Arial Narrow"/>
              </w:rPr>
              <w:t xml:space="preserve"> </w:t>
            </w:r>
            <w:hyperlink r:id="rId67" w:history="1">
              <w:r w:rsidR="00A965D4" w:rsidRPr="00623B9F">
                <w:rPr>
                  <w:rStyle w:val="Hypertextovprepojenie"/>
                  <w:rFonts w:ascii="Arial Narrow" w:hAnsi="Arial Narrow" w:cs="Arial Narrow"/>
                </w:rPr>
                <w:t>www.mirri.gov.sk</w:t>
              </w:r>
            </w:hyperlink>
            <w:r w:rsidRPr="00623B9F">
              <w:rPr>
                <w:rFonts w:ascii="Arial Narrow" w:hAnsi="Arial Narrow" w:cs="Arial Narrow"/>
              </w:rPr>
              <w:t xml:space="preserve">. Do vykonania zmeny výzvy formou usmernenia sa na výzvu vzťahujú </w:t>
            </w:r>
            <w:r w:rsidR="00A965D4" w:rsidRPr="00623B9F">
              <w:rPr>
                <w:rFonts w:ascii="Arial Narrow" w:hAnsi="Arial Narrow" w:cs="Arial Narrow"/>
              </w:rPr>
              <w:t>podmienky poskytnutia príspevku</w:t>
            </w:r>
            <w:r w:rsidRPr="00623B9F">
              <w:rPr>
                <w:rFonts w:ascii="Arial Narrow" w:hAnsi="Arial Narrow" w:cs="Arial Narrow"/>
              </w:rPr>
              <w:t xml:space="preserve"> a dokumenty, ktoré ich definujú (vrátane dokumentov, na ktoré výzva odkazuje), platné v čase vyhlásenia výzvy, resp. v súlade s posledným zverejneným usmernením k výzve.</w:t>
            </w:r>
          </w:p>
          <w:p w14:paraId="31FB9D78" w14:textId="77777777" w:rsidR="001F79CF" w:rsidRPr="00623B9F" w:rsidRDefault="0062640B" w:rsidP="00F8436A">
            <w:pPr>
              <w:spacing w:before="120" w:after="120"/>
              <w:rPr>
                <w:rFonts w:ascii="Arial Narrow" w:hAnsi="Arial Narrow" w:cs="Arial Narrow"/>
              </w:rPr>
            </w:pPr>
            <w:r w:rsidRPr="00623B9F">
              <w:rPr>
                <w:rFonts w:ascii="Arial Narrow" w:hAnsi="Arial Narrow" w:cs="Arial Narrow"/>
              </w:rPr>
              <w:t xml:space="preserve">Zrušenie výzvy je realizované </w:t>
            </w:r>
            <w:r w:rsidRPr="00623B9F">
              <w:rPr>
                <w:rFonts w:ascii="Arial Narrow" w:hAnsi="Arial Narrow" w:cs="Arial Narrow"/>
                <w:b/>
              </w:rPr>
              <w:t>formou informácie o zrušení výzvy</w:t>
            </w:r>
            <w:r w:rsidRPr="00623B9F">
              <w:rPr>
                <w:rFonts w:ascii="Arial Narrow" w:hAnsi="Arial Narrow" w:cs="Arial Narrow"/>
              </w:rPr>
              <w:t xml:space="preserve">, ktoré </w:t>
            </w:r>
            <w:r w:rsidR="00A965D4" w:rsidRPr="00623B9F">
              <w:rPr>
                <w:rFonts w:ascii="Arial Narrow" w:hAnsi="Arial Narrow" w:cs="Arial Narrow"/>
              </w:rPr>
              <w:t xml:space="preserve">SO OPII </w:t>
            </w:r>
            <w:r w:rsidRPr="00623B9F">
              <w:rPr>
                <w:rFonts w:ascii="Arial Narrow" w:hAnsi="Arial Narrow" w:cs="Arial Narrow"/>
              </w:rPr>
              <w:t xml:space="preserve">zverejňuje na webovom sídle </w:t>
            </w:r>
            <w:hyperlink r:id="rId68" w:history="1">
              <w:r w:rsidR="00A965D4" w:rsidRPr="00623B9F">
                <w:rPr>
                  <w:rStyle w:val="Hypertextovprepojenie"/>
                  <w:rFonts w:ascii="Arial Narrow" w:hAnsi="Arial Narrow" w:cs="Arial Narrow"/>
                </w:rPr>
                <w:t>www.mirri.gov.sk</w:t>
              </w:r>
            </w:hyperlink>
            <w:r w:rsidRPr="00623B9F">
              <w:rPr>
                <w:rFonts w:ascii="Arial Narrow" w:hAnsi="Arial Narrow" w:cs="Arial Narrow"/>
              </w:rPr>
              <w:t xml:space="preserve">. V informácii </w:t>
            </w:r>
            <w:r w:rsidR="001F79CF" w:rsidRPr="00623B9F">
              <w:rPr>
                <w:rFonts w:ascii="Arial Narrow" w:hAnsi="Arial Narrow" w:cs="Arial Narrow"/>
              </w:rPr>
              <w:t>SO OPII</w:t>
            </w:r>
            <w:r w:rsidRPr="00623B9F">
              <w:rPr>
                <w:rFonts w:ascii="Arial Narrow" w:hAnsi="Arial Narrow" w:cs="Arial Narrow"/>
              </w:rPr>
              <w:t xml:space="preserve"> zároveň definuje, či o</w:t>
            </w:r>
            <w:r w:rsidR="001F79CF" w:rsidRPr="00623B9F">
              <w:rPr>
                <w:rFonts w:ascii="Arial Narrow" w:hAnsi="Arial Narrow" w:cs="Arial Narrow"/>
              </w:rPr>
              <w:t> </w:t>
            </w:r>
            <w:r w:rsidRPr="00623B9F">
              <w:rPr>
                <w:rFonts w:ascii="Arial Narrow" w:hAnsi="Arial Narrow" w:cs="Arial Narrow"/>
              </w:rPr>
              <w:t>Ž</w:t>
            </w:r>
            <w:r w:rsidR="001F79CF" w:rsidRPr="00623B9F">
              <w:rPr>
                <w:rFonts w:ascii="Arial Narrow" w:hAnsi="Arial Narrow" w:cs="Arial Narrow"/>
              </w:rPr>
              <w:t xml:space="preserve">iadostiach </w:t>
            </w:r>
            <w:r w:rsidRPr="00623B9F">
              <w:rPr>
                <w:rFonts w:ascii="Arial Narrow" w:hAnsi="Arial Narrow" w:cs="Arial Narrow"/>
              </w:rPr>
              <w:t>o</w:t>
            </w:r>
            <w:r w:rsidR="001F79CF" w:rsidRPr="00623B9F">
              <w:rPr>
                <w:rFonts w:ascii="Arial Narrow" w:hAnsi="Arial Narrow" w:cs="Arial Narrow"/>
              </w:rPr>
              <w:t xml:space="preserve"> </w:t>
            </w:r>
            <w:r w:rsidRPr="00623B9F">
              <w:rPr>
                <w:rFonts w:ascii="Arial Narrow" w:hAnsi="Arial Narrow" w:cs="Arial Narrow"/>
              </w:rPr>
              <w:t>NFP predložených do zrušenia výzvy rozhodne podľa podmienok platných ku dňu predloženia Ž</w:t>
            </w:r>
            <w:r w:rsidR="001F79CF" w:rsidRPr="00623B9F">
              <w:rPr>
                <w:rFonts w:ascii="Arial Narrow" w:hAnsi="Arial Narrow" w:cs="Arial Narrow"/>
              </w:rPr>
              <w:t xml:space="preserve">iadosti </w:t>
            </w:r>
            <w:r w:rsidRPr="00623B9F">
              <w:rPr>
                <w:rFonts w:ascii="Arial Narrow" w:hAnsi="Arial Narrow" w:cs="Arial Narrow"/>
              </w:rPr>
              <w:t>o</w:t>
            </w:r>
            <w:r w:rsidR="001F79CF" w:rsidRPr="00623B9F">
              <w:rPr>
                <w:rFonts w:ascii="Arial Narrow" w:hAnsi="Arial Narrow" w:cs="Arial Narrow"/>
              </w:rPr>
              <w:t xml:space="preserve"> </w:t>
            </w:r>
            <w:r w:rsidRPr="00623B9F">
              <w:rPr>
                <w:rFonts w:ascii="Arial Narrow" w:hAnsi="Arial Narrow" w:cs="Arial Narrow"/>
              </w:rPr>
              <w:t xml:space="preserve">NFP alebo ich vráti žiadateľovi. </w:t>
            </w:r>
          </w:p>
          <w:p w14:paraId="1CD4D944" w14:textId="77777777" w:rsidR="0062640B" w:rsidRPr="00623B9F" w:rsidRDefault="001F79CF" w:rsidP="00F8436A">
            <w:pPr>
              <w:spacing w:before="120" w:after="120"/>
              <w:rPr>
                <w:rFonts w:ascii="Arial Narrow" w:hAnsi="Arial Narrow" w:cs="Arial Narrow"/>
              </w:rPr>
            </w:pPr>
            <w:r w:rsidRPr="00623B9F">
              <w:rPr>
                <w:rFonts w:ascii="Arial Narrow" w:hAnsi="Arial Narrow" w:cs="Arial Narrow"/>
              </w:rPr>
              <w:t>SO OPII</w:t>
            </w:r>
            <w:r w:rsidR="0062640B" w:rsidRPr="00623B9F">
              <w:rPr>
                <w:rFonts w:ascii="Arial Narrow" w:hAnsi="Arial Narrow" w:cs="Arial Narrow"/>
              </w:rPr>
              <w:t xml:space="preserve"> zverejňuje spolu s usmernením k výzve aj zmenou dotknuté príslušné dokumenty výzvy, v ktorých sú zmeny vykonané formou sledovania zmien. Zmena výzvy/zrušenie výzvy je účinné v súlade s informáciou uvedenou v usmernení k výzve/informácii o zrušení výzvy, najskôr však dňom zverejnenia na webovom sídle</w:t>
            </w:r>
            <w:r w:rsidRPr="00623B9F">
              <w:rPr>
                <w:rFonts w:ascii="Arial Narrow" w:hAnsi="Arial Narrow" w:cs="Arial Narrow"/>
              </w:rPr>
              <w:t xml:space="preserve"> </w:t>
            </w:r>
            <w:hyperlink r:id="rId69" w:history="1">
              <w:r w:rsidRPr="00623B9F">
                <w:rPr>
                  <w:rStyle w:val="Hypertextovprepojenie"/>
                  <w:rFonts w:ascii="Arial Narrow" w:hAnsi="Arial Narrow" w:cs="Arial Narrow"/>
                </w:rPr>
                <w:t>www.mirri.gov.sk</w:t>
              </w:r>
            </w:hyperlink>
            <w:r w:rsidRPr="00623B9F">
              <w:rPr>
                <w:rFonts w:ascii="Arial Narrow" w:hAnsi="Arial Narrow" w:cs="Arial Narrow"/>
              </w:rPr>
              <w:t xml:space="preserve">. </w:t>
            </w:r>
          </w:p>
          <w:p w14:paraId="2C9FC2EC" w14:textId="34149554" w:rsidR="004C05C9" w:rsidRPr="00623B9F" w:rsidRDefault="00CA56B6" w:rsidP="00EF0D51">
            <w:pPr>
              <w:spacing w:before="120" w:after="120"/>
              <w:rPr>
                <w:rFonts w:ascii="Arial Narrow" w:hAnsi="Arial Narrow" w:cs="Arial Narrow"/>
                <w:sz w:val="22"/>
                <w:szCs w:val="22"/>
              </w:rPr>
            </w:pPr>
            <w:r w:rsidRPr="00623B9F">
              <w:rPr>
                <w:rFonts w:ascii="Arial Narrow" w:hAnsi="Arial Narrow" w:cs="Arial Narrow"/>
              </w:rPr>
              <w:t xml:space="preserve">Bližšie náležitosti spojené s procesom zmeny alebo zrušenia výzvy sú stanovené v </w:t>
            </w:r>
            <w:hyperlink r:id="rId70" w:history="1">
              <w:r w:rsidRPr="00623B9F">
                <w:rPr>
                  <w:rStyle w:val="Hypertextovprepojenie"/>
                  <w:rFonts w:ascii="Arial Narrow" w:hAnsi="Arial Narrow" w:cs="Arial Narrow"/>
                </w:rPr>
                <w:t>§ 17</w:t>
              </w:r>
              <w:r w:rsidR="0064130B" w:rsidRPr="00623B9F">
                <w:rPr>
                  <w:rStyle w:val="Hypertextovprepojenie"/>
                  <w:rFonts w:ascii="Arial Narrow" w:hAnsi="Arial Narrow" w:cs="Arial Narrow"/>
                </w:rPr>
                <w:t xml:space="preserve"> </w:t>
              </w:r>
              <w:r w:rsidRPr="00623B9F">
                <w:rPr>
                  <w:rStyle w:val="Hypertextovprepojenie"/>
                  <w:rFonts w:ascii="Arial Narrow" w:hAnsi="Arial Narrow" w:cs="Arial Narrow"/>
                </w:rPr>
                <w:t>zákona o príspevku z EŠIF</w:t>
              </w:r>
            </w:hyperlink>
            <w:r w:rsidRPr="00623B9F">
              <w:rPr>
                <w:rFonts w:ascii="Arial Narrow" w:hAnsi="Arial Narrow" w:cs="Arial Narrow"/>
              </w:rPr>
              <w:t xml:space="preserve"> a v </w:t>
            </w:r>
            <w:hyperlink r:id="rId71" w:history="1">
              <w:r w:rsidRPr="00623B9F">
                <w:rPr>
                  <w:rStyle w:val="Hypertextovprepojenie"/>
                  <w:rFonts w:ascii="Arial Narrow" w:hAnsi="Arial Narrow" w:cs="Arial Narrow"/>
                </w:rPr>
                <w:t>Systéme riadenia EŠIF</w:t>
              </w:r>
            </w:hyperlink>
            <w:r w:rsidRPr="00623B9F">
              <w:rPr>
                <w:rFonts w:ascii="Arial Narrow" w:hAnsi="Arial Narrow" w:cs="Arial Narrow"/>
              </w:rPr>
              <w:t>.</w:t>
            </w:r>
            <w:r w:rsidRPr="00623B9F" w:rsidDel="00754788">
              <w:rPr>
                <w:rFonts w:ascii="Arial Narrow" w:hAnsi="Arial Narrow" w:cs="Arial Narrow"/>
              </w:rPr>
              <w:t xml:space="preserve"> </w:t>
            </w:r>
            <w:r w:rsidR="004C05C9" w:rsidRPr="00623B9F" w:rsidDel="00754788">
              <w:rPr>
                <w:rFonts w:ascii="Arial Narrow" w:hAnsi="Arial Narrow" w:cs="Arial Narrow"/>
              </w:rPr>
              <w:t xml:space="preserve"> </w:t>
            </w:r>
          </w:p>
        </w:tc>
      </w:tr>
      <w:tr w:rsidR="00CA56B6" w:rsidRPr="00623B9F" w14:paraId="73A283DB" w14:textId="77777777" w:rsidTr="00985753">
        <w:trPr>
          <w:trHeight w:val="408"/>
          <w:jc w:val="center"/>
        </w:trPr>
        <w:tc>
          <w:tcPr>
            <w:tcW w:w="10416" w:type="dxa"/>
            <w:gridSpan w:val="4"/>
            <w:tcBorders>
              <w:left w:val="nil"/>
              <w:bottom w:val="nil"/>
              <w:right w:val="nil"/>
            </w:tcBorders>
          </w:tcPr>
          <w:p w14:paraId="5A07ADC7" w14:textId="77777777" w:rsidR="00991643" w:rsidRPr="00623B9F" w:rsidRDefault="00991643" w:rsidP="00D52677">
            <w:pPr>
              <w:spacing w:before="120" w:after="120"/>
              <w:ind w:firstLine="340"/>
              <w:contextualSpacing/>
              <w:rPr>
                <w:rFonts w:ascii="Arial Narrow" w:hAnsi="Arial Narrow" w:cs="Arial Narrow"/>
              </w:rPr>
            </w:pPr>
          </w:p>
        </w:tc>
      </w:tr>
    </w:tbl>
    <w:tbl>
      <w:tblPr>
        <w:tblW w:w="10490" w:type="dxa"/>
        <w:jc w:val="center"/>
        <w:tblCellMar>
          <w:left w:w="70" w:type="dxa"/>
          <w:right w:w="70" w:type="dxa"/>
        </w:tblCellMar>
        <w:tblLook w:val="04A0" w:firstRow="1" w:lastRow="0" w:firstColumn="1" w:lastColumn="0" w:noHBand="0" w:noVBand="1"/>
      </w:tblPr>
      <w:tblGrid>
        <w:gridCol w:w="4328"/>
        <w:gridCol w:w="6162"/>
      </w:tblGrid>
      <w:tr w:rsidR="00441C09" w:rsidRPr="00623B9F" w14:paraId="486A2681" w14:textId="77777777" w:rsidTr="00E441C1">
        <w:trPr>
          <w:trHeight w:val="513"/>
          <w:jc w:val="center"/>
        </w:trPr>
        <w:tc>
          <w:tcPr>
            <w:tcW w:w="10490"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3CA95D39" w14:textId="77777777" w:rsidR="00441C09" w:rsidRPr="00623B9F" w:rsidRDefault="00441C09" w:rsidP="00203623">
            <w:pPr>
              <w:pStyle w:val="Odsekzoznamu"/>
              <w:keepNext/>
              <w:numPr>
                <w:ilvl w:val="0"/>
                <w:numId w:val="32"/>
              </w:numPr>
              <w:spacing w:before="120" w:after="120"/>
              <w:ind w:left="714" w:hanging="357"/>
              <w:contextualSpacing w:val="0"/>
              <w:rPr>
                <w:rFonts w:ascii="Arial Narrow" w:hAnsi="Arial Narrow" w:cs="Arial Narrow,Calibri"/>
                <w:b/>
                <w:bCs/>
                <w:color w:val="000000"/>
                <w:sz w:val="24"/>
                <w:szCs w:val="24"/>
                <w:lang w:eastAsia="sk-SK"/>
              </w:rPr>
            </w:pPr>
            <w:bookmarkStart w:id="39" w:name="zoznampriloh"/>
            <w:r w:rsidRPr="00623B9F">
              <w:rPr>
                <w:rFonts w:ascii="Arial Narrow" w:hAnsi="Arial Narrow" w:cs="Arial Narrow"/>
                <w:b/>
                <w:bCs/>
                <w:sz w:val="28"/>
                <w:szCs w:val="28"/>
                <w:lang w:eastAsia="sk-SK"/>
              </w:rPr>
              <w:t>ZOZNAM A ŠPECIFIKÁCIA PRÍLOH ŽIADOSTI O</w:t>
            </w:r>
            <w:r w:rsidR="00E76C17" w:rsidRPr="00623B9F">
              <w:rPr>
                <w:rFonts w:ascii="Arial Narrow" w:hAnsi="Arial Narrow" w:cs="Arial Narrow"/>
                <w:b/>
                <w:bCs/>
                <w:sz w:val="28"/>
                <w:szCs w:val="28"/>
                <w:lang w:eastAsia="sk-SK"/>
              </w:rPr>
              <w:t> </w:t>
            </w:r>
            <w:r w:rsidRPr="00623B9F">
              <w:rPr>
                <w:rFonts w:ascii="Arial Narrow" w:hAnsi="Arial Narrow" w:cs="Arial Narrow"/>
                <w:b/>
                <w:bCs/>
                <w:sz w:val="28"/>
                <w:szCs w:val="28"/>
                <w:lang w:eastAsia="sk-SK"/>
              </w:rPr>
              <w:t>NFP</w:t>
            </w:r>
            <w:r w:rsidR="00E76C17" w:rsidRPr="00623B9F">
              <w:rPr>
                <w:rFonts w:ascii="Arial Narrow" w:hAnsi="Arial Narrow" w:cs="Arial Narrow"/>
                <w:b/>
                <w:bCs/>
                <w:sz w:val="28"/>
                <w:szCs w:val="28"/>
                <w:lang w:eastAsia="sk-SK"/>
              </w:rPr>
              <w:t xml:space="preserve">  </w:t>
            </w:r>
            <w:bookmarkEnd w:id="39"/>
          </w:p>
        </w:tc>
      </w:tr>
      <w:tr w:rsidR="00441C09" w:rsidRPr="00623B9F" w14:paraId="4E6BCA13" w14:textId="77777777" w:rsidTr="00E441C1">
        <w:trPr>
          <w:trHeight w:val="585"/>
          <w:jc w:val="center"/>
        </w:trPr>
        <w:tc>
          <w:tcPr>
            <w:tcW w:w="10490" w:type="dxa"/>
            <w:gridSpan w:val="2"/>
            <w:tcBorders>
              <w:top w:val="single" w:sz="4" w:space="0" w:color="auto"/>
              <w:left w:val="single" w:sz="4" w:space="0" w:color="auto"/>
              <w:bottom w:val="single" w:sz="4" w:space="0" w:color="auto"/>
              <w:right w:val="single" w:sz="4" w:space="0" w:color="auto"/>
            </w:tcBorders>
            <w:vAlign w:val="center"/>
            <w:hideMark/>
          </w:tcPr>
          <w:p w14:paraId="2B53F1B0" w14:textId="77777777" w:rsidR="00441C09" w:rsidRPr="00623B9F" w:rsidRDefault="00441C09">
            <w:pPr>
              <w:rPr>
                <w:rFonts w:cs="Arial Narrow,Calibri"/>
                <w:color w:val="000000" w:themeColor="text1"/>
                <w:lang w:eastAsia="sk-SK"/>
              </w:rPr>
            </w:pPr>
            <w:r w:rsidRPr="00623B9F">
              <w:rPr>
                <w:rFonts w:cs="Arial Narrow"/>
                <w:color w:val="000000"/>
                <w:lang w:eastAsia="sk-SK"/>
              </w:rPr>
              <w:t>Každú prílohu k</w:t>
            </w:r>
            <w:r w:rsidR="00703FA7" w:rsidRPr="00623B9F">
              <w:rPr>
                <w:rFonts w:cs="Arial Narrow"/>
                <w:color w:val="000000"/>
                <w:lang w:eastAsia="sk-SK"/>
              </w:rPr>
              <w:t> </w:t>
            </w:r>
            <w:r w:rsidRPr="00623B9F">
              <w:rPr>
                <w:rFonts w:cs="Arial Narrow"/>
                <w:color w:val="000000"/>
                <w:lang w:eastAsia="sk-SK"/>
              </w:rPr>
              <w:t>Ž</w:t>
            </w:r>
            <w:r w:rsidR="00703FA7" w:rsidRPr="00623B9F">
              <w:rPr>
                <w:rFonts w:cs="Arial Narrow"/>
                <w:color w:val="000000"/>
                <w:lang w:eastAsia="sk-SK"/>
              </w:rPr>
              <w:t xml:space="preserve">iadosti </w:t>
            </w:r>
            <w:r w:rsidRPr="00623B9F">
              <w:rPr>
                <w:rFonts w:cs="Arial Narrow"/>
                <w:color w:val="000000"/>
                <w:lang w:eastAsia="sk-SK"/>
              </w:rPr>
              <w:t>o</w:t>
            </w:r>
            <w:r w:rsidR="00703FA7" w:rsidRPr="00623B9F">
              <w:rPr>
                <w:rFonts w:cs="Arial Narrow"/>
                <w:color w:val="000000"/>
                <w:lang w:eastAsia="sk-SK"/>
              </w:rPr>
              <w:t xml:space="preserve"> </w:t>
            </w:r>
            <w:r w:rsidRPr="00623B9F">
              <w:rPr>
                <w:rFonts w:cs="Arial Narrow"/>
                <w:color w:val="000000"/>
                <w:lang w:eastAsia="sk-SK"/>
              </w:rPr>
              <w:t xml:space="preserve">NFP je žiadateľ povinný predložiť </w:t>
            </w:r>
            <w:r w:rsidRPr="00623B9F">
              <w:rPr>
                <w:rFonts w:cs="Arial Narrow"/>
                <w:b/>
                <w:color w:val="000000"/>
                <w:lang w:eastAsia="sk-SK"/>
              </w:rPr>
              <w:t>elektronicky prostredníctvom verejnej časti ITMS2014+</w:t>
            </w:r>
            <w:r w:rsidRPr="00623B9F">
              <w:rPr>
                <w:rFonts w:cs="Arial Narrow"/>
                <w:color w:val="000000"/>
                <w:lang w:eastAsia="sk-SK"/>
              </w:rPr>
              <w:t xml:space="preserve"> </w:t>
            </w:r>
            <w:r w:rsidR="00AE6AC8" w:rsidRPr="00623B9F">
              <w:rPr>
                <w:rFonts w:cs="Arial Narrow"/>
                <w:color w:val="000000"/>
                <w:lang w:eastAsia="sk-SK"/>
              </w:rPr>
              <w:t xml:space="preserve">a </w:t>
            </w:r>
            <w:r w:rsidRPr="00623B9F">
              <w:rPr>
                <w:rFonts w:cs="Arial Narrow"/>
                <w:color w:val="000000"/>
                <w:lang w:eastAsia="sk-SK"/>
              </w:rPr>
              <w:t xml:space="preserve">v zmysle popisu a vo formáte stanovenom v tabuľke nižšie. </w:t>
            </w:r>
          </w:p>
        </w:tc>
      </w:tr>
      <w:tr w:rsidR="00441C09" w:rsidRPr="00623B9F" w14:paraId="1FC7BD50" w14:textId="77777777" w:rsidTr="00E441C1">
        <w:trPr>
          <w:trHeight w:val="315"/>
          <w:jc w:val="center"/>
        </w:trPr>
        <w:tc>
          <w:tcPr>
            <w:tcW w:w="10490" w:type="dxa"/>
            <w:gridSpan w:val="2"/>
            <w:tcBorders>
              <w:top w:val="single" w:sz="4" w:space="0" w:color="auto"/>
              <w:left w:val="single" w:sz="4" w:space="0" w:color="auto"/>
              <w:bottom w:val="single" w:sz="4" w:space="0" w:color="auto"/>
              <w:right w:val="single" w:sz="4" w:space="0" w:color="auto"/>
            </w:tcBorders>
            <w:shd w:val="clear" w:color="auto" w:fill="ECF1F6"/>
            <w:noWrap/>
            <w:vAlign w:val="center"/>
            <w:hideMark/>
          </w:tcPr>
          <w:p w14:paraId="18340C47" w14:textId="77777777" w:rsidR="00441C09" w:rsidRPr="00623B9F" w:rsidRDefault="00441C09">
            <w:pPr>
              <w:rPr>
                <w:rFonts w:cs="Arial Narrow,Calibri"/>
                <w:b/>
                <w:bCs/>
                <w:color w:val="000000"/>
                <w:lang w:eastAsia="sk-SK"/>
              </w:rPr>
            </w:pPr>
            <w:r w:rsidRPr="00623B9F">
              <w:rPr>
                <w:rFonts w:cs="Arial Narrow"/>
                <w:b/>
                <w:bCs/>
                <w:color w:val="000000"/>
                <w:lang w:eastAsia="sk-SK"/>
              </w:rPr>
              <w:t>Príloha Žiadosti o</w:t>
            </w:r>
            <w:r w:rsidR="008B10C5" w:rsidRPr="00623B9F">
              <w:rPr>
                <w:rFonts w:cs="Arial Narrow,Calibri"/>
                <w:b/>
                <w:bCs/>
                <w:color w:val="000000"/>
                <w:lang w:eastAsia="sk-SK"/>
              </w:rPr>
              <w:t> </w:t>
            </w:r>
            <w:r w:rsidRPr="00623B9F">
              <w:rPr>
                <w:rFonts w:cs="Arial Narrow"/>
                <w:b/>
                <w:bCs/>
                <w:color w:val="000000"/>
                <w:lang w:eastAsia="sk-SK"/>
              </w:rPr>
              <w:t>NFP</w:t>
            </w:r>
            <w:r w:rsidR="00CA56B6" w:rsidRPr="00623B9F">
              <w:rPr>
                <w:rFonts w:cs="Arial Narrow"/>
                <w:b/>
                <w:bCs/>
                <w:color w:val="000000"/>
                <w:lang w:eastAsia="sk-SK"/>
              </w:rPr>
              <w:t xml:space="preserve"> </w:t>
            </w:r>
            <w:r w:rsidRPr="00623B9F">
              <w:rPr>
                <w:rFonts w:cs="Arial Narrow"/>
                <w:b/>
                <w:bCs/>
                <w:color w:val="000000"/>
                <w:lang w:eastAsia="sk-SK"/>
              </w:rPr>
              <w:t xml:space="preserve"> </w:t>
            </w:r>
            <w:r w:rsidR="00126DCD" w:rsidRPr="00623B9F">
              <w:rPr>
                <w:rFonts w:cs="Arial Narrow"/>
                <w:b/>
                <w:bCs/>
                <w:color w:val="000000"/>
                <w:lang w:eastAsia="sk-SK"/>
              </w:rPr>
              <w:t>–</w:t>
            </w:r>
            <w:r w:rsidRPr="00623B9F">
              <w:rPr>
                <w:rFonts w:cs="Arial Narrow"/>
                <w:b/>
                <w:bCs/>
                <w:color w:val="000000"/>
                <w:lang w:eastAsia="sk-SK"/>
              </w:rPr>
              <w:t xml:space="preserve"> Plnomocenstvo</w:t>
            </w:r>
            <w:r w:rsidR="00126DCD" w:rsidRPr="00623B9F">
              <w:rPr>
                <w:rFonts w:cs="Arial Narrow"/>
                <w:b/>
                <w:bCs/>
                <w:color w:val="000000"/>
                <w:lang w:eastAsia="sk-SK"/>
              </w:rPr>
              <w:t xml:space="preserve"> </w:t>
            </w:r>
            <w:r w:rsidRPr="00623B9F">
              <w:rPr>
                <w:rFonts w:cs="Arial Narrow"/>
                <w:b/>
                <w:bCs/>
                <w:color w:val="000000"/>
                <w:lang w:eastAsia="sk-SK"/>
              </w:rPr>
              <w:t>/</w:t>
            </w:r>
            <w:r w:rsidR="00126DCD" w:rsidRPr="00623B9F">
              <w:rPr>
                <w:rFonts w:cs="Arial Narrow"/>
                <w:b/>
                <w:bCs/>
                <w:color w:val="000000"/>
                <w:lang w:eastAsia="sk-SK"/>
              </w:rPr>
              <w:t xml:space="preserve"> </w:t>
            </w:r>
            <w:r w:rsidRPr="00623B9F">
              <w:rPr>
                <w:rFonts w:cs="Arial Narrow"/>
                <w:b/>
                <w:bCs/>
                <w:color w:val="000000"/>
                <w:lang w:eastAsia="sk-SK"/>
              </w:rPr>
              <w:t>Interný predpis</w:t>
            </w:r>
            <w:r w:rsidR="00126DCD" w:rsidRPr="00623B9F">
              <w:rPr>
                <w:rFonts w:cs="Arial Narrow"/>
                <w:b/>
                <w:bCs/>
                <w:color w:val="000000"/>
                <w:lang w:eastAsia="sk-SK"/>
              </w:rPr>
              <w:t xml:space="preserve"> </w:t>
            </w:r>
            <w:r w:rsidR="00C4733E" w:rsidRPr="00623B9F">
              <w:rPr>
                <w:rFonts w:cs="Arial Narrow"/>
                <w:b/>
                <w:bCs/>
                <w:color w:val="000000"/>
                <w:lang w:eastAsia="sk-SK"/>
              </w:rPr>
              <w:t>/</w:t>
            </w:r>
            <w:r w:rsidR="00126DCD" w:rsidRPr="00623B9F">
              <w:rPr>
                <w:rFonts w:cs="Arial Narrow"/>
                <w:b/>
                <w:bCs/>
                <w:color w:val="000000"/>
                <w:lang w:eastAsia="sk-SK"/>
              </w:rPr>
              <w:t xml:space="preserve"> </w:t>
            </w:r>
            <w:r w:rsidR="00C4733E" w:rsidRPr="00623B9F">
              <w:rPr>
                <w:rFonts w:cs="Arial Narrow"/>
                <w:b/>
                <w:bCs/>
                <w:color w:val="000000"/>
                <w:lang w:eastAsia="sk-SK"/>
              </w:rPr>
              <w:t>Poverenie</w:t>
            </w:r>
            <w:r w:rsidRPr="00623B9F">
              <w:rPr>
                <w:rFonts w:cs="Arial Narrow"/>
                <w:b/>
                <w:bCs/>
                <w:color w:val="000000"/>
                <w:lang w:eastAsia="sk-SK"/>
              </w:rPr>
              <w:t xml:space="preserve"> (ak relevantné)</w:t>
            </w:r>
          </w:p>
        </w:tc>
      </w:tr>
      <w:tr w:rsidR="00441C09" w:rsidRPr="00623B9F" w14:paraId="30F29F1F" w14:textId="77777777" w:rsidTr="00E441C1">
        <w:trPr>
          <w:trHeight w:val="118"/>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CB65E68" w14:textId="77777777" w:rsidR="00441C09" w:rsidRPr="00623B9F" w:rsidRDefault="00441C09">
            <w:pPr>
              <w:rPr>
                <w:rFonts w:cs="Arial Narrow,Calibri"/>
                <w:color w:val="000000"/>
                <w:lang w:eastAsia="sk-SK"/>
              </w:rPr>
            </w:pPr>
            <w:r w:rsidRPr="00623B9F">
              <w:rPr>
                <w:rFonts w:cs="Arial Narrow"/>
                <w:color w:val="000000"/>
                <w:lang w:eastAsia="sk-SK"/>
              </w:rPr>
              <w:t>Vypracováva:</w:t>
            </w:r>
          </w:p>
        </w:tc>
        <w:tc>
          <w:tcPr>
            <w:tcW w:w="6162" w:type="dxa"/>
            <w:tcBorders>
              <w:top w:val="single" w:sz="4" w:space="0" w:color="auto"/>
              <w:left w:val="nil"/>
              <w:bottom w:val="single" w:sz="4" w:space="0" w:color="auto"/>
              <w:right w:val="single" w:sz="4" w:space="0" w:color="auto"/>
            </w:tcBorders>
            <w:vAlign w:val="bottom"/>
            <w:hideMark/>
          </w:tcPr>
          <w:p w14:paraId="0B50AC67" w14:textId="77777777" w:rsidR="00441C09" w:rsidRPr="00623B9F" w:rsidRDefault="00441C09">
            <w:pPr>
              <w:rPr>
                <w:rFonts w:cs="Arial Narrow,Calibri"/>
                <w:color w:val="000000"/>
                <w:lang w:eastAsia="sk-SK"/>
              </w:rPr>
            </w:pPr>
            <w:r w:rsidRPr="00623B9F">
              <w:rPr>
                <w:rFonts w:cs="Arial Narrow"/>
                <w:color w:val="000000"/>
                <w:lang w:eastAsia="sk-SK"/>
              </w:rPr>
              <w:t>Žiadateľ</w:t>
            </w:r>
            <w:r w:rsidR="006463CB" w:rsidRPr="00623B9F">
              <w:rPr>
                <w:rFonts w:cs="Arial Narrow,Calibri"/>
                <w:color w:val="000000"/>
                <w:lang w:eastAsia="sk-SK"/>
              </w:rPr>
              <w:t xml:space="preserve"> </w:t>
            </w:r>
          </w:p>
        </w:tc>
      </w:tr>
      <w:tr w:rsidR="00441C09" w:rsidRPr="00623B9F" w14:paraId="13B12EAF" w14:textId="77777777" w:rsidTr="00E441C1">
        <w:trPr>
          <w:trHeight w:val="178"/>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66CF2879" w14:textId="44DFCCFD" w:rsidR="00441C09" w:rsidRPr="00235F43" w:rsidRDefault="00235F43">
            <w:pPr>
              <w:rPr>
                <w:rFonts w:cs="Arial Narrow,Calibri"/>
                <w:b/>
                <w:color w:val="000000"/>
                <w:lang w:eastAsia="sk-SK"/>
              </w:rPr>
            </w:pPr>
            <w:r>
              <w:rPr>
                <w:rFonts w:cs="Arial Narrow"/>
                <w:b/>
                <w:color w:val="000000"/>
                <w:lang w:eastAsia="sk-SK"/>
              </w:rPr>
              <w:t>Podmienka poskytnutia príspevku č. 1:</w:t>
            </w:r>
          </w:p>
        </w:tc>
        <w:bookmarkStart w:id="40" w:name="prilohaplnomocne"/>
        <w:tc>
          <w:tcPr>
            <w:tcW w:w="6162" w:type="dxa"/>
            <w:tcBorders>
              <w:top w:val="single" w:sz="4" w:space="0" w:color="auto"/>
              <w:left w:val="nil"/>
              <w:bottom w:val="single" w:sz="4" w:space="0" w:color="auto"/>
              <w:right w:val="single" w:sz="4" w:space="0" w:color="auto"/>
            </w:tcBorders>
            <w:vAlign w:val="bottom"/>
            <w:hideMark/>
          </w:tcPr>
          <w:p w14:paraId="34509D59" w14:textId="77777777" w:rsidR="00441C09" w:rsidRPr="00623B9F" w:rsidRDefault="000D61B4" w:rsidP="000D61B4">
            <w:pPr>
              <w:rPr>
                <w:rFonts w:cs="Arial Narrow,Calibri"/>
                <w:b/>
                <w:color w:val="000000"/>
                <w:lang w:eastAsia="sk-SK"/>
              </w:rPr>
            </w:pPr>
            <w:r w:rsidRPr="00623B9F">
              <w:fldChar w:fldCharType="begin"/>
            </w:r>
            <w:r w:rsidRPr="00623B9F">
              <w:instrText xml:space="preserve"> HYPERLINK  \l "opravneostziadatela" </w:instrText>
            </w:r>
            <w:r w:rsidRPr="00623B9F">
              <w:fldChar w:fldCharType="separate"/>
            </w:r>
            <w:r w:rsidRPr="00623B9F">
              <w:rPr>
                <w:rStyle w:val="Hypertextovprepojenie"/>
              </w:rPr>
              <w:t>Oprávnenosť</w:t>
            </w:r>
            <w:r w:rsidR="00AE2204" w:rsidRPr="00623B9F">
              <w:rPr>
                <w:rStyle w:val="Hypertextovprepojenie"/>
              </w:rPr>
              <w:t xml:space="preserve"> </w:t>
            </w:r>
            <w:bookmarkEnd w:id="40"/>
            <w:r w:rsidR="00360B99" w:rsidRPr="00623B9F">
              <w:rPr>
                <w:rStyle w:val="Hypertextovprepojenie"/>
              </w:rPr>
              <w:t>žiadateľa</w:t>
            </w:r>
            <w:r w:rsidRPr="00623B9F">
              <w:fldChar w:fldCharType="end"/>
            </w:r>
          </w:p>
        </w:tc>
      </w:tr>
      <w:tr w:rsidR="00441C09" w:rsidRPr="00623B9F" w14:paraId="0ED5DD13" w14:textId="77777777" w:rsidTr="00E441C1">
        <w:trPr>
          <w:trHeight w:val="479"/>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0F58B0C4" w14:textId="10F0F393" w:rsidR="00441C09" w:rsidRPr="00623B9F" w:rsidRDefault="00441C09">
            <w:pPr>
              <w:rPr>
                <w:rFonts w:cs="Arial Narrow,Calibri"/>
                <w:color w:val="000000"/>
                <w:lang w:eastAsia="sk-SK"/>
              </w:rPr>
            </w:pPr>
            <w:r w:rsidRPr="00623B9F">
              <w:rPr>
                <w:rFonts w:cs="Arial Narrow"/>
                <w:color w:val="000000"/>
                <w:lang w:eastAsia="sk-SK"/>
              </w:rPr>
              <w:t>Forma predloženia</w:t>
            </w:r>
            <w:r w:rsidR="004005BC">
              <w:rPr>
                <w:rFonts w:cs="Arial Narrow"/>
                <w:color w:val="000000"/>
                <w:lang w:eastAsia="sk-SK"/>
              </w:rPr>
              <w:t xml:space="preserve"> prílohy</w:t>
            </w:r>
            <w:r w:rsidRPr="00623B9F">
              <w:rPr>
                <w:rFonts w:cs="Arial Narrow"/>
                <w:color w:val="000000"/>
                <w:lang w:eastAsia="sk-SK"/>
              </w:rPr>
              <w:t>:</w:t>
            </w:r>
          </w:p>
        </w:tc>
        <w:tc>
          <w:tcPr>
            <w:tcW w:w="6162" w:type="dxa"/>
            <w:tcBorders>
              <w:top w:val="single" w:sz="4" w:space="0" w:color="auto"/>
              <w:left w:val="nil"/>
              <w:bottom w:val="single" w:sz="4" w:space="0" w:color="auto"/>
              <w:right w:val="single" w:sz="4" w:space="0" w:color="auto"/>
            </w:tcBorders>
            <w:vAlign w:val="center"/>
            <w:hideMark/>
          </w:tcPr>
          <w:p w14:paraId="588203BA" w14:textId="6AC56B1B" w:rsidR="00441C09" w:rsidRPr="00623B9F" w:rsidRDefault="00235F43">
            <w:pPr>
              <w:rPr>
                <w:rFonts w:cs="Arial Narrow,Calibri"/>
                <w:color w:val="000000"/>
                <w:lang w:eastAsia="sk-SK"/>
              </w:rPr>
            </w:pPr>
            <w:r w:rsidRPr="00235F43">
              <w:rPr>
                <w:rFonts w:cs="Arial Narrow,Calibri"/>
                <w:b/>
                <w:color w:val="000000"/>
                <w:lang w:eastAsia="sk-SK"/>
              </w:rPr>
              <w:t>Elektronická</w:t>
            </w:r>
            <w:r w:rsidRPr="00235F43">
              <w:rPr>
                <w:rFonts w:cs="Arial Narrow,Calibri"/>
                <w:color w:val="000000"/>
                <w:lang w:eastAsia="sk-SK"/>
              </w:rPr>
              <w:t xml:space="preserve"> cez ITMS2014+ (sken, resp. PDF podpísaného dokumentu).</w:t>
            </w:r>
          </w:p>
        </w:tc>
      </w:tr>
      <w:tr w:rsidR="00CA56B6" w:rsidRPr="00623B9F" w14:paraId="0B1847EC" w14:textId="77777777" w:rsidTr="00E441C1">
        <w:trPr>
          <w:trHeight w:val="188"/>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3D8EE7F6" w14:textId="77777777" w:rsidR="00CA56B6" w:rsidRPr="00623B9F" w:rsidRDefault="00421FA7" w:rsidP="00734CA5">
            <w:pPr>
              <w:rPr>
                <w:rFonts w:cs="Arial Narrow,Calibri"/>
                <w:color w:val="000000"/>
                <w:lang w:eastAsia="sk-SK"/>
              </w:rPr>
            </w:pPr>
            <w:r w:rsidRPr="00623B9F">
              <w:rPr>
                <w:rFonts w:cs="Calibri"/>
                <w:color w:val="000000"/>
                <w:lang w:eastAsia="sk-SK"/>
              </w:rPr>
              <w:t>Termín</w:t>
            </w:r>
            <w:r w:rsidR="00CA56B6" w:rsidRPr="00623B9F">
              <w:rPr>
                <w:rFonts w:cs="Calibri"/>
                <w:color w:val="000000"/>
                <w:lang w:eastAsia="sk-SK"/>
              </w:rPr>
              <w:t xml:space="preserve"> </w:t>
            </w:r>
            <w:r w:rsidR="00734CA5" w:rsidRPr="00623B9F">
              <w:rPr>
                <w:rFonts w:cs="Calibri"/>
                <w:color w:val="000000"/>
                <w:lang w:eastAsia="sk-SK"/>
              </w:rPr>
              <w:t>na</w:t>
            </w:r>
            <w:r w:rsidR="00CA56B6" w:rsidRPr="00623B9F">
              <w:rPr>
                <w:rFonts w:cs="Calibri"/>
                <w:color w:val="000000"/>
                <w:lang w:eastAsia="sk-SK"/>
              </w:rPr>
              <w:t xml:space="preserve"> preukázanie splnenia PPP:</w:t>
            </w:r>
          </w:p>
        </w:tc>
        <w:tc>
          <w:tcPr>
            <w:tcW w:w="6162" w:type="dxa"/>
            <w:tcBorders>
              <w:top w:val="single" w:sz="4" w:space="0" w:color="auto"/>
              <w:left w:val="nil"/>
              <w:bottom w:val="single" w:sz="4" w:space="0" w:color="auto"/>
              <w:right w:val="single" w:sz="4" w:space="0" w:color="auto"/>
            </w:tcBorders>
            <w:vAlign w:val="bottom"/>
            <w:hideMark/>
          </w:tcPr>
          <w:p w14:paraId="3F1924F7" w14:textId="77777777" w:rsidR="001F595E" w:rsidRDefault="00CA56B6">
            <w:pPr>
              <w:rPr>
                <w:rFonts w:cs="Calibri"/>
                <w:color w:val="000000"/>
                <w:lang w:eastAsia="sk-SK"/>
              </w:rPr>
            </w:pPr>
            <w:r w:rsidRPr="00623B9F">
              <w:rPr>
                <w:rFonts w:cs="Calibri"/>
                <w:color w:val="000000"/>
                <w:lang w:eastAsia="sk-SK"/>
              </w:rPr>
              <w:t>Plnomocenstvo</w:t>
            </w:r>
            <w:r w:rsidRPr="00623B9F">
              <w:rPr>
                <w:rFonts w:cs="Arial Narrow"/>
                <w:color w:val="000000"/>
                <w:lang w:eastAsia="sk-SK"/>
              </w:rPr>
              <w:t>/</w:t>
            </w:r>
            <w:r w:rsidRPr="00623B9F">
              <w:rPr>
                <w:rFonts w:cs="Arial Narrow"/>
                <w:bCs/>
                <w:color w:val="000000"/>
                <w:lang w:eastAsia="sk-SK"/>
              </w:rPr>
              <w:t>Interný predpis/Poverenie</w:t>
            </w:r>
            <w:r w:rsidRPr="00623B9F">
              <w:rPr>
                <w:rFonts w:cs="Calibri"/>
                <w:color w:val="000000"/>
                <w:lang w:eastAsia="sk-SK"/>
              </w:rPr>
              <w:t xml:space="preserve">, musia byť predložená ku dňu predloženia Žiadosti o NFP, </w:t>
            </w:r>
            <w:r w:rsidR="00421FA7" w:rsidRPr="00623B9F">
              <w:rPr>
                <w:rFonts w:cs="Calibri"/>
                <w:color w:val="000000"/>
                <w:lang w:eastAsia="sk-SK"/>
              </w:rPr>
              <w:t>resp.</w:t>
            </w:r>
            <w:r w:rsidRPr="00623B9F">
              <w:rPr>
                <w:rFonts w:cs="Calibri"/>
                <w:color w:val="000000"/>
                <w:lang w:eastAsia="sk-SK"/>
              </w:rPr>
              <w:t xml:space="preserve"> najneskôr ku dňu doplnenia chýbajúcich náležitostí Žiadosti o NFP</w:t>
            </w:r>
            <w:r w:rsidRPr="00623B9F">
              <w:t xml:space="preserve"> </w:t>
            </w:r>
            <w:r w:rsidRPr="00623B9F">
              <w:rPr>
                <w:rFonts w:cs="Calibri"/>
                <w:color w:val="000000"/>
                <w:lang w:eastAsia="sk-SK"/>
              </w:rPr>
              <w:t xml:space="preserve">v zmysle výzvy na doplnenie chýbajúcich náležitostí Žiadosti o NFP. </w:t>
            </w:r>
          </w:p>
          <w:p w14:paraId="2E659BD7" w14:textId="6D53B379" w:rsidR="00CA56B6" w:rsidRPr="00623B9F" w:rsidRDefault="00CA56B6">
            <w:pPr>
              <w:rPr>
                <w:rFonts w:cs="Arial Narrow,Calibri"/>
                <w:b/>
                <w:color w:val="000000" w:themeColor="text1"/>
                <w:lang w:eastAsia="sk-SK"/>
              </w:rPr>
            </w:pPr>
            <w:r w:rsidRPr="00623B9F">
              <w:rPr>
                <w:rFonts w:cs="Calibri"/>
                <w:color w:val="000000"/>
                <w:lang w:eastAsia="sk-SK"/>
              </w:rPr>
              <w:t>Plnomocenstvo/Interný predpis/Plnomocenstvo/Poverenie môže byť vyhotovené po termíne Žiadosti o NFP jedine v prípade, ak sa vzťahuje na úkony po predložení Žiadosti o NFP.</w:t>
            </w:r>
          </w:p>
        </w:tc>
      </w:tr>
      <w:tr w:rsidR="00235F43" w:rsidRPr="00623B9F" w14:paraId="0DBA4A5B" w14:textId="77777777" w:rsidTr="00E441C1">
        <w:trPr>
          <w:trHeight w:val="403"/>
          <w:jc w:val="center"/>
        </w:trPr>
        <w:tc>
          <w:tcPr>
            <w:tcW w:w="10490" w:type="dxa"/>
            <w:gridSpan w:val="2"/>
            <w:tcBorders>
              <w:top w:val="single" w:sz="4" w:space="0" w:color="auto"/>
              <w:left w:val="single" w:sz="4" w:space="0" w:color="auto"/>
              <w:bottom w:val="single" w:sz="4" w:space="0" w:color="auto"/>
              <w:right w:val="single" w:sz="4" w:space="0" w:color="auto"/>
            </w:tcBorders>
            <w:shd w:val="clear" w:color="auto" w:fill="ECF1F6"/>
            <w:noWrap/>
            <w:vAlign w:val="center"/>
            <w:hideMark/>
          </w:tcPr>
          <w:p w14:paraId="1854F150" w14:textId="77777777" w:rsidR="00235F43" w:rsidRPr="00623B9F" w:rsidRDefault="00235F43" w:rsidP="00875387">
            <w:pPr>
              <w:tabs>
                <w:tab w:val="left" w:pos="0"/>
              </w:tabs>
              <w:rPr>
                <w:rFonts w:cs="Arial Narrow"/>
                <w:b/>
                <w:bCs/>
                <w:u w:val="single"/>
              </w:rPr>
            </w:pPr>
            <w:bookmarkStart w:id="41" w:name="spolufinanco"/>
            <w:r w:rsidRPr="00623B9F">
              <w:rPr>
                <w:rFonts w:cs="Arial Narrow"/>
                <w:b/>
                <w:bCs/>
                <w:color w:val="000000"/>
                <w:lang w:eastAsia="sk-SK"/>
              </w:rPr>
              <w:t xml:space="preserve">Príloha Žiadosti o NFP </w:t>
            </w:r>
            <w:bookmarkStart w:id="42" w:name="prilohaudaje"/>
            <w:r w:rsidRPr="00623B9F">
              <w:rPr>
                <w:rFonts w:cs="Arial Narrow"/>
                <w:b/>
                <w:bCs/>
                <w:color w:val="000000"/>
                <w:lang w:eastAsia="sk-SK"/>
              </w:rPr>
              <w:t xml:space="preserve">– </w:t>
            </w:r>
            <w:r w:rsidRPr="00623B9F">
              <w:rPr>
                <w:rFonts w:cs="Calibri"/>
                <w:b/>
                <w:color w:val="000000"/>
                <w:lang w:eastAsia="sk-SK"/>
              </w:rPr>
              <w:t xml:space="preserve">Údaje potrebné na vyžiadanie výpisu z registra trestov </w:t>
            </w:r>
            <w:r w:rsidRPr="00623B9F">
              <w:rPr>
                <w:rFonts w:cs="Arial Narrow"/>
                <w:b/>
                <w:bCs/>
              </w:rPr>
              <w:t xml:space="preserve">(Príloha č. </w:t>
            </w:r>
            <w:r>
              <w:rPr>
                <w:rFonts w:cs="Arial Narrow"/>
                <w:b/>
                <w:bCs/>
              </w:rPr>
              <w:t>9</w:t>
            </w:r>
            <w:r w:rsidRPr="00623B9F">
              <w:rPr>
                <w:rFonts w:cs="Arial Narrow"/>
                <w:b/>
                <w:bCs/>
              </w:rPr>
              <w:t xml:space="preserve"> výzvy), </w:t>
            </w:r>
            <w:bookmarkStart w:id="43" w:name="prilohart"/>
            <w:bookmarkEnd w:id="42"/>
            <w:r w:rsidRPr="00623B9F">
              <w:rPr>
                <w:rFonts w:cs="Arial Narrow"/>
                <w:b/>
                <w:bCs/>
              </w:rPr>
              <w:t xml:space="preserve">Výpis z registra trestov </w:t>
            </w:r>
            <w:bookmarkEnd w:id="43"/>
            <w:r w:rsidRPr="00623B9F">
              <w:rPr>
                <w:rFonts w:cs="Arial Narrow"/>
                <w:b/>
                <w:bCs/>
              </w:rPr>
              <w:t>(ak relevantné)</w:t>
            </w:r>
            <w:r w:rsidRPr="00623B9F">
              <w:rPr>
                <w:rStyle w:val="Odkaznapoznmkupodiarou"/>
                <w:rFonts w:cs="Arial Narrow"/>
                <w:b/>
                <w:bCs/>
              </w:rPr>
              <w:footnoteReference w:id="40"/>
            </w:r>
            <w:r w:rsidRPr="00623B9F">
              <w:t xml:space="preserve"> </w:t>
            </w:r>
            <w:r w:rsidRPr="00623B9F">
              <w:rPr>
                <w:rFonts w:cs="Arial Narrow"/>
                <w:bCs/>
              </w:rPr>
              <w:t>(nevzťahuje sa na organizácie, pri ktorých práva a povinnosti zmluvných vzťahov štatutárnych orgánov k organizácii, resp. spôsob vymenovania štatutárneho orgánu upravuje osobitný predpis</w:t>
            </w:r>
            <w:r w:rsidRPr="00623B9F">
              <w:rPr>
                <w:rStyle w:val="Odkaznapoznmkupodiarou"/>
                <w:rFonts w:cs="Arial Narrow"/>
                <w:bCs/>
              </w:rPr>
              <w:footnoteReference w:id="41"/>
            </w:r>
            <w:r w:rsidRPr="00623B9F">
              <w:rPr>
                <w:rFonts w:cs="Arial Narrow"/>
                <w:bCs/>
              </w:rPr>
              <w:t>)</w:t>
            </w:r>
          </w:p>
        </w:tc>
      </w:tr>
      <w:tr w:rsidR="00235F43" w:rsidRPr="00623B9F" w14:paraId="7F9BD1F7" w14:textId="77777777" w:rsidTr="00E441C1">
        <w:trPr>
          <w:trHeight w:val="241"/>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3EC332B1" w14:textId="77777777" w:rsidR="00235F43" w:rsidRPr="00623B9F" w:rsidRDefault="00235F43" w:rsidP="00875387">
            <w:pPr>
              <w:rPr>
                <w:rFonts w:cs="Arial Narrow,Calibri"/>
                <w:color w:val="000000"/>
                <w:lang w:eastAsia="sk-SK"/>
              </w:rPr>
            </w:pPr>
            <w:r w:rsidRPr="00623B9F">
              <w:rPr>
                <w:rFonts w:cs="Arial Narrow"/>
                <w:color w:val="000000"/>
                <w:lang w:eastAsia="sk-SK"/>
              </w:rPr>
              <w:t>Vypracováva:</w:t>
            </w:r>
          </w:p>
        </w:tc>
        <w:tc>
          <w:tcPr>
            <w:tcW w:w="6162" w:type="dxa"/>
            <w:tcBorders>
              <w:top w:val="single" w:sz="4" w:space="0" w:color="auto"/>
              <w:left w:val="nil"/>
              <w:bottom w:val="single" w:sz="4" w:space="0" w:color="auto"/>
              <w:right w:val="single" w:sz="4" w:space="0" w:color="auto"/>
            </w:tcBorders>
            <w:vAlign w:val="bottom"/>
            <w:hideMark/>
          </w:tcPr>
          <w:p w14:paraId="617C7B87" w14:textId="77777777" w:rsidR="00235F43" w:rsidRPr="00623B9F" w:rsidRDefault="00235F43" w:rsidP="00875387">
            <w:pPr>
              <w:rPr>
                <w:rFonts w:cs="Arial Narrow,Calibri"/>
                <w:color w:val="000000"/>
                <w:lang w:eastAsia="sk-SK"/>
              </w:rPr>
            </w:pPr>
            <w:r w:rsidRPr="00623B9F">
              <w:rPr>
                <w:rFonts w:cs="Arial Narrow"/>
                <w:color w:val="000000"/>
                <w:lang w:eastAsia="sk-SK"/>
              </w:rPr>
              <w:t>Žiadateľ</w:t>
            </w:r>
          </w:p>
        </w:tc>
      </w:tr>
      <w:tr w:rsidR="00235F43" w:rsidRPr="00623B9F" w14:paraId="7C9744DF" w14:textId="77777777" w:rsidTr="00E441C1">
        <w:trPr>
          <w:trHeight w:val="300"/>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7D2EE77" w14:textId="34C53F2C" w:rsidR="00235F43" w:rsidRPr="00235F43" w:rsidRDefault="00235F43" w:rsidP="00203623">
            <w:pPr>
              <w:rPr>
                <w:rFonts w:cs="Arial Narrow,Calibri"/>
                <w:b/>
                <w:color w:val="000000"/>
                <w:lang w:eastAsia="sk-SK"/>
              </w:rPr>
            </w:pPr>
            <w:r w:rsidRPr="00235F43">
              <w:rPr>
                <w:rFonts w:cs="Arial Narrow"/>
                <w:b/>
                <w:color w:val="000000"/>
                <w:lang w:eastAsia="sk-SK"/>
              </w:rPr>
              <w:t>Podmienka poskytnutia príspevku</w:t>
            </w:r>
            <w:r w:rsidR="00203623">
              <w:rPr>
                <w:rFonts w:cs="Arial Narrow"/>
                <w:b/>
                <w:color w:val="000000"/>
                <w:lang w:eastAsia="sk-SK"/>
              </w:rPr>
              <w:t xml:space="preserve"> č. 3</w:t>
            </w:r>
            <w:r w:rsidRPr="00235F43">
              <w:rPr>
                <w:rFonts w:cs="Arial Narrow"/>
                <w:b/>
                <w:color w:val="000000"/>
                <w:lang w:eastAsia="sk-SK"/>
              </w:rPr>
              <w:t>:</w:t>
            </w:r>
          </w:p>
        </w:tc>
        <w:tc>
          <w:tcPr>
            <w:tcW w:w="6162" w:type="dxa"/>
            <w:tcBorders>
              <w:top w:val="single" w:sz="4" w:space="0" w:color="auto"/>
              <w:left w:val="nil"/>
              <w:bottom w:val="single" w:sz="4" w:space="0" w:color="auto"/>
              <w:right w:val="single" w:sz="4" w:space="0" w:color="auto"/>
            </w:tcBorders>
            <w:vAlign w:val="bottom"/>
            <w:hideMark/>
          </w:tcPr>
          <w:p w14:paraId="1212F6EB" w14:textId="1B74DFB4" w:rsidR="00235F43" w:rsidRPr="00623B9F" w:rsidRDefault="008374D4" w:rsidP="00235F43">
            <w:pPr>
              <w:autoSpaceDE w:val="0"/>
              <w:autoSpaceDN w:val="0"/>
              <w:adjustRightInd w:val="0"/>
              <w:rPr>
                <w:rFonts w:cs="Arial Narrow,Calibri"/>
                <w:color w:val="000000"/>
                <w:lang w:eastAsia="sk-SK"/>
              </w:rPr>
            </w:pPr>
            <w:hyperlink w:anchor="podmienkatrest" w:history="1">
              <w:r w:rsidR="00235F43" w:rsidRPr="00623B9F">
                <w:rPr>
                  <w:rStyle w:val="Hypertextovprepojenie"/>
                </w:rPr>
                <w:t>Podmienka, že žiadateľ ani jeho štatutárny orgán, ani žiadny člen štatutárneho orgánu, ani prokurista/i, ani osoba splnomocnená zastupovať žiadateľa v konaní o žiadosti o NFP neboli právoplatne odsúdení za niektorý za vybrané trestné činy</w:t>
              </w:r>
            </w:hyperlink>
            <w:r w:rsidR="00235F43" w:rsidRPr="00623B9F">
              <w:rPr>
                <w:color w:val="000000"/>
              </w:rPr>
              <w:t xml:space="preserve"> </w:t>
            </w:r>
          </w:p>
        </w:tc>
      </w:tr>
      <w:tr w:rsidR="00235F43" w:rsidRPr="00623B9F" w14:paraId="24BFEA32" w14:textId="77777777" w:rsidTr="00E441C1">
        <w:trPr>
          <w:trHeight w:val="300"/>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23A255B" w14:textId="140E00E4" w:rsidR="00235F43" w:rsidRPr="00623B9F" w:rsidRDefault="00235F43" w:rsidP="00875387">
            <w:pPr>
              <w:rPr>
                <w:rFonts w:cs="Arial Narrow,Calibri"/>
                <w:color w:val="000000"/>
                <w:lang w:eastAsia="sk-SK"/>
              </w:rPr>
            </w:pPr>
            <w:r w:rsidRPr="00623B9F">
              <w:rPr>
                <w:rFonts w:cs="Arial Narrow"/>
                <w:color w:val="000000"/>
                <w:lang w:eastAsia="sk-SK"/>
              </w:rPr>
              <w:t>Forma predloženia</w:t>
            </w:r>
            <w:r w:rsidR="004005BC">
              <w:rPr>
                <w:rFonts w:cs="Arial Narrow"/>
                <w:color w:val="000000"/>
                <w:lang w:eastAsia="sk-SK"/>
              </w:rPr>
              <w:t xml:space="preserve"> prílohy</w:t>
            </w:r>
            <w:r w:rsidRPr="00623B9F">
              <w:rPr>
                <w:rFonts w:cs="Arial Narrow"/>
                <w:color w:val="000000"/>
                <w:lang w:eastAsia="sk-SK"/>
              </w:rPr>
              <w:t>:</w:t>
            </w:r>
          </w:p>
        </w:tc>
        <w:tc>
          <w:tcPr>
            <w:tcW w:w="6162" w:type="dxa"/>
            <w:tcBorders>
              <w:top w:val="single" w:sz="4" w:space="0" w:color="auto"/>
              <w:left w:val="nil"/>
              <w:bottom w:val="single" w:sz="4" w:space="0" w:color="auto"/>
              <w:right w:val="single" w:sz="4" w:space="0" w:color="auto"/>
            </w:tcBorders>
            <w:vAlign w:val="center"/>
            <w:hideMark/>
          </w:tcPr>
          <w:p w14:paraId="32124568" w14:textId="28783908" w:rsidR="00235F43" w:rsidRPr="00235F43" w:rsidRDefault="00235F43" w:rsidP="00235F43">
            <w:pPr>
              <w:rPr>
                <w:rFonts w:cs="Arial Narrow"/>
                <w:color w:val="000000"/>
                <w:lang w:eastAsia="sk-SK"/>
              </w:rPr>
            </w:pPr>
            <w:r w:rsidRPr="00235F43">
              <w:rPr>
                <w:rFonts w:cs="Arial Narrow"/>
                <w:b/>
                <w:color w:val="000000"/>
                <w:lang w:eastAsia="sk-SK"/>
              </w:rPr>
              <w:t>Príloha č. 9 výzvy - Elektronická</w:t>
            </w:r>
            <w:r w:rsidRPr="00235F43">
              <w:rPr>
                <w:rFonts w:cs="Arial Narrow"/>
                <w:color w:val="000000"/>
                <w:lang w:eastAsia="sk-SK"/>
              </w:rPr>
              <w:t xml:space="preserve"> cez ITMS2014+ (sken, resp. PDF podpísaného </w:t>
            </w:r>
            <w:r w:rsidR="005315E5">
              <w:rPr>
                <w:rFonts w:cs="Arial Narrow"/>
                <w:color w:val="000000"/>
                <w:lang w:eastAsia="sk-SK"/>
              </w:rPr>
              <w:t xml:space="preserve">originálu </w:t>
            </w:r>
            <w:r w:rsidRPr="00235F43">
              <w:rPr>
                <w:rFonts w:cs="Arial Narrow"/>
                <w:color w:val="000000"/>
                <w:lang w:eastAsia="sk-SK"/>
              </w:rPr>
              <w:t xml:space="preserve">dokumentu) </w:t>
            </w:r>
          </w:p>
          <w:p w14:paraId="7E1C74F6" w14:textId="01FD7C6E" w:rsidR="00235F43" w:rsidRPr="00623B9F" w:rsidRDefault="00235F43" w:rsidP="00235F43">
            <w:pPr>
              <w:rPr>
                <w:rFonts w:cs="Arial Narrow,Calibri"/>
                <w:color w:val="000000"/>
                <w:lang w:eastAsia="sk-SK"/>
              </w:rPr>
            </w:pPr>
            <w:r w:rsidRPr="00235F43">
              <w:rPr>
                <w:rFonts w:cs="Arial Narrow"/>
                <w:b/>
                <w:color w:val="000000"/>
                <w:lang w:eastAsia="sk-SK"/>
              </w:rPr>
              <w:lastRenderedPageBreak/>
              <w:t>Výpis z registra trestov</w:t>
            </w:r>
            <w:r w:rsidRPr="00235F43">
              <w:rPr>
                <w:rFonts w:cs="Arial Narrow"/>
                <w:color w:val="000000"/>
                <w:lang w:eastAsia="sk-SK"/>
              </w:rPr>
              <w:t xml:space="preserve"> (ak relevantné) -</w:t>
            </w:r>
            <w:r w:rsidRPr="00235F43">
              <w:rPr>
                <w:rFonts w:cs="Arial Narrow"/>
                <w:b/>
                <w:color w:val="000000"/>
                <w:lang w:eastAsia="sk-SK"/>
              </w:rPr>
              <w:t xml:space="preserve"> Elektronická</w:t>
            </w:r>
            <w:r w:rsidRPr="00235F43">
              <w:rPr>
                <w:rFonts w:cs="Arial Narrow"/>
                <w:color w:val="000000"/>
                <w:lang w:eastAsia="sk-SK"/>
              </w:rPr>
              <w:t xml:space="preserve"> cez ITMS2014+ (sken, resp. PDF dokumentu vydaného oprávneným subjektom).</w:t>
            </w:r>
          </w:p>
        </w:tc>
      </w:tr>
      <w:tr w:rsidR="00235F43" w:rsidRPr="00623B9F" w14:paraId="1BC1FE3B" w14:textId="77777777" w:rsidTr="00E441C1">
        <w:trPr>
          <w:trHeight w:val="208"/>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1883822" w14:textId="77777777" w:rsidR="00235F43" w:rsidRPr="00623B9F" w:rsidRDefault="00235F43" w:rsidP="00875387">
            <w:pPr>
              <w:rPr>
                <w:rFonts w:cs="Arial Narrow,Calibri"/>
                <w:color w:val="000000"/>
                <w:lang w:eastAsia="sk-SK"/>
              </w:rPr>
            </w:pPr>
            <w:r w:rsidRPr="00623B9F">
              <w:rPr>
                <w:rFonts w:cs="Calibri"/>
                <w:color w:val="000000"/>
                <w:lang w:eastAsia="sk-SK"/>
              </w:rPr>
              <w:lastRenderedPageBreak/>
              <w:t>Termín na preukázanie splnenia PPP:</w:t>
            </w:r>
          </w:p>
        </w:tc>
        <w:tc>
          <w:tcPr>
            <w:tcW w:w="6162" w:type="dxa"/>
            <w:tcBorders>
              <w:top w:val="single" w:sz="4" w:space="0" w:color="auto"/>
              <w:left w:val="nil"/>
              <w:bottom w:val="single" w:sz="4" w:space="0" w:color="auto"/>
              <w:right w:val="single" w:sz="4" w:space="0" w:color="auto"/>
            </w:tcBorders>
            <w:vAlign w:val="bottom"/>
            <w:hideMark/>
          </w:tcPr>
          <w:p w14:paraId="4A07378D" w14:textId="77777777" w:rsidR="00235F43" w:rsidRDefault="00235F43" w:rsidP="00875387">
            <w:pPr>
              <w:rPr>
                <w:rFonts w:cs="Arial Narrow"/>
                <w:color w:val="000000" w:themeColor="text1"/>
                <w:lang w:eastAsia="sk-SK"/>
              </w:rPr>
            </w:pPr>
            <w:r w:rsidRPr="00623B9F">
              <w:rPr>
                <w:rFonts w:cs="Arial Narrow"/>
                <w:color w:val="000000" w:themeColor="text1"/>
                <w:lang w:eastAsia="sk-SK"/>
              </w:rPr>
              <w:t xml:space="preserve">Prílohy musia byť predložené ku dňu predloženia Žiadosti o NFP, resp. najneskôr ku dňu doplnenia chýbajúcich náležitostí Žiadosti o NFP v zmysle výzvy na doplnenie chýbajúcich náležitostí Žiadosti o NFP. </w:t>
            </w:r>
          </w:p>
          <w:p w14:paraId="11DE647E" w14:textId="0EA26DC6" w:rsidR="00235F43" w:rsidRPr="00623B9F" w:rsidRDefault="00235F43" w:rsidP="00875387">
            <w:pPr>
              <w:rPr>
                <w:rFonts w:cs="Arial Narrow,Calibri"/>
                <w:color w:val="000000" w:themeColor="text1"/>
                <w:lang w:eastAsia="sk-SK"/>
              </w:rPr>
            </w:pPr>
            <w:r w:rsidRPr="004C7FE1">
              <w:rPr>
                <w:rFonts w:cs="Calibri"/>
                <w:color w:val="000000"/>
                <w:lang w:eastAsia="sk-SK"/>
              </w:rPr>
              <w:t>V prípade predloženia príloh ku dňu doplnenia chýbajúcich náležitostí Ž</w:t>
            </w:r>
            <w:r>
              <w:rPr>
                <w:rFonts w:cs="Calibri"/>
                <w:color w:val="000000"/>
                <w:lang w:eastAsia="sk-SK"/>
              </w:rPr>
              <w:t xml:space="preserve">iadosti </w:t>
            </w:r>
            <w:r w:rsidRPr="004C7FE1">
              <w:rPr>
                <w:rFonts w:cs="Calibri"/>
                <w:color w:val="000000"/>
                <w:lang w:eastAsia="sk-SK"/>
              </w:rPr>
              <w:t>o</w:t>
            </w:r>
            <w:r>
              <w:rPr>
                <w:rFonts w:cs="Calibri"/>
                <w:color w:val="000000"/>
                <w:lang w:eastAsia="sk-SK"/>
              </w:rPr>
              <w:t xml:space="preserve"> </w:t>
            </w:r>
            <w:r w:rsidRPr="004C7FE1">
              <w:rPr>
                <w:rFonts w:cs="Calibri"/>
                <w:color w:val="000000"/>
                <w:lang w:eastAsia="sk-SK"/>
              </w:rPr>
              <w:t>NFP v zmysle výzvy na doplnenie Ž</w:t>
            </w:r>
            <w:r>
              <w:rPr>
                <w:rFonts w:cs="Calibri"/>
                <w:color w:val="000000"/>
                <w:lang w:eastAsia="sk-SK"/>
              </w:rPr>
              <w:t xml:space="preserve">iadosti </w:t>
            </w:r>
            <w:r w:rsidRPr="004C7FE1">
              <w:rPr>
                <w:rFonts w:cs="Calibri"/>
                <w:color w:val="000000"/>
                <w:lang w:eastAsia="sk-SK"/>
              </w:rPr>
              <w:t>o</w:t>
            </w:r>
            <w:r>
              <w:rPr>
                <w:rFonts w:cs="Calibri"/>
                <w:color w:val="000000"/>
                <w:lang w:eastAsia="sk-SK"/>
              </w:rPr>
              <w:t xml:space="preserve"> </w:t>
            </w:r>
            <w:r w:rsidRPr="004C7FE1">
              <w:rPr>
                <w:rFonts w:cs="Calibri"/>
                <w:color w:val="000000"/>
                <w:lang w:eastAsia="sk-SK"/>
              </w:rPr>
              <w:t>NFP je možné, aby príloh</w:t>
            </w:r>
            <w:r>
              <w:rPr>
                <w:rFonts w:cs="Calibri"/>
                <w:color w:val="000000"/>
                <w:lang w:eastAsia="sk-SK"/>
              </w:rPr>
              <w:t>y</w:t>
            </w:r>
            <w:r w:rsidRPr="004C7FE1">
              <w:rPr>
                <w:rFonts w:cs="Calibri"/>
                <w:color w:val="000000"/>
                <w:lang w:eastAsia="sk-SK"/>
              </w:rPr>
              <w:t xml:space="preserve"> bol</w:t>
            </w:r>
            <w:r>
              <w:rPr>
                <w:rFonts w:cs="Calibri"/>
                <w:color w:val="000000"/>
                <w:lang w:eastAsia="sk-SK"/>
              </w:rPr>
              <w:t>i</w:t>
            </w:r>
            <w:r w:rsidRPr="004C7FE1">
              <w:rPr>
                <w:rFonts w:cs="Calibri"/>
                <w:color w:val="000000"/>
                <w:lang w:eastAsia="sk-SK"/>
              </w:rPr>
              <w:t xml:space="preserve"> vypracovaná aj po termíne predloženia Ž</w:t>
            </w:r>
            <w:r>
              <w:rPr>
                <w:rFonts w:cs="Calibri"/>
                <w:color w:val="000000"/>
                <w:lang w:eastAsia="sk-SK"/>
              </w:rPr>
              <w:t xml:space="preserve">iadosti </w:t>
            </w:r>
            <w:r w:rsidRPr="004C7FE1">
              <w:rPr>
                <w:rFonts w:cs="Calibri"/>
                <w:color w:val="000000"/>
                <w:lang w:eastAsia="sk-SK"/>
              </w:rPr>
              <w:t>o</w:t>
            </w:r>
            <w:r>
              <w:rPr>
                <w:rFonts w:cs="Calibri"/>
                <w:color w:val="000000"/>
                <w:lang w:eastAsia="sk-SK"/>
              </w:rPr>
              <w:t xml:space="preserve"> </w:t>
            </w:r>
            <w:r w:rsidRPr="004C7FE1">
              <w:rPr>
                <w:rFonts w:cs="Calibri"/>
                <w:color w:val="000000"/>
                <w:lang w:eastAsia="sk-SK"/>
              </w:rPr>
              <w:t>NFP, najneskôr ku dňu doplnenia chýbajúcich náležitostí Ž</w:t>
            </w:r>
            <w:r>
              <w:rPr>
                <w:rFonts w:cs="Calibri"/>
                <w:color w:val="000000"/>
                <w:lang w:eastAsia="sk-SK"/>
              </w:rPr>
              <w:t xml:space="preserve">iadosti </w:t>
            </w:r>
            <w:r w:rsidRPr="004C7FE1">
              <w:rPr>
                <w:rFonts w:cs="Calibri"/>
                <w:color w:val="000000"/>
                <w:lang w:eastAsia="sk-SK"/>
              </w:rPr>
              <w:t>o</w:t>
            </w:r>
            <w:r>
              <w:rPr>
                <w:rFonts w:cs="Calibri"/>
                <w:color w:val="000000"/>
                <w:lang w:eastAsia="sk-SK"/>
              </w:rPr>
              <w:t xml:space="preserve"> </w:t>
            </w:r>
            <w:r w:rsidRPr="004C7FE1">
              <w:rPr>
                <w:rFonts w:cs="Calibri"/>
                <w:color w:val="000000"/>
                <w:lang w:eastAsia="sk-SK"/>
              </w:rPr>
              <w:t>NFP.</w:t>
            </w:r>
          </w:p>
        </w:tc>
      </w:tr>
      <w:tr w:rsidR="004C5CE2" w:rsidRPr="00397FA4" w14:paraId="61A9B292" w14:textId="77777777" w:rsidTr="00E441C1">
        <w:trPr>
          <w:trHeight w:val="403"/>
          <w:jc w:val="center"/>
        </w:trPr>
        <w:tc>
          <w:tcPr>
            <w:tcW w:w="10490" w:type="dxa"/>
            <w:gridSpan w:val="2"/>
            <w:tcBorders>
              <w:top w:val="single" w:sz="4" w:space="0" w:color="auto"/>
              <w:left w:val="single" w:sz="4" w:space="0" w:color="auto"/>
              <w:bottom w:val="single" w:sz="4" w:space="0" w:color="auto"/>
              <w:right w:val="single" w:sz="4" w:space="0" w:color="auto"/>
            </w:tcBorders>
            <w:shd w:val="clear" w:color="auto" w:fill="ECF1F6"/>
            <w:noWrap/>
            <w:vAlign w:val="center"/>
            <w:hideMark/>
          </w:tcPr>
          <w:p w14:paraId="1438C9FD" w14:textId="77777777" w:rsidR="004C5CE2" w:rsidRPr="00397FA4" w:rsidRDefault="004C5CE2" w:rsidP="00E441C1">
            <w:pPr>
              <w:tabs>
                <w:tab w:val="left" w:pos="0"/>
              </w:tabs>
              <w:rPr>
                <w:rFonts w:cs="Arial Narrow"/>
                <w:b/>
                <w:bCs/>
              </w:rPr>
            </w:pPr>
            <w:bookmarkStart w:id="44" w:name="stanoviskopriloha"/>
            <w:bookmarkEnd w:id="41"/>
            <w:r w:rsidRPr="00397FA4">
              <w:rPr>
                <w:rFonts w:cs="Arial Narrow"/>
                <w:b/>
                <w:bCs/>
              </w:rPr>
              <w:t xml:space="preserve">Príloha Žiadosti o NFP - </w:t>
            </w:r>
            <w:bookmarkStart w:id="45" w:name="uzneseniepriloha"/>
            <w:r w:rsidRPr="00397FA4">
              <w:rPr>
                <w:rFonts w:cs="Arial Narrow"/>
                <w:b/>
                <w:bCs/>
              </w:rPr>
              <w:t>Uznesenie o schválení programu rozvoja a príslušnej územnoplánovacej dokumentácie (ak relevantné)</w:t>
            </w:r>
            <w:bookmarkEnd w:id="45"/>
          </w:p>
        </w:tc>
      </w:tr>
      <w:tr w:rsidR="004C5CE2" w:rsidRPr="00623B9F" w14:paraId="09576B56" w14:textId="77777777" w:rsidTr="00E441C1">
        <w:trPr>
          <w:trHeight w:val="241"/>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63465B4" w14:textId="77777777" w:rsidR="004C5CE2" w:rsidRPr="00623B9F" w:rsidRDefault="004C5CE2" w:rsidP="00E441C1">
            <w:pPr>
              <w:rPr>
                <w:rFonts w:cs="Arial Narrow,Calibri"/>
                <w:color w:val="000000"/>
                <w:lang w:eastAsia="sk-SK"/>
              </w:rPr>
            </w:pPr>
            <w:r w:rsidRPr="00623B9F">
              <w:rPr>
                <w:rFonts w:cs="Arial Narrow"/>
                <w:color w:val="000000"/>
                <w:lang w:eastAsia="sk-SK"/>
              </w:rPr>
              <w:t>Vypracováva:</w:t>
            </w:r>
          </w:p>
        </w:tc>
        <w:tc>
          <w:tcPr>
            <w:tcW w:w="6162" w:type="dxa"/>
            <w:tcBorders>
              <w:top w:val="single" w:sz="4" w:space="0" w:color="auto"/>
              <w:left w:val="nil"/>
              <w:bottom w:val="single" w:sz="4" w:space="0" w:color="auto"/>
              <w:right w:val="single" w:sz="4" w:space="0" w:color="auto"/>
            </w:tcBorders>
            <w:vAlign w:val="bottom"/>
            <w:hideMark/>
          </w:tcPr>
          <w:p w14:paraId="632E7BFC" w14:textId="77777777" w:rsidR="004C5CE2" w:rsidRPr="00623B9F" w:rsidRDefault="004C5CE2" w:rsidP="00E441C1">
            <w:pPr>
              <w:rPr>
                <w:rFonts w:cs="Arial Narrow,Calibri"/>
                <w:color w:val="000000"/>
                <w:lang w:eastAsia="sk-SK"/>
              </w:rPr>
            </w:pPr>
            <w:r w:rsidRPr="00623B9F">
              <w:rPr>
                <w:rFonts w:cs="Arial Narrow"/>
                <w:color w:val="000000"/>
                <w:lang w:eastAsia="sk-SK"/>
              </w:rPr>
              <w:t>Žiadateľ</w:t>
            </w:r>
            <w:r>
              <w:rPr>
                <w:rFonts w:cs="Arial Narrow"/>
                <w:color w:val="000000"/>
                <w:lang w:eastAsia="sk-SK"/>
              </w:rPr>
              <w:t xml:space="preserve"> (Obec, VUC)</w:t>
            </w:r>
          </w:p>
        </w:tc>
      </w:tr>
      <w:tr w:rsidR="004C5CE2" w:rsidRPr="00397FA4" w14:paraId="2445756E" w14:textId="77777777" w:rsidTr="00E441C1">
        <w:trPr>
          <w:trHeight w:val="300"/>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9BD6E39" w14:textId="77777777" w:rsidR="004C5CE2" w:rsidRPr="005F1531" w:rsidRDefault="004C5CE2" w:rsidP="00E441C1">
            <w:pPr>
              <w:rPr>
                <w:rFonts w:cs="Arial Narrow,Calibri"/>
                <w:b/>
                <w:color w:val="000000"/>
                <w:lang w:eastAsia="sk-SK"/>
              </w:rPr>
            </w:pPr>
            <w:r w:rsidRPr="005F1531">
              <w:rPr>
                <w:rFonts w:cs="Arial Narrow"/>
                <w:b/>
                <w:color w:val="000000"/>
                <w:lang w:eastAsia="sk-SK"/>
              </w:rPr>
              <w:t>Podmienka poskytnutia príspevku</w:t>
            </w:r>
            <w:r>
              <w:rPr>
                <w:rFonts w:cs="Arial Narrow"/>
                <w:b/>
                <w:color w:val="000000"/>
                <w:lang w:eastAsia="sk-SK"/>
              </w:rPr>
              <w:t xml:space="preserve"> č. 7</w:t>
            </w:r>
            <w:r w:rsidRPr="005F1531">
              <w:rPr>
                <w:rFonts w:cs="Arial Narrow"/>
                <w:b/>
                <w:color w:val="000000"/>
                <w:lang w:eastAsia="sk-SK"/>
              </w:rPr>
              <w:t>:</w:t>
            </w:r>
          </w:p>
        </w:tc>
        <w:bookmarkStart w:id="46" w:name="prilohauznesenie"/>
        <w:tc>
          <w:tcPr>
            <w:tcW w:w="6162" w:type="dxa"/>
            <w:tcBorders>
              <w:top w:val="single" w:sz="4" w:space="0" w:color="auto"/>
              <w:left w:val="nil"/>
              <w:bottom w:val="single" w:sz="4" w:space="0" w:color="auto"/>
              <w:right w:val="single" w:sz="4" w:space="0" w:color="auto"/>
            </w:tcBorders>
            <w:vAlign w:val="bottom"/>
            <w:hideMark/>
          </w:tcPr>
          <w:p w14:paraId="733A7272" w14:textId="4CC7465A" w:rsidR="004C5CE2" w:rsidRPr="00397FA4" w:rsidRDefault="004C5CE2" w:rsidP="004C5CE2">
            <w:pPr>
              <w:autoSpaceDE w:val="0"/>
              <w:autoSpaceDN w:val="0"/>
              <w:adjustRightInd w:val="0"/>
              <w:rPr>
                <w:rFonts w:cs="Arial Narrow,Calibri"/>
                <w:color w:val="000000"/>
                <w:lang w:eastAsia="sk-SK"/>
              </w:rPr>
            </w:pPr>
            <w:r w:rsidRPr="00397FA4">
              <w:rPr>
                <w:rFonts w:eastAsiaTheme="minorHAnsi" w:cs="Arial Narrow"/>
              </w:rPr>
              <w:fldChar w:fldCharType="begin"/>
            </w:r>
            <w:r w:rsidRPr="00397FA4">
              <w:rPr>
                <w:rFonts w:eastAsiaTheme="minorHAnsi" w:cs="Arial Narrow"/>
              </w:rPr>
              <w:instrText xml:space="preserve"> HYPERLINK \l "rozvoj" </w:instrText>
            </w:r>
            <w:r w:rsidRPr="00397FA4">
              <w:rPr>
                <w:rFonts w:eastAsiaTheme="minorHAnsi" w:cs="Arial Narrow"/>
              </w:rPr>
              <w:fldChar w:fldCharType="separate"/>
            </w:r>
            <w:r w:rsidRPr="00397FA4">
              <w:rPr>
                <w:rFonts w:eastAsiaTheme="minorHAnsi" w:cs="Calibri"/>
                <w:bCs/>
                <w:color w:val="0000FF"/>
                <w:u w:val="single"/>
                <w:lang w:eastAsia="sk-SK"/>
              </w:rPr>
              <w:t>Podmienka, že žiadateľ má schválený program rozvoja a príslušnú územnoplánovaciu dokumentáciu v súlade s ustanovením § 7 ods. 6 a § 8 ods. 6/§ 8a ods. 4 zákona č. 539/2008 Z. z. o podpore regionálneho rozvoja</w:t>
            </w:r>
            <w:r w:rsidRPr="00397FA4">
              <w:rPr>
                <w:rFonts w:eastAsiaTheme="minorHAnsi" w:cs="Calibri"/>
                <w:bCs/>
                <w:color w:val="0000FF"/>
                <w:u w:val="single"/>
                <w:lang w:eastAsia="sk-SK"/>
              </w:rPr>
              <w:fldChar w:fldCharType="end"/>
            </w:r>
            <w:bookmarkEnd w:id="46"/>
          </w:p>
        </w:tc>
      </w:tr>
      <w:tr w:rsidR="004C5CE2" w:rsidRPr="00623B9F" w14:paraId="1C31F801" w14:textId="77777777" w:rsidTr="00E441C1">
        <w:trPr>
          <w:trHeight w:val="300"/>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7B6B3BC" w14:textId="77777777" w:rsidR="004C5CE2" w:rsidRPr="00623B9F" w:rsidRDefault="004C5CE2" w:rsidP="00E441C1">
            <w:pPr>
              <w:rPr>
                <w:rFonts w:cs="Arial Narrow,Calibri"/>
                <w:color w:val="000000"/>
                <w:lang w:eastAsia="sk-SK"/>
              </w:rPr>
            </w:pPr>
            <w:r w:rsidRPr="00623B9F">
              <w:rPr>
                <w:rFonts w:cs="Arial Narrow"/>
                <w:color w:val="000000"/>
                <w:lang w:eastAsia="sk-SK"/>
              </w:rPr>
              <w:t>Forma predloženia</w:t>
            </w:r>
            <w:r>
              <w:rPr>
                <w:rFonts w:cs="Arial Narrow"/>
                <w:color w:val="000000"/>
                <w:lang w:eastAsia="sk-SK"/>
              </w:rPr>
              <w:t xml:space="preserve"> prílohy</w:t>
            </w:r>
            <w:r w:rsidRPr="00623B9F">
              <w:rPr>
                <w:rFonts w:cs="Arial Narrow"/>
                <w:color w:val="000000"/>
                <w:lang w:eastAsia="sk-SK"/>
              </w:rPr>
              <w:t>:</w:t>
            </w:r>
          </w:p>
        </w:tc>
        <w:tc>
          <w:tcPr>
            <w:tcW w:w="6162" w:type="dxa"/>
            <w:tcBorders>
              <w:top w:val="single" w:sz="4" w:space="0" w:color="auto"/>
              <w:left w:val="nil"/>
              <w:bottom w:val="single" w:sz="4" w:space="0" w:color="auto"/>
              <w:right w:val="single" w:sz="4" w:space="0" w:color="auto"/>
            </w:tcBorders>
            <w:vAlign w:val="center"/>
          </w:tcPr>
          <w:p w14:paraId="571A04AB" w14:textId="77777777" w:rsidR="004C5CE2" w:rsidRPr="00623B9F" w:rsidRDefault="004C5CE2" w:rsidP="00E441C1">
            <w:pPr>
              <w:rPr>
                <w:rFonts w:cs="Arial Narrow,Calibri"/>
                <w:color w:val="000000"/>
                <w:lang w:eastAsia="sk-SK"/>
              </w:rPr>
            </w:pPr>
            <w:r w:rsidRPr="00220F0D">
              <w:rPr>
                <w:rFonts w:cs="Arial Narrow,Calibri"/>
                <w:b/>
                <w:color w:val="000000"/>
                <w:lang w:eastAsia="sk-SK"/>
              </w:rPr>
              <w:t>Elektronická</w:t>
            </w:r>
            <w:r w:rsidRPr="00220F0D">
              <w:rPr>
                <w:rFonts w:cs="Arial Narrow,Calibri"/>
                <w:color w:val="000000"/>
                <w:lang w:eastAsia="sk-SK"/>
              </w:rPr>
              <w:t xml:space="preserve"> cez ITMS2014+ (sken, resp. PDF </w:t>
            </w:r>
            <w:r>
              <w:rPr>
                <w:rFonts w:cs="Arial Narrow,Calibri"/>
                <w:color w:val="000000"/>
                <w:lang w:eastAsia="sk-SK"/>
              </w:rPr>
              <w:t>uznesenia (výpis z uznesenia)</w:t>
            </w:r>
            <w:r w:rsidRPr="00220F0D">
              <w:rPr>
                <w:rFonts w:cs="Arial Narrow,Calibri"/>
                <w:color w:val="000000"/>
                <w:lang w:eastAsia="sk-SK"/>
              </w:rPr>
              <w:t>).</w:t>
            </w:r>
          </w:p>
        </w:tc>
      </w:tr>
      <w:tr w:rsidR="004C5CE2" w:rsidRPr="00623B9F" w14:paraId="7DC649FA" w14:textId="77777777" w:rsidTr="00E441C1">
        <w:trPr>
          <w:trHeight w:val="208"/>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403F6B6" w14:textId="77777777" w:rsidR="004C5CE2" w:rsidRPr="00623B9F" w:rsidRDefault="004C5CE2" w:rsidP="00E441C1">
            <w:pPr>
              <w:rPr>
                <w:rFonts w:cs="Arial Narrow,Calibri"/>
                <w:color w:val="000000"/>
                <w:lang w:eastAsia="sk-SK"/>
              </w:rPr>
            </w:pPr>
            <w:r w:rsidRPr="00623B9F">
              <w:rPr>
                <w:rFonts w:cs="Calibri"/>
                <w:color w:val="000000"/>
                <w:lang w:eastAsia="sk-SK"/>
              </w:rPr>
              <w:t>Termín na preukázanie splnenia PPP:</w:t>
            </w:r>
          </w:p>
        </w:tc>
        <w:tc>
          <w:tcPr>
            <w:tcW w:w="6162" w:type="dxa"/>
            <w:tcBorders>
              <w:top w:val="single" w:sz="4" w:space="0" w:color="auto"/>
              <w:left w:val="nil"/>
              <w:bottom w:val="single" w:sz="4" w:space="0" w:color="auto"/>
              <w:right w:val="single" w:sz="4" w:space="0" w:color="auto"/>
            </w:tcBorders>
            <w:vAlign w:val="bottom"/>
            <w:hideMark/>
          </w:tcPr>
          <w:p w14:paraId="671C6E5E" w14:textId="77777777" w:rsidR="004C5CE2" w:rsidRDefault="004C5CE2" w:rsidP="00E441C1">
            <w:pPr>
              <w:rPr>
                <w:rFonts w:cs="Arial Narrow"/>
                <w:color w:val="000000" w:themeColor="text1"/>
                <w:lang w:eastAsia="sk-SK"/>
              </w:rPr>
            </w:pPr>
            <w:r w:rsidRPr="00623B9F">
              <w:rPr>
                <w:rFonts w:cs="Arial Narrow"/>
                <w:color w:val="000000" w:themeColor="text1"/>
                <w:lang w:eastAsia="sk-SK"/>
              </w:rPr>
              <w:t>Príloh</w:t>
            </w:r>
            <w:r>
              <w:rPr>
                <w:rFonts w:cs="Arial Narrow"/>
                <w:color w:val="000000" w:themeColor="text1"/>
                <w:lang w:eastAsia="sk-SK"/>
              </w:rPr>
              <w:t>a</w:t>
            </w:r>
            <w:r w:rsidRPr="00623B9F">
              <w:rPr>
                <w:rFonts w:cs="Arial Narrow"/>
                <w:color w:val="000000" w:themeColor="text1"/>
                <w:lang w:eastAsia="sk-SK"/>
              </w:rPr>
              <w:t xml:space="preserve"> mus</w:t>
            </w:r>
            <w:r>
              <w:rPr>
                <w:rFonts w:cs="Arial Narrow"/>
                <w:color w:val="000000" w:themeColor="text1"/>
                <w:lang w:eastAsia="sk-SK"/>
              </w:rPr>
              <w:t>í</w:t>
            </w:r>
            <w:r w:rsidRPr="00623B9F">
              <w:rPr>
                <w:rFonts w:cs="Arial Narrow"/>
                <w:color w:val="000000" w:themeColor="text1"/>
                <w:lang w:eastAsia="sk-SK"/>
              </w:rPr>
              <w:t xml:space="preserve"> byť predložen</w:t>
            </w:r>
            <w:r>
              <w:rPr>
                <w:rFonts w:cs="Arial Narrow"/>
                <w:color w:val="000000" w:themeColor="text1"/>
                <w:lang w:eastAsia="sk-SK"/>
              </w:rPr>
              <w:t>á</w:t>
            </w:r>
            <w:r w:rsidRPr="00623B9F">
              <w:rPr>
                <w:rFonts w:cs="Arial Narrow"/>
                <w:color w:val="000000" w:themeColor="text1"/>
                <w:lang w:eastAsia="sk-SK"/>
              </w:rPr>
              <w:t xml:space="preserve"> ku dňu predloženia Žiadosti o NFP, resp. najneskôr ku dňu doplnenia chýbajúcich náležitostí Žiadosti o NFP v zmysle výzvy na doplnenie chýbajúcich náležitostí Žiadosti o NFP.</w:t>
            </w:r>
          </w:p>
          <w:p w14:paraId="48C30C93" w14:textId="77777777" w:rsidR="004C5CE2" w:rsidRPr="00623B9F" w:rsidRDefault="004C5CE2" w:rsidP="00E441C1">
            <w:pPr>
              <w:rPr>
                <w:rFonts w:cs="Arial Narrow,Calibri"/>
                <w:color w:val="000000" w:themeColor="text1"/>
                <w:lang w:eastAsia="sk-SK"/>
              </w:rPr>
            </w:pPr>
            <w:r w:rsidRPr="00220F0D">
              <w:rPr>
                <w:rFonts w:cs="Calibri"/>
                <w:color w:val="000000"/>
                <w:lang w:eastAsia="sk-SK"/>
              </w:rPr>
              <w:t>V prípade predloženia príloh</w:t>
            </w:r>
            <w:r>
              <w:rPr>
                <w:rFonts w:cs="Calibri"/>
                <w:color w:val="000000"/>
                <w:lang w:eastAsia="sk-SK"/>
              </w:rPr>
              <w:t>y</w:t>
            </w:r>
            <w:r w:rsidRPr="00220F0D">
              <w:rPr>
                <w:rFonts w:cs="Calibri"/>
                <w:color w:val="000000"/>
                <w:lang w:eastAsia="sk-SK"/>
              </w:rPr>
              <w:t xml:space="preserve"> ku dňu doplnenia chýbajúcich náležitostí Žiadosti o NFP v zmysle výzvy na doplnenie Žiadosti o NFP je možné, aby prílohy boli vypracovaná aj po termíne predloženia Žiadosti o NFP, najneskôr ku dňu doplnenia chýbajúcich náležitostí Žiadosti o NFP.</w:t>
            </w:r>
          </w:p>
        </w:tc>
      </w:tr>
      <w:tr w:rsidR="00CC08AE" w:rsidRPr="00623B9F" w14:paraId="567FF24F" w14:textId="77777777" w:rsidTr="00E441C1">
        <w:trPr>
          <w:trHeight w:val="338"/>
          <w:jc w:val="center"/>
        </w:trPr>
        <w:tc>
          <w:tcPr>
            <w:tcW w:w="10490" w:type="dxa"/>
            <w:gridSpan w:val="2"/>
            <w:tcBorders>
              <w:top w:val="nil"/>
              <w:left w:val="single" w:sz="4" w:space="0" w:color="auto"/>
              <w:bottom w:val="single" w:sz="4" w:space="0" w:color="auto"/>
              <w:right w:val="single" w:sz="4" w:space="0" w:color="auto"/>
            </w:tcBorders>
            <w:shd w:val="clear" w:color="auto" w:fill="ECF1F6"/>
            <w:noWrap/>
            <w:vAlign w:val="center"/>
          </w:tcPr>
          <w:p w14:paraId="66C2B3FE" w14:textId="083AD903" w:rsidR="00CC08AE" w:rsidRPr="00623B9F" w:rsidRDefault="00CC08AE" w:rsidP="00E625A7">
            <w:pPr>
              <w:rPr>
                <w:rFonts w:cs="Calibri"/>
                <w:color w:val="000000"/>
                <w:lang w:eastAsia="sk-SK"/>
              </w:rPr>
            </w:pPr>
            <w:r w:rsidRPr="00623B9F">
              <w:rPr>
                <w:rFonts w:cs="Calibri"/>
                <w:b/>
                <w:color w:val="000000"/>
                <w:lang w:eastAsia="sk-SK"/>
              </w:rPr>
              <w:t xml:space="preserve">Príloha Žiadosti o NFP - Stanovisko od </w:t>
            </w:r>
            <w:r w:rsidR="00AD12F1" w:rsidRPr="00623B9F">
              <w:rPr>
                <w:rFonts w:cs="Calibri"/>
                <w:b/>
                <w:color w:val="000000"/>
                <w:lang w:eastAsia="sk-SK"/>
              </w:rPr>
              <w:t>MIRRI</w:t>
            </w:r>
            <w:r w:rsidRPr="00623B9F">
              <w:rPr>
                <w:rFonts w:cs="Calibri"/>
                <w:b/>
                <w:color w:val="000000"/>
                <w:lang w:eastAsia="sk-SK"/>
              </w:rPr>
              <w:t xml:space="preserve"> (SITVS)</w:t>
            </w:r>
            <w:r w:rsidR="007F6FAF" w:rsidRPr="00623B9F">
              <w:rPr>
                <w:rFonts w:cs="Calibri"/>
                <w:b/>
                <w:color w:val="000000"/>
                <w:lang w:eastAsia="sk-SK"/>
              </w:rPr>
              <w:t xml:space="preserve">, </w:t>
            </w:r>
            <w:bookmarkStart w:id="47" w:name="projektovy"/>
            <w:bookmarkEnd w:id="44"/>
            <w:r w:rsidR="00E625A7">
              <w:rPr>
                <w:rFonts w:cs="Calibri"/>
                <w:b/>
                <w:color w:val="000000"/>
                <w:lang w:eastAsia="sk-SK"/>
              </w:rPr>
              <w:t>P</w:t>
            </w:r>
            <w:r w:rsidR="000D61B4" w:rsidRPr="00623B9F">
              <w:rPr>
                <w:rFonts w:cs="Calibri"/>
                <w:b/>
                <w:color w:val="000000"/>
                <w:lang w:eastAsia="sk-SK"/>
              </w:rPr>
              <w:t>rojektový zámer</w:t>
            </w:r>
            <w:r w:rsidR="004739E8" w:rsidRPr="00623B9F">
              <w:t xml:space="preserve"> </w:t>
            </w:r>
            <w:r w:rsidR="004739E8" w:rsidRPr="00623B9F">
              <w:rPr>
                <w:rFonts w:cs="Calibri"/>
                <w:b/>
                <w:color w:val="000000"/>
                <w:lang w:eastAsia="sk-SK"/>
              </w:rPr>
              <w:t xml:space="preserve">a </w:t>
            </w:r>
            <w:r w:rsidR="00E625A7">
              <w:rPr>
                <w:rFonts w:cs="Calibri"/>
                <w:b/>
                <w:color w:val="000000"/>
                <w:lang w:eastAsia="sk-SK"/>
              </w:rPr>
              <w:t>P</w:t>
            </w:r>
            <w:r w:rsidR="004739E8" w:rsidRPr="00623B9F">
              <w:rPr>
                <w:rFonts w:cs="Calibri"/>
                <w:b/>
                <w:color w:val="000000"/>
                <w:lang w:eastAsia="sk-SK"/>
              </w:rPr>
              <w:t>rístup k</w:t>
            </w:r>
            <w:r w:rsidR="00435D3C" w:rsidRPr="00623B9F">
              <w:rPr>
                <w:rFonts w:cs="Calibri"/>
                <w:b/>
                <w:color w:val="000000"/>
                <w:lang w:eastAsia="sk-SK"/>
              </w:rPr>
              <w:t> </w:t>
            </w:r>
            <w:r w:rsidR="00AE2204" w:rsidRPr="00623B9F">
              <w:rPr>
                <w:rFonts w:cs="Calibri"/>
                <w:b/>
                <w:color w:val="000000"/>
                <w:lang w:eastAsia="sk-SK"/>
              </w:rPr>
              <w:t>projektu</w:t>
            </w:r>
            <w:bookmarkEnd w:id="47"/>
          </w:p>
        </w:tc>
      </w:tr>
      <w:tr w:rsidR="00CC08AE" w:rsidRPr="00623B9F" w14:paraId="46B79C69" w14:textId="77777777" w:rsidTr="00E441C1">
        <w:trPr>
          <w:trHeight w:val="246"/>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057FB524" w14:textId="77777777" w:rsidR="00CC08AE" w:rsidRPr="00623B9F" w:rsidRDefault="00CC08AE" w:rsidP="00902BBC">
            <w:pPr>
              <w:rPr>
                <w:rFonts w:cs="Calibri"/>
                <w:color w:val="000000"/>
                <w:lang w:eastAsia="sk-SK"/>
              </w:rPr>
            </w:pPr>
            <w:r w:rsidRPr="00623B9F">
              <w:rPr>
                <w:rFonts w:cs="Calibri"/>
                <w:color w:val="000000"/>
                <w:lang w:eastAsia="sk-SK"/>
              </w:rPr>
              <w:t>Vypracováva:</w:t>
            </w:r>
          </w:p>
        </w:tc>
        <w:tc>
          <w:tcPr>
            <w:tcW w:w="6162" w:type="dxa"/>
            <w:tcBorders>
              <w:top w:val="single" w:sz="4" w:space="0" w:color="auto"/>
              <w:left w:val="nil"/>
              <w:bottom w:val="single" w:sz="4" w:space="0" w:color="auto"/>
              <w:right w:val="single" w:sz="4" w:space="0" w:color="auto"/>
            </w:tcBorders>
            <w:vAlign w:val="bottom"/>
          </w:tcPr>
          <w:p w14:paraId="0F54E3E6" w14:textId="01EC9386" w:rsidR="00CC08AE" w:rsidRPr="00623B9F" w:rsidRDefault="00CC08AE" w:rsidP="00F26DC5">
            <w:pPr>
              <w:rPr>
                <w:rFonts w:cs="Calibri"/>
                <w:color w:val="000000"/>
                <w:lang w:eastAsia="sk-SK"/>
              </w:rPr>
            </w:pPr>
            <w:r w:rsidRPr="00623B9F">
              <w:rPr>
                <w:rFonts w:cs="Calibri"/>
                <w:color w:val="000000"/>
                <w:lang w:eastAsia="sk-SK"/>
              </w:rPr>
              <w:t>Žiadateľ</w:t>
            </w:r>
          </w:p>
        </w:tc>
      </w:tr>
      <w:tr w:rsidR="00CC08AE" w:rsidRPr="00623B9F" w14:paraId="2396268D" w14:textId="77777777" w:rsidTr="00E441C1">
        <w:trPr>
          <w:trHeight w:val="246"/>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0CF84848" w14:textId="3FEA82D1" w:rsidR="00CC08AE" w:rsidRPr="00235F43" w:rsidRDefault="00CC08AE" w:rsidP="00902BBC">
            <w:pPr>
              <w:rPr>
                <w:rFonts w:cs="Calibri"/>
                <w:b/>
                <w:color w:val="000000"/>
                <w:lang w:eastAsia="sk-SK"/>
              </w:rPr>
            </w:pPr>
            <w:r w:rsidRPr="00235F43">
              <w:rPr>
                <w:rFonts w:cs="Calibri"/>
                <w:b/>
                <w:color w:val="000000"/>
                <w:lang w:eastAsia="sk-SK"/>
              </w:rPr>
              <w:t>Podmienka poskytnutia príspevku</w:t>
            </w:r>
            <w:r w:rsidR="004005BC">
              <w:rPr>
                <w:rFonts w:cs="Calibri"/>
                <w:b/>
                <w:color w:val="000000"/>
                <w:lang w:eastAsia="sk-SK"/>
              </w:rPr>
              <w:t xml:space="preserve"> č. </w:t>
            </w:r>
            <w:r w:rsidR="004C5CE2">
              <w:rPr>
                <w:rFonts w:cs="Calibri"/>
                <w:b/>
                <w:color w:val="000000"/>
                <w:lang w:eastAsia="sk-SK"/>
              </w:rPr>
              <w:t>8</w:t>
            </w:r>
            <w:r w:rsidRPr="00235F43">
              <w:rPr>
                <w:rFonts w:cs="Calibri"/>
                <w:b/>
                <w:color w:val="000000"/>
                <w:lang w:eastAsia="sk-SK"/>
              </w:rPr>
              <w:t>:</w:t>
            </w:r>
          </w:p>
        </w:tc>
        <w:tc>
          <w:tcPr>
            <w:tcW w:w="6162" w:type="dxa"/>
            <w:tcBorders>
              <w:top w:val="single" w:sz="4" w:space="0" w:color="auto"/>
              <w:left w:val="nil"/>
              <w:bottom w:val="single" w:sz="4" w:space="0" w:color="auto"/>
              <w:right w:val="single" w:sz="4" w:space="0" w:color="auto"/>
            </w:tcBorders>
            <w:vAlign w:val="bottom"/>
          </w:tcPr>
          <w:p w14:paraId="2BF9A75B" w14:textId="1455E259" w:rsidR="00CC08AE" w:rsidRPr="00586D99" w:rsidRDefault="008374D4" w:rsidP="00235F43">
            <w:pPr>
              <w:rPr>
                <w:rFonts w:cs="Arial Narrow"/>
                <w:bCs/>
                <w:lang w:eastAsia="sk-SK"/>
              </w:rPr>
            </w:pPr>
            <w:hyperlink w:anchor="podmienkaSU" w:history="1">
              <w:r w:rsidR="00251B77" w:rsidRPr="00586D99">
                <w:rPr>
                  <w:rStyle w:val="Hypertextovprepojenie"/>
                  <w:rFonts w:cs="Arial Narrow"/>
                  <w:bCs/>
                  <w:lang w:eastAsia="sk-SK"/>
                </w:rPr>
                <w:t xml:space="preserve">Podmienka súladu </w:t>
              </w:r>
              <w:r w:rsidR="00BC1654" w:rsidRPr="00586D99">
                <w:rPr>
                  <w:rStyle w:val="Hypertextovprepojenie"/>
                  <w:rFonts w:cs="Arial Narrow"/>
                  <w:bCs/>
                  <w:lang w:eastAsia="sk-SK"/>
                </w:rPr>
                <w:t>P</w:t>
              </w:r>
              <w:r w:rsidR="00B305EF" w:rsidRPr="00586D99">
                <w:rPr>
                  <w:rStyle w:val="Hypertextovprepojenie"/>
                  <w:rFonts w:cs="Arial Narrow"/>
                  <w:bCs/>
                  <w:lang w:eastAsia="sk-SK"/>
                </w:rPr>
                <w:t>rojektového zámeru</w:t>
              </w:r>
              <w:r w:rsidR="00251B77" w:rsidRPr="00586D99">
                <w:rPr>
                  <w:rStyle w:val="Hypertextovprepojenie"/>
                  <w:rFonts w:cs="Arial Narrow"/>
                  <w:bCs/>
                  <w:lang w:eastAsia="sk-SK"/>
                </w:rPr>
                <w:t xml:space="preserve"> </w:t>
              </w:r>
              <w:r w:rsidR="007F6FAF" w:rsidRPr="00586D99">
                <w:rPr>
                  <w:rStyle w:val="Hypertextovprepojenie"/>
                  <w:rFonts w:cs="Arial Narrow"/>
                  <w:bCs/>
                  <w:lang w:eastAsia="sk-SK"/>
                </w:rPr>
                <w:t xml:space="preserve">a </w:t>
              </w:r>
              <w:r w:rsidR="00BC1654" w:rsidRPr="00586D99">
                <w:rPr>
                  <w:rStyle w:val="Hypertextovprepojenie"/>
                  <w:rFonts w:cs="Arial Narrow"/>
                  <w:bCs/>
                  <w:lang w:eastAsia="sk-SK"/>
                </w:rPr>
                <w:t>P</w:t>
              </w:r>
              <w:r w:rsidR="007F6FAF" w:rsidRPr="00586D99">
                <w:rPr>
                  <w:rStyle w:val="Hypertextovprepojenie"/>
                  <w:rFonts w:cs="Arial Narrow"/>
                  <w:bCs/>
                  <w:lang w:eastAsia="sk-SK"/>
                </w:rPr>
                <w:t xml:space="preserve">rístupu k </w:t>
              </w:r>
              <w:r w:rsidR="00AE2204" w:rsidRPr="00586D99">
                <w:rPr>
                  <w:rStyle w:val="Hypertextovprepojenie"/>
                  <w:rFonts w:cs="Arial Narrow"/>
                  <w:bCs/>
                  <w:lang w:eastAsia="sk-SK"/>
                </w:rPr>
                <w:t>projektu</w:t>
              </w:r>
              <w:r w:rsidR="007F6FAF" w:rsidRPr="00586D99">
                <w:rPr>
                  <w:rStyle w:val="Hypertextovprepojenie"/>
                  <w:rFonts w:cs="Arial Narrow"/>
                  <w:bCs/>
                  <w:lang w:eastAsia="sk-SK"/>
                </w:rPr>
                <w:t xml:space="preserve"> </w:t>
              </w:r>
              <w:r w:rsidR="00251B77" w:rsidRPr="00586D99">
                <w:rPr>
                  <w:rStyle w:val="Hypertextovprepojenie"/>
                  <w:rFonts w:cs="Arial Narrow"/>
                  <w:bCs/>
                  <w:lang w:eastAsia="sk-SK"/>
                </w:rPr>
                <w:t xml:space="preserve">s Národnou koncepciou informatizácie verejnej správy a minimálnymi obsahovými a formálnymi náležitosťami definovanými v Prílohe č. </w:t>
              </w:r>
              <w:r w:rsidR="00235F43" w:rsidRPr="00586D99">
                <w:rPr>
                  <w:rStyle w:val="Hypertextovprepojenie"/>
                  <w:rFonts w:cs="Arial Narrow"/>
                  <w:bCs/>
                  <w:lang w:eastAsia="sk-SK"/>
                </w:rPr>
                <w:t>10</w:t>
              </w:r>
              <w:r w:rsidR="00251B77" w:rsidRPr="00586D99">
                <w:rPr>
                  <w:rStyle w:val="Hypertextovprepojenie"/>
                  <w:rFonts w:cs="Arial Narrow"/>
                  <w:bCs/>
                  <w:lang w:eastAsia="sk-SK"/>
                </w:rPr>
                <w:t xml:space="preserve"> výzvy</w:t>
              </w:r>
            </w:hyperlink>
            <w:r w:rsidR="0039620E" w:rsidRPr="00586D99">
              <w:rPr>
                <w:rStyle w:val="Hypertextovprepojenie"/>
                <w:rFonts w:cs="Arial Narrow"/>
                <w:bCs/>
                <w:color w:val="auto"/>
                <w:u w:val="none"/>
                <w:lang w:eastAsia="sk-SK"/>
              </w:rPr>
              <w:t xml:space="preserve"> </w:t>
            </w:r>
          </w:p>
        </w:tc>
      </w:tr>
      <w:tr w:rsidR="00235F43" w:rsidRPr="00623B9F" w14:paraId="029F3C0C" w14:textId="77777777" w:rsidTr="00074A08">
        <w:trPr>
          <w:trHeight w:val="246"/>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757C47A4" w14:textId="7F1DE5AA" w:rsidR="00235F43" w:rsidRPr="00235F43" w:rsidRDefault="00235F43" w:rsidP="00902BBC">
            <w:pPr>
              <w:rPr>
                <w:rFonts w:cs="Calibri"/>
                <w:b/>
                <w:color w:val="000000"/>
                <w:lang w:eastAsia="sk-SK"/>
              </w:rPr>
            </w:pPr>
            <w:r w:rsidRPr="00235F43">
              <w:rPr>
                <w:rFonts w:cs="Calibri"/>
                <w:b/>
                <w:color w:val="000000"/>
                <w:lang w:eastAsia="sk-SK"/>
              </w:rPr>
              <w:t>Podmienka poskytnutia príspevku</w:t>
            </w:r>
            <w:r w:rsidR="004005BC">
              <w:rPr>
                <w:rFonts w:cs="Calibri"/>
                <w:b/>
                <w:color w:val="000000"/>
                <w:lang w:eastAsia="sk-SK"/>
              </w:rPr>
              <w:t xml:space="preserve"> č. 12</w:t>
            </w:r>
            <w:r w:rsidRPr="00235F43">
              <w:rPr>
                <w:rFonts w:cs="Calibri"/>
                <w:b/>
                <w:color w:val="000000"/>
                <w:lang w:eastAsia="sk-SK"/>
              </w:rPr>
              <w:t>:</w:t>
            </w:r>
          </w:p>
        </w:tc>
        <w:tc>
          <w:tcPr>
            <w:tcW w:w="6162" w:type="dxa"/>
            <w:tcBorders>
              <w:top w:val="single" w:sz="4" w:space="0" w:color="auto"/>
              <w:left w:val="nil"/>
              <w:bottom w:val="single" w:sz="4" w:space="0" w:color="auto"/>
              <w:right w:val="single" w:sz="4" w:space="0" w:color="auto"/>
            </w:tcBorders>
            <w:vAlign w:val="center"/>
          </w:tcPr>
          <w:p w14:paraId="3BD5580A" w14:textId="7AAB9221" w:rsidR="00235F43" w:rsidRDefault="008374D4" w:rsidP="00235F43">
            <w:hyperlink w:anchor="podmienkaHK" w:history="1">
              <w:r w:rsidR="00235F43" w:rsidRPr="00623B9F">
                <w:rPr>
                  <w:rStyle w:val="Hypertextovprepojenie"/>
                </w:rPr>
                <w:t>Podmienka splnenia hodnotiacich kritérií</w:t>
              </w:r>
            </w:hyperlink>
          </w:p>
        </w:tc>
      </w:tr>
      <w:tr w:rsidR="00CC08AE" w:rsidRPr="00623B9F" w14:paraId="206946D5" w14:textId="77777777" w:rsidTr="00E441C1">
        <w:trPr>
          <w:trHeight w:val="246"/>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5251B68E" w14:textId="15756DD1" w:rsidR="00CC08AE" w:rsidRPr="00623B9F" w:rsidRDefault="00CC08AE" w:rsidP="00902BBC">
            <w:pPr>
              <w:rPr>
                <w:rFonts w:cs="Calibri"/>
                <w:color w:val="000000"/>
                <w:lang w:eastAsia="sk-SK"/>
              </w:rPr>
            </w:pPr>
            <w:r w:rsidRPr="00623B9F">
              <w:rPr>
                <w:rFonts w:cs="Calibri"/>
                <w:color w:val="000000"/>
                <w:lang w:eastAsia="sk-SK"/>
              </w:rPr>
              <w:t>Forma predloženia</w:t>
            </w:r>
            <w:r w:rsidR="004005BC">
              <w:rPr>
                <w:rFonts w:cs="Calibri"/>
                <w:color w:val="000000"/>
                <w:lang w:eastAsia="sk-SK"/>
              </w:rPr>
              <w:t xml:space="preserve"> prílohy</w:t>
            </w:r>
            <w:r w:rsidRPr="00623B9F">
              <w:rPr>
                <w:rFonts w:cs="Calibri"/>
                <w:color w:val="000000"/>
                <w:lang w:eastAsia="sk-SK"/>
              </w:rPr>
              <w:t xml:space="preserve">: </w:t>
            </w:r>
          </w:p>
        </w:tc>
        <w:tc>
          <w:tcPr>
            <w:tcW w:w="6162" w:type="dxa"/>
            <w:tcBorders>
              <w:top w:val="single" w:sz="4" w:space="0" w:color="auto"/>
              <w:left w:val="nil"/>
              <w:bottom w:val="single" w:sz="4" w:space="0" w:color="auto"/>
              <w:right w:val="single" w:sz="4" w:space="0" w:color="auto"/>
            </w:tcBorders>
            <w:vAlign w:val="bottom"/>
          </w:tcPr>
          <w:p w14:paraId="3C8C473A" w14:textId="4B2A50E5" w:rsidR="00235F43" w:rsidRPr="00235F43" w:rsidRDefault="00235F43" w:rsidP="00235F43">
            <w:pPr>
              <w:rPr>
                <w:rFonts w:cs="Calibri"/>
                <w:color w:val="000000"/>
                <w:lang w:eastAsia="sk-SK"/>
              </w:rPr>
            </w:pPr>
            <w:r w:rsidRPr="00235F43">
              <w:rPr>
                <w:rFonts w:cs="Calibri"/>
                <w:b/>
                <w:color w:val="000000"/>
                <w:lang w:eastAsia="sk-SK"/>
              </w:rPr>
              <w:t>Stanovisko</w:t>
            </w:r>
            <w:r w:rsidRPr="00235F43">
              <w:rPr>
                <w:rFonts w:cs="Calibri"/>
                <w:color w:val="000000"/>
                <w:lang w:eastAsia="sk-SK"/>
              </w:rPr>
              <w:t xml:space="preserve"> od MIRRI (SITVS) – </w:t>
            </w:r>
            <w:r w:rsidRPr="00235F43">
              <w:rPr>
                <w:rFonts w:cs="Calibri"/>
                <w:b/>
                <w:color w:val="000000"/>
                <w:lang w:eastAsia="sk-SK"/>
              </w:rPr>
              <w:t>Elektronická</w:t>
            </w:r>
            <w:r w:rsidRPr="00235F43">
              <w:rPr>
                <w:rFonts w:cs="Calibri"/>
                <w:color w:val="000000"/>
                <w:lang w:eastAsia="sk-SK"/>
              </w:rPr>
              <w:t xml:space="preserve"> cez ITMS2014+ (sken, resp. PDF podpísaného dokumentu). </w:t>
            </w:r>
          </w:p>
          <w:p w14:paraId="467C0F71" w14:textId="6C955096" w:rsidR="00CC08AE" w:rsidRPr="00623B9F" w:rsidRDefault="00235F43" w:rsidP="00235F43">
            <w:pPr>
              <w:rPr>
                <w:rFonts w:cs="Calibri"/>
                <w:color w:val="000000"/>
                <w:lang w:eastAsia="sk-SK"/>
              </w:rPr>
            </w:pPr>
            <w:r w:rsidRPr="00235F43">
              <w:rPr>
                <w:rFonts w:cs="Calibri"/>
                <w:b/>
                <w:color w:val="000000"/>
                <w:lang w:eastAsia="sk-SK"/>
              </w:rPr>
              <w:t>Schválený projektový zámer a prístup k projektu</w:t>
            </w:r>
            <w:r w:rsidRPr="00235F43">
              <w:rPr>
                <w:rFonts w:cs="Calibri"/>
                <w:color w:val="000000"/>
                <w:lang w:eastAsia="sk-SK"/>
              </w:rPr>
              <w:t xml:space="preserve"> cez ITMS2014+ - odkaz na zverejnenie z </w:t>
            </w:r>
            <w:hyperlink r:id="rId72" w:history="1">
              <w:r w:rsidRPr="00235F43">
                <w:rPr>
                  <w:rFonts w:cs="Calibri"/>
                  <w:color w:val="0000FF"/>
                  <w:u w:val="single"/>
                  <w:lang w:eastAsia="sk-SK"/>
                </w:rPr>
                <w:t>https://metais.vicepremier.gov.sk/</w:t>
              </w:r>
            </w:hyperlink>
            <w:r w:rsidRPr="00235F43">
              <w:rPr>
                <w:rFonts w:cs="Calibri"/>
                <w:color w:val="000000"/>
                <w:lang w:eastAsia="sk-SK"/>
              </w:rPr>
              <w:t>.</w:t>
            </w:r>
          </w:p>
        </w:tc>
      </w:tr>
      <w:tr w:rsidR="00CC08AE" w:rsidRPr="00623B9F" w14:paraId="1D7744A9" w14:textId="77777777" w:rsidTr="00E441C1">
        <w:trPr>
          <w:trHeight w:val="246"/>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01CF189F" w14:textId="77777777" w:rsidR="00CC08AE" w:rsidRPr="00623B9F" w:rsidRDefault="00CC08AE" w:rsidP="00902BBC">
            <w:pPr>
              <w:rPr>
                <w:rFonts w:cs="Calibri"/>
                <w:color w:val="000000"/>
                <w:lang w:eastAsia="sk-SK"/>
              </w:rPr>
            </w:pPr>
            <w:r w:rsidRPr="00623B9F">
              <w:rPr>
                <w:rFonts w:cs="Calibri"/>
                <w:color w:val="000000"/>
                <w:lang w:eastAsia="sk-SK"/>
              </w:rPr>
              <w:t>Termín na preukázanie splnenia PPP:</w:t>
            </w:r>
          </w:p>
        </w:tc>
        <w:tc>
          <w:tcPr>
            <w:tcW w:w="6162" w:type="dxa"/>
            <w:tcBorders>
              <w:top w:val="single" w:sz="4" w:space="0" w:color="auto"/>
              <w:left w:val="nil"/>
              <w:bottom w:val="single" w:sz="4" w:space="0" w:color="auto"/>
              <w:right w:val="single" w:sz="4" w:space="0" w:color="auto"/>
            </w:tcBorders>
            <w:vAlign w:val="bottom"/>
          </w:tcPr>
          <w:p w14:paraId="698F928A" w14:textId="77777777" w:rsidR="00CC08AE" w:rsidRDefault="00CC08AE" w:rsidP="00CC08AE">
            <w:pPr>
              <w:rPr>
                <w:rFonts w:cs="Calibri"/>
                <w:color w:val="000000"/>
                <w:lang w:eastAsia="sk-SK"/>
              </w:rPr>
            </w:pPr>
            <w:r w:rsidRPr="00623B9F">
              <w:rPr>
                <w:rFonts w:cs="Calibri"/>
                <w:color w:val="000000"/>
                <w:lang w:eastAsia="sk-SK"/>
              </w:rPr>
              <w:t>Stanovisko</w:t>
            </w:r>
            <w:r w:rsidR="001C19D9" w:rsidRPr="00623B9F">
              <w:rPr>
                <w:rFonts w:cs="Calibri"/>
                <w:color w:val="000000"/>
                <w:lang w:eastAsia="sk-SK"/>
              </w:rPr>
              <w:t xml:space="preserve">, </w:t>
            </w:r>
            <w:r w:rsidR="00B07F10" w:rsidRPr="00623B9F">
              <w:rPr>
                <w:rFonts w:cs="Calibri"/>
                <w:color w:val="000000"/>
                <w:lang w:eastAsia="sk-SK"/>
              </w:rPr>
              <w:t>projektový zámer</w:t>
            </w:r>
            <w:r w:rsidR="001C19D9" w:rsidRPr="00623B9F">
              <w:t xml:space="preserve"> </w:t>
            </w:r>
            <w:r w:rsidR="001C19D9" w:rsidRPr="00623B9F">
              <w:rPr>
                <w:rFonts w:cs="Calibri"/>
                <w:color w:val="000000"/>
                <w:lang w:eastAsia="sk-SK"/>
              </w:rPr>
              <w:t xml:space="preserve">a prístup k </w:t>
            </w:r>
            <w:r w:rsidR="00AE2204" w:rsidRPr="00623B9F">
              <w:rPr>
                <w:rFonts w:cs="Calibri"/>
                <w:color w:val="000000"/>
                <w:lang w:eastAsia="sk-SK"/>
              </w:rPr>
              <w:t>projektu</w:t>
            </w:r>
            <w:r w:rsidR="001C19D9" w:rsidRPr="00623B9F">
              <w:rPr>
                <w:rFonts w:cs="Calibri"/>
                <w:color w:val="000000"/>
                <w:lang w:eastAsia="sk-SK"/>
              </w:rPr>
              <w:t xml:space="preserve"> </w:t>
            </w:r>
            <w:r w:rsidRPr="00623B9F">
              <w:rPr>
                <w:rFonts w:cs="Calibri"/>
                <w:color w:val="000000"/>
                <w:lang w:eastAsia="sk-SK"/>
              </w:rPr>
              <w:t>musia byť nahraté v ITMS2014+ ku dňu predloženia Žiadosti o NFP, resp. najneskôr ku dňu doplnenia chýbajúcich náležitostí Žiadosti o NFP</w:t>
            </w:r>
            <w:r w:rsidRPr="00623B9F">
              <w:t xml:space="preserve"> </w:t>
            </w:r>
            <w:r w:rsidRPr="00623B9F">
              <w:rPr>
                <w:rFonts w:cs="Calibri"/>
                <w:color w:val="000000"/>
                <w:lang w:eastAsia="sk-SK"/>
              </w:rPr>
              <w:t>v zmysle výzvy na doplnenie chýbajúcich náležitostí Žiadosti o NFP.</w:t>
            </w:r>
          </w:p>
          <w:p w14:paraId="00F04AEE" w14:textId="54A29753" w:rsidR="00235F43" w:rsidRPr="00623B9F" w:rsidRDefault="00235F43" w:rsidP="00CC08AE">
            <w:pPr>
              <w:rPr>
                <w:rFonts w:cs="Calibri"/>
                <w:color w:val="000000"/>
                <w:lang w:eastAsia="sk-SK"/>
              </w:rPr>
            </w:pPr>
            <w:r w:rsidRPr="004005BC">
              <w:rPr>
                <w:rFonts w:cs="Calibri"/>
                <w:color w:val="000000"/>
                <w:lang w:eastAsia="sk-SK"/>
              </w:rPr>
              <w:t>V prípade predloženia príloh ku dňu doplnenia chýbajúcich náležitostí Žiadosti o NFP v zmysle výzvy na doplnenie Žiadosti o NFP je možné, aby prílohy boli vypracovaná aj po termíne predloženia Žiadosti o NFP, najneskôr ku dňu doplnenia chýbajúcich náležitostí Žiadosti o NFP.</w:t>
            </w:r>
          </w:p>
        </w:tc>
      </w:tr>
      <w:tr w:rsidR="00CC08AE" w:rsidRPr="00623B9F" w14:paraId="4E1A888E" w14:textId="77777777" w:rsidTr="00E441C1">
        <w:trPr>
          <w:trHeight w:val="315"/>
          <w:jc w:val="center"/>
        </w:trPr>
        <w:tc>
          <w:tcPr>
            <w:tcW w:w="10490" w:type="dxa"/>
            <w:gridSpan w:val="2"/>
            <w:tcBorders>
              <w:top w:val="single" w:sz="4" w:space="0" w:color="auto"/>
              <w:left w:val="single" w:sz="4" w:space="0" w:color="auto"/>
              <w:bottom w:val="single" w:sz="4" w:space="0" w:color="auto"/>
              <w:right w:val="single" w:sz="4" w:space="0" w:color="auto"/>
            </w:tcBorders>
            <w:shd w:val="clear" w:color="auto" w:fill="ECF1F6"/>
            <w:noWrap/>
            <w:vAlign w:val="bottom"/>
          </w:tcPr>
          <w:p w14:paraId="4E2DCCE7" w14:textId="3A02D85C" w:rsidR="00CC08AE" w:rsidRPr="00623B9F" w:rsidRDefault="00CC08AE" w:rsidP="004005BC">
            <w:pPr>
              <w:rPr>
                <w:rFonts w:cs="Arial Narrow,Calibri"/>
                <w:b/>
                <w:bCs/>
                <w:color w:val="000000"/>
                <w:lang w:eastAsia="sk-SK"/>
              </w:rPr>
            </w:pPr>
            <w:r w:rsidRPr="00623B9F">
              <w:rPr>
                <w:rFonts w:cs="Arial Narrow"/>
                <w:b/>
                <w:bCs/>
                <w:color w:val="000000"/>
                <w:lang w:eastAsia="sk-SK"/>
              </w:rPr>
              <w:t xml:space="preserve">Príloha Žiadosti o NFP - </w:t>
            </w:r>
            <w:bookmarkStart w:id="48" w:name="TCOCBA"/>
            <w:r w:rsidRPr="00623B9F">
              <w:rPr>
                <w:rFonts w:cs="Arial Narrow"/>
                <w:b/>
                <w:bCs/>
                <w:color w:val="000000"/>
                <w:lang w:eastAsia="sk-SK"/>
              </w:rPr>
              <w:t>Analýza celkových nákladov na vlastníctvo (TCO)</w:t>
            </w:r>
            <w:bookmarkEnd w:id="48"/>
            <w:r w:rsidR="006E5BF2">
              <w:rPr>
                <w:rFonts w:cs="Arial Narrow"/>
                <w:b/>
                <w:bCs/>
                <w:color w:val="000000"/>
                <w:lang w:eastAsia="sk-SK"/>
              </w:rPr>
              <w:t xml:space="preserve">, </w:t>
            </w:r>
            <w:r w:rsidR="00443B5B" w:rsidRPr="00623B9F">
              <w:rPr>
                <w:rFonts w:cs="Arial Narrow"/>
                <w:b/>
                <w:bCs/>
                <w:color w:val="000000"/>
                <w:lang w:eastAsia="sk-SK"/>
              </w:rPr>
              <w:t xml:space="preserve">Analýza nákladov a prínosov (CBA) (ak relevantné) </w:t>
            </w:r>
            <w:r w:rsidR="006E5BF2">
              <w:rPr>
                <w:rFonts w:cs="Arial Narrow"/>
                <w:b/>
                <w:bCs/>
                <w:color w:val="000000"/>
                <w:lang w:eastAsia="sk-SK"/>
              </w:rPr>
              <w:t xml:space="preserve">Rozpočet </w:t>
            </w:r>
            <w:r w:rsidR="005315E5">
              <w:rPr>
                <w:rFonts w:cs="Arial Narrow"/>
                <w:b/>
                <w:bCs/>
                <w:color w:val="000000"/>
                <w:lang w:eastAsia="sk-SK"/>
              </w:rPr>
              <w:t xml:space="preserve">projektu </w:t>
            </w:r>
            <w:r w:rsidR="006E5BF2">
              <w:rPr>
                <w:rFonts w:cs="Arial Narrow"/>
                <w:b/>
                <w:bCs/>
                <w:color w:val="000000"/>
                <w:lang w:eastAsia="sk-SK"/>
              </w:rPr>
              <w:t>NFP</w:t>
            </w:r>
            <w:r w:rsidR="006E5BF2">
              <w:rPr>
                <w:rStyle w:val="Odkaznapoznmkupodiarou"/>
                <w:b/>
                <w:bCs/>
                <w:color w:val="000000"/>
                <w:lang w:eastAsia="sk-SK"/>
              </w:rPr>
              <w:footnoteReference w:id="42"/>
            </w:r>
          </w:p>
        </w:tc>
      </w:tr>
      <w:tr w:rsidR="00CC08AE" w:rsidRPr="00623B9F" w14:paraId="1CD3A335" w14:textId="77777777" w:rsidTr="00E441C1">
        <w:trPr>
          <w:trHeight w:val="255"/>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6AF58E71" w14:textId="77777777" w:rsidR="00CC08AE" w:rsidRPr="00623B9F" w:rsidRDefault="00CC08AE" w:rsidP="00902BBC">
            <w:pPr>
              <w:rPr>
                <w:rFonts w:cs="Arial Narrow,Calibri"/>
                <w:color w:val="000000"/>
                <w:lang w:eastAsia="sk-SK"/>
              </w:rPr>
            </w:pPr>
            <w:r w:rsidRPr="00623B9F">
              <w:rPr>
                <w:rFonts w:cs="Arial Narrow"/>
                <w:color w:val="000000"/>
                <w:lang w:eastAsia="sk-SK"/>
              </w:rPr>
              <w:t>Vypracováva:</w:t>
            </w:r>
          </w:p>
        </w:tc>
        <w:tc>
          <w:tcPr>
            <w:tcW w:w="6162" w:type="dxa"/>
            <w:tcBorders>
              <w:top w:val="single" w:sz="4" w:space="0" w:color="auto"/>
              <w:left w:val="nil"/>
              <w:bottom w:val="single" w:sz="4" w:space="0" w:color="auto"/>
              <w:right w:val="single" w:sz="4" w:space="0" w:color="auto"/>
            </w:tcBorders>
            <w:vAlign w:val="bottom"/>
          </w:tcPr>
          <w:p w14:paraId="6966839A" w14:textId="77777777" w:rsidR="00CC08AE" w:rsidRPr="00623B9F" w:rsidRDefault="00CC08AE" w:rsidP="00902BBC">
            <w:pPr>
              <w:rPr>
                <w:rFonts w:cs="Arial Narrow,Calibri"/>
                <w:color w:val="000000"/>
                <w:lang w:eastAsia="sk-SK"/>
              </w:rPr>
            </w:pPr>
            <w:r w:rsidRPr="00623B9F">
              <w:rPr>
                <w:rFonts w:cs="Arial Narrow"/>
                <w:color w:val="000000"/>
                <w:lang w:eastAsia="sk-SK"/>
              </w:rPr>
              <w:t>Žiadateľ</w:t>
            </w:r>
          </w:p>
        </w:tc>
      </w:tr>
      <w:tr w:rsidR="00CC08AE" w:rsidRPr="00623B9F" w14:paraId="3EBE0DED" w14:textId="77777777" w:rsidTr="00E441C1">
        <w:trPr>
          <w:trHeight w:val="439"/>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7E28F02E" w14:textId="526192B0" w:rsidR="00CC08AE" w:rsidRPr="00235F43" w:rsidRDefault="00CC08AE" w:rsidP="00902BBC">
            <w:pPr>
              <w:rPr>
                <w:rFonts w:cs="Arial Narrow,Calibri"/>
                <w:b/>
                <w:color w:val="000000"/>
                <w:lang w:eastAsia="sk-SK"/>
              </w:rPr>
            </w:pPr>
            <w:r w:rsidRPr="00235F43">
              <w:rPr>
                <w:rFonts w:cs="Arial Narrow"/>
                <w:b/>
                <w:color w:val="000000"/>
                <w:lang w:eastAsia="sk-SK"/>
              </w:rPr>
              <w:t>Podmienka poskytnutia príspevku</w:t>
            </w:r>
            <w:r w:rsidR="004005BC">
              <w:rPr>
                <w:rFonts w:cs="Arial Narrow"/>
                <w:b/>
                <w:color w:val="000000"/>
                <w:lang w:eastAsia="sk-SK"/>
              </w:rPr>
              <w:t xml:space="preserve"> č. 12</w:t>
            </w:r>
            <w:r w:rsidRPr="00235F43">
              <w:rPr>
                <w:rFonts w:cs="Arial Narrow"/>
                <w:b/>
                <w:color w:val="000000"/>
                <w:lang w:eastAsia="sk-SK"/>
              </w:rPr>
              <w:t>:</w:t>
            </w:r>
          </w:p>
        </w:tc>
        <w:tc>
          <w:tcPr>
            <w:tcW w:w="6162" w:type="dxa"/>
            <w:tcBorders>
              <w:top w:val="single" w:sz="4" w:space="0" w:color="auto"/>
              <w:left w:val="nil"/>
              <w:bottom w:val="single" w:sz="4" w:space="0" w:color="auto"/>
              <w:right w:val="single" w:sz="4" w:space="0" w:color="auto"/>
            </w:tcBorders>
            <w:vAlign w:val="center"/>
          </w:tcPr>
          <w:p w14:paraId="0393234E" w14:textId="77777777" w:rsidR="00CC08AE" w:rsidRPr="00623B9F" w:rsidRDefault="008374D4" w:rsidP="000D61B4">
            <w:pPr>
              <w:rPr>
                <w:rFonts w:cs="Arial Narrow,Calibri"/>
                <w:b/>
                <w:color w:val="000000"/>
                <w:lang w:eastAsia="sk-SK"/>
              </w:rPr>
            </w:pPr>
            <w:hyperlink w:anchor="podmienkaHK" w:history="1">
              <w:r w:rsidR="000D61B4" w:rsidRPr="00623B9F">
                <w:rPr>
                  <w:rStyle w:val="Hypertextovprepojenie"/>
                </w:rPr>
                <w:t>Podmienka splnenia hodnotiacich kritérií</w:t>
              </w:r>
            </w:hyperlink>
          </w:p>
        </w:tc>
      </w:tr>
      <w:tr w:rsidR="00CC08AE" w:rsidRPr="00623B9F" w14:paraId="37005ECA" w14:textId="77777777" w:rsidTr="00E441C1">
        <w:trPr>
          <w:trHeight w:val="300"/>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1C29057B" w14:textId="12A8B069" w:rsidR="00CC08AE" w:rsidRPr="00623B9F" w:rsidRDefault="00CC08AE" w:rsidP="00902BBC">
            <w:pPr>
              <w:rPr>
                <w:rFonts w:cs="Arial Narrow,Calibri"/>
                <w:color w:val="000000"/>
                <w:lang w:eastAsia="sk-SK"/>
              </w:rPr>
            </w:pPr>
            <w:r w:rsidRPr="00623B9F">
              <w:rPr>
                <w:rFonts w:cs="Arial Narrow"/>
                <w:color w:val="000000"/>
                <w:lang w:eastAsia="sk-SK"/>
              </w:rPr>
              <w:t>Forma predloženia</w:t>
            </w:r>
            <w:r w:rsidR="004005BC">
              <w:rPr>
                <w:rFonts w:cs="Arial Narrow"/>
                <w:color w:val="000000"/>
                <w:lang w:eastAsia="sk-SK"/>
              </w:rPr>
              <w:t xml:space="preserve"> prílohy</w:t>
            </w:r>
            <w:r w:rsidRPr="00623B9F">
              <w:rPr>
                <w:rFonts w:cs="Arial Narrow"/>
                <w:color w:val="000000"/>
                <w:lang w:eastAsia="sk-SK"/>
              </w:rPr>
              <w:t>:</w:t>
            </w:r>
          </w:p>
        </w:tc>
        <w:tc>
          <w:tcPr>
            <w:tcW w:w="6162" w:type="dxa"/>
            <w:tcBorders>
              <w:top w:val="single" w:sz="4" w:space="0" w:color="auto"/>
              <w:left w:val="nil"/>
              <w:bottom w:val="single" w:sz="4" w:space="0" w:color="auto"/>
              <w:right w:val="single" w:sz="4" w:space="0" w:color="auto"/>
            </w:tcBorders>
            <w:vAlign w:val="center"/>
          </w:tcPr>
          <w:p w14:paraId="6CC404FD" w14:textId="42C236FC" w:rsidR="00CC08AE" w:rsidRPr="00623B9F" w:rsidRDefault="00235F43" w:rsidP="00902BBC">
            <w:pPr>
              <w:rPr>
                <w:rFonts w:cs="Arial Narrow,Calibri"/>
                <w:color w:val="000000"/>
                <w:lang w:eastAsia="sk-SK"/>
              </w:rPr>
            </w:pPr>
            <w:r w:rsidRPr="007255B6">
              <w:rPr>
                <w:rFonts w:cs="Arial Narrow"/>
                <w:b/>
                <w:color w:val="000000"/>
                <w:lang w:eastAsia="sk-SK"/>
              </w:rPr>
              <w:t>Elektronická</w:t>
            </w:r>
            <w:r>
              <w:rPr>
                <w:rFonts w:cs="Arial Narrow"/>
                <w:color w:val="000000"/>
                <w:lang w:eastAsia="sk-SK"/>
              </w:rPr>
              <w:t xml:space="preserve"> cez </w:t>
            </w:r>
            <w:r w:rsidRPr="009D2A08">
              <w:rPr>
                <w:rFonts w:cs="Arial Narrow"/>
                <w:color w:val="000000"/>
                <w:lang w:eastAsia="sk-SK"/>
              </w:rPr>
              <w:t>ITMS2014+ v editovateľnom formáte .xls</w:t>
            </w:r>
            <w:r>
              <w:rPr>
                <w:rFonts w:cs="Arial Narrow"/>
                <w:color w:val="000000"/>
                <w:lang w:eastAsia="sk-SK"/>
              </w:rPr>
              <w:t>/.xlsx</w:t>
            </w:r>
            <w:r w:rsidRPr="009D2A08">
              <w:rPr>
                <w:rFonts w:cs="Arial Narrow"/>
                <w:color w:val="000000"/>
                <w:lang w:eastAsia="sk-SK"/>
              </w:rPr>
              <w:t xml:space="preserve"> – MS Excel</w:t>
            </w:r>
            <w:r>
              <w:rPr>
                <w:rFonts w:cs="Arial Narrow"/>
                <w:color w:val="000000"/>
                <w:lang w:eastAsia="sk-SK"/>
              </w:rPr>
              <w:t>.</w:t>
            </w:r>
          </w:p>
        </w:tc>
      </w:tr>
      <w:tr w:rsidR="00CC08AE" w:rsidRPr="00623B9F" w14:paraId="3E4B8BFE" w14:textId="77777777" w:rsidTr="00E441C1">
        <w:trPr>
          <w:trHeight w:val="269"/>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24412F0C" w14:textId="77777777" w:rsidR="00CC08AE" w:rsidRPr="00623B9F" w:rsidRDefault="00CC08AE" w:rsidP="002F45E7">
            <w:pPr>
              <w:rPr>
                <w:rFonts w:cs="Arial Narrow,Calibri"/>
                <w:color w:val="000000"/>
                <w:lang w:eastAsia="sk-SK"/>
              </w:rPr>
            </w:pPr>
            <w:r w:rsidRPr="00623B9F">
              <w:rPr>
                <w:rFonts w:cs="Calibri"/>
                <w:color w:val="000000"/>
                <w:lang w:eastAsia="sk-SK"/>
              </w:rPr>
              <w:t>Termín na preukázanie splnenia PPP</w:t>
            </w:r>
            <w:r w:rsidR="002F45E7" w:rsidRPr="00623B9F">
              <w:rPr>
                <w:rFonts w:cs="Calibri"/>
                <w:color w:val="000000"/>
                <w:lang w:eastAsia="sk-SK"/>
              </w:rPr>
              <w:t>:</w:t>
            </w:r>
          </w:p>
        </w:tc>
        <w:tc>
          <w:tcPr>
            <w:tcW w:w="6162" w:type="dxa"/>
            <w:tcBorders>
              <w:top w:val="single" w:sz="4" w:space="0" w:color="auto"/>
              <w:left w:val="nil"/>
              <w:bottom w:val="single" w:sz="4" w:space="0" w:color="auto"/>
              <w:right w:val="single" w:sz="4" w:space="0" w:color="auto"/>
            </w:tcBorders>
            <w:vAlign w:val="bottom"/>
          </w:tcPr>
          <w:p w14:paraId="1EF5C6FE" w14:textId="77777777" w:rsidR="00CC08AE" w:rsidRDefault="00CC08AE" w:rsidP="00902BBC">
            <w:pPr>
              <w:rPr>
                <w:rFonts w:cs="Calibri"/>
                <w:color w:val="000000"/>
                <w:lang w:eastAsia="sk-SK"/>
              </w:rPr>
            </w:pPr>
            <w:r w:rsidRPr="00623B9F">
              <w:rPr>
                <w:rFonts w:cs="Calibri"/>
                <w:color w:val="000000"/>
                <w:lang w:eastAsia="sk-SK"/>
              </w:rPr>
              <w:t>Príloha musí byť predložená ku dňu predloženia Žiadosti o NFP, resp. najneskôr ku dňu doplnenia chýbajúcich náležitostí Žiadosti o NFP</w:t>
            </w:r>
            <w:r w:rsidRPr="00623B9F">
              <w:t xml:space="preserve"> </w:t>
            </w:r>
            <w:r w:rsidRPr="00623B9F">
              <w:rPr>
                <w:rFonts w:cs="Calibri"/>
                <w:color w:val="000000"/>
                <w:lang w:eastAsia="sk-SK"/>
              </w:rPr>
              <w:t>v zmysle výzvy na doplnenie chýbajúcich náležitostí Žiadosti o NFP.</w:t>
            </w:r>
            <w:r w:rsidRPr="00623B9F" w:rsidDel="00C94267">
              <w:rPr>
                <w:rFonts w:cs="Calibri"/>
                <w:color w:val="000000"/>
                <w:lang w:eastAsia="sk-SK"/>
              </w:rPr>
              <w:t xml:space="preserve"> </w:t>
            </w:r>
          </w:p>
          <w:p w14:paraId="73B693A8" w14:textId="403141B2" w:rsidR="004005BC" w:rsidRPr="00623B9F" w:rsidRDefault="004005BC" w:rsidP="00902BBC">
            <w:pPr>
              <w:rPr>
                <w:rFonts w:cs="Arial Narrow,Calibri"/>
                <w:color w:val="000000" w:themeColor="text1"/>
                <w:lang w:eastAsia="sk-SK"/>
              </w:rPr>
            </w:pPr>
            <w:r w:rsidRPr="004005BC">
              <w:rPr>
                <w:rFonts w:cs="Calibri"/>
                <w:color w:val="000000"/>
                <w:lang w:eastAsia="sk-SK"/>
              </w:rPr>
              <w:t>V prípade predloženia príloh</w:t>
            </w:r>
            <w:r w:rsidR="00074A08">
              <w:rPr>
                <w:rFonts w:cs="Calibri"/>
                <w:color w:val="000000"/>
                <w:lang w:eastAsia="sk-SK"/>
              </w:rPr>
              <w:t>y</w:t>
            </w:r>
            <w:r w:rsidRPr="004005BC">
              <w:rPr>
                <w:rFonts w:cs="Calibri"/>
                <w:color w:val="000000"/>
                <w:lang w:eastAsia="sk-SK"/>
              </w:rPr>
              <w:t xml:space="preserve"> ku dňu doplnenia chýbajúcich náležitostí Žiadosti o NFP v zmysle výzvy na doplnenie Žiadosti o NFP je možné, aby prílohy boli vypracovaná aj po termíne predloženia Žiadosti o NFP, najneskôr ku dňu doplnenia chýbajúcich náležitostí Žiadosti o NFP.</w:t>
            </w:r>
          </w:p>
        </w:tc>
      </w:tr>
      <w:tr w:rsidR="00443B5B" w:rsidRPr="00623B9F" w14:paraId="5018FC20" w14:textId="77777777" w:rsidTr="00D865F7">
        <w:trPr>
          <w:trHeight w:val="315"/>
          <w:jc w:val="center"/>
        </w:trPr>
        <w:tc>
          <w:tcPr>
            <w:tcW w:w="10490" w:type="dxa"/>
            <w:gridSpan w:val="2"/>
            <w:tcBorders>
              <w:top w:val="single" w:sz="4" w:space="0" w:color="auto"/>
              <w:left w:val="single" w:sz="4" w:space="0" w:color="auto"/>
              <w:bottom w:val="single" w:sz="4" w:space="0" w:color="auto"/>
              <w:right w:val="single" w:sz="4" w:space="0" w:color="auto"/>
            </w:tcBorders>
            <w:shd w:val="clear" w:color="auto" w:fill="ECF1F6"/>
            <w:noWrap/>
            <w:vAlign w:val="center"/>
          </w:tcPr>
          <w:p w14:paraId="63F52F00" w14:textId="7AB0100B" w:rsidR="00443B5B" w:rsidRPr="00623B9F" w:rsidRDefault="00443B5B">
            <w:pPr>
              <w:rPr>
                <w:rFonts w:cs="Arial Narrow,Calibri"/>
                <w:b/>
                <w:bCs/>
                <w:color w:val="000000"/>
                <w:lang w:eastAsia="sk-SK"/>
              </w:rPr>
            </w:pPr>
            <w:r w:rsidRPr="00623B9F">
              <w:rPr>
                <w:rFonts w:cs="Arial Narrow"/>
                <w:b/>
                <w:bCs/>
                <w:color w:val="000000"/>
                <w:lang w:eastAsia="sk-SK"/>
              </w:rPr>
              <w:lastRenderedPageBreak/>
              <w:t xml:space="preserve">Príloha Žiadosti o NFP - </w:t>
            </w:r>
            <w:r w:rsidR="000B2FAD" w:rsidRPr="000B2FAD">
              <w:rPr>
                <w:rFonts w:cs="Arial Narrow"/>
                <w:b/>
                <w:bCs/>
                <w:color w:val="000000"/>
                <w:lang w:eastAsia="sk-SK"/>
              </w:rPr>
              <w:t>UX KPI hárok</w:t>
            </w:r>
            <w:r w:rsidRPr="00001144">
              <w:rPr>
                <w:b/>
                <w:vertAlign w:val="superscript"/>
              </w:rPr>
              <w:footnoteReference w:id="43"/>
            </w:r>
            <w:r w:rsidR="00EA3A04">
              <w:rPr>
                <w:b/>
                <w:bCs/>
              </w:rPr>
              <w:t xml:space="preserve"> (príloha č. 7 výzvy)</w:t>
            </w:r>
          </w:p>
        </w:tc>
      </w:tr>
      <w:tr w:rsidR="00443B5B" w:rsidRPr="00623B9F" w14:paraId="49B6BD2A" w14:textId="77777777" w:rsidTr="00927ECB">
        <w:trPr>
          <w:trHeight w:val="255"/>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698D2B65" w14:textId="77777777" w:rsidR="00443B5B" w:rsidRPr="00623B9F" w:rsidRDefault="00443B5B" w:rsidP="00927ECB">
            <w:pPr>
              <w:rPr>
                <w:rFonts w:cs="Arial Narrow,Calibri"/>
                <w:color w:val="000000"/>
                <w:lang w:eastAsia="sk-SK"/>
              </w:rPr>
            </w:pPr>
            <w:r w:rsidRPr="00623B9F">
              <w:rPr>
                <w:rFonts w:cs="Arial Narrow"/>
                <w:color w:val="000000"/>
                <w:lang w:eastAsia="sk-SK"/>
              </w:rPr>
              <w:t>Vypracováva:</w:t>
            </w:r>
          </w:p>
        </w:tc>
        <w:tc>
          <w:tcPr>
            <w:tcW w:w="6162" w:type="dxa"/>
            <w:tcBorders>
              <w:top w:val="single" w:sz="4" w:space="0" w:color="auto"/>
              <w:left w:val="nil"/>
              <w:bottom w:val="single" w:sz="4" w:space="0" w:color="auto"/>
              <w:right w:val="single" w:sz="4" w:space="0" w:color="auto"/>
            </w:tcBorders>
            <w:vAlign w:val="bottom"/>
          </w:tcPr>
          <w:p w14:paraId="67C69E60" w14:textId="77777777" w:rsidR="00443B5B" w:rsidRPr="00623B9F" w:rsidRDefault="00443B5B" w:rsidP="00927ECB">
            <w:pPr>
              <w:rPr>
                <w:rFonts w:cs="Arial Narrow,Calibri"/>
                <w:color w:val="000000"/>
                <w:lang w:eastAsia="sk-SK"/>
              </w:rPr>
            </w:pPr>
            <w:r w:rsidRPr="00623B9F">
              <w:rPr>
                <w:rFonts w:cs="Arial Narrow"/>
                <w:color w:val="000000"/>
                <w:lang w:eastAsia="sk-SK"/>
              </w:rPr>
              <w:t>Žiadateľ</w:t>
            </w:r>
          </w:p>
        </w:tc>
      </w:tr>
      <w:tr w:rsidR="00443B5B" w:rsidRPr="00623B9F" w14:paraId="32ECF8C1" w14:textId="77777777" w:rsidTr="00927ECB">
        <w:trPr>
          <w:trHeight w:val="439"/>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0283CA81" w14:textId="77777777" w:rsidR="00443B5B" w:rsidRPr="00235F43" w:rsidRDefault="00443B5B" w:rsidP="00927ECB">
            <w:pPr>
              <w:rPr>
                <w:rFonts w:cs="Arial Narrow,Calibri"/>
                <w:b/>
                <w:color w:val="000000"/>
                <w:lang w:eastAsia="sk-SK"/>
              </w:rPr>
            </w:pPr>
            <w:r w:rsidRPr="00235F43">
              <w:rPr>
                <w:rFonts w:cs="Arial Narrow"/>
                <w:b/>
                <w:color w:val="000000"/>
                <w:lang w:eastAsia="sk-SK"/>
              </w:rPr>
              <w:t>Podmienka poskytnutia príspevku</w:t>
            </w:r>
            <w:r>
              <w:rPr>
                <w:rFonts w:cs="Arial Narrow"/>
                <w:b/>
                <w:color w:val="000000"/>
                <w:lang w:eastAsia="sk-SK"/>
              </w:rPr>
              <w:t xml:space="preserve"> č. 12</w:t>
            </w:r>
            <w:r w:rsidRPr="00235F43">
              <w:rPr>
                <w:rFonts w:cs="Arial Narrow"/>
                <w:b/>
                <w:color w:val="000000"/>
                <w:lang w:eastAsia="sk-SK"/>
              </w:rPr>
              <w:t>:</w:t>
            </w:r>
          </w:p>
        </w:tc>
        <w:tc>
          <w:tcPr>
            <w:tcW w:w="6162" w:type="dxa"/>
            <w:tcBorders>
              <w:top w:val="single" w:sz="4" w:space="0" w:color="auto"/>
              <w:left w:val="nil"/>
              <w:bottom w:val="single" w:sz="4" w:space="0" w:color="auto"/>
              <w:right w:val="single" w:sz="4" w:space="0" w:color="auto"/>
            </w:tcBorders>
            <w:vAlign w:val="center"/>
          </w:tcPr>
          <w:p w14:paraId="14FC6CF7" w14:textId="77777777" w:rsidR="00443B5B" w:rsidRPr="00623B9F" w:rsidRDefault="008374D4" w:rsidP="00927ECB">
            <w:pPr>
              <w:rPr>
                <w:rFonts w:cs="Arial Narrow,Calibri"/>
                <w:b/>
                <w:color w:val="000000"/>
                <w:lang w:eastAsia="sk-SK"/>
              </w:rPr>
            </w:pPr>
            <w:hyperlink w:anchor="podmienkaHK" w:history="1">
              <w:r w:rsidR="00443B5B" w:rsidRPr="00623B9F">
                <w:rPr>
                  <w:rStyle w:val="Hypertextovprepojenie"/>
                </w:rPr>
                <w:t>Podmienka splnenia hodnotiacich kritérií</w:t>
              </w:r>
            </w:hyperlink>
          </w:p>
        </w:tc>
      </w:tr>
      <w:tr w:rsidR="00443B5B" w:rsidRPr="00623B9F" w14:paraId="15FE8F14" w14:textId="77777777" w:rsidTr="00927ECB">
        <w:trPr>
          <w:trHeight w:val="300"/>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480FD75C" w14:textId="77777777" w:rsidR="00443B5B" w:rsidRPr="00623B9F" w:rsidRDefault="00443B5B" w:rsidP="00927ECB">
            <w:pPr>
              <w:rPr>
                <w:rFonts w:cs="Arial Narrow,Calibri"/>
                <w:color w:val="000000"/>
                <w:lang w:eastAsia="sk-SK"/>
              </w:rPr>
            </w:pPr>
            <w:r w:rsidRPr="00623B9F">
              <w:rPr>
                <w:rFonts w:cs="Arial Narrow"/>
                <w:color w:val="000000"/>
                <w:lang w:eastAsia="sk-SK"/>
              </w:rPr>
              <w:t>Forma predloženia</w:t>
            </w:r>
            <w:r>
              <w:rPr>
                <w:rFonts w:cs="Arial Narrow"/>
                <w:color w:val="000000"/>
                <w:lang w:eastAsia="sk-SK"/>
              </w:rPr>
              <w:t xml:space="preserve"> prílohy</w:t>
            </w:r>
            <w:r w:rsidRPr="00623B9F">
              <w:rPr>
                <w:rFonts w:cs="Arial Narrow"/>
                <w:color w:val="000000"/>
                <w:lang w:eastAsia="sk-SK"/>
              </w:rPr>
              <w:t>:</w:t>
            </w:r>
          </w:p>
        </w:tc>
        <w:tc>
          <w:tcPr>
            <w:tcW w:w="6162" w:type="dxa"/>
            <w:tcBorders>
              <w:top w:val="single" w:sz="4" w:space="0" w:color="auto"/>
              <w:left w:val="nil"/>
              <w:bottom w:val="single" w:sz="4" w:space="0" w:color="auto"/>
              <w:right w:val="single" w:sz="4" w:space="0" w:color="auto"/>
            </w:tcBorders>
            <w:vAlign w:val="center"/>
          </w:tcPr>
          <w:p w14:paraId="22C5B6B2" w14:textId="77777777" w:rsidR="00443B5B" w:rsidRPr="00623B9F" w:rsidRDefault="00443B5B" w:rsidP="00927ECB">
            <w:pPr>
              <w:rPr>
                <w:rFonts w:cs="Arial Narrow,Calibri"/>
                <w:color w:val="000000"/>
                <w:lang w:eastAsia="sk-SK"/>
              </w:rPr>
            </w:pPr>
            <w:r w:rsidRPr="007255B6">
              <w:rPr>
                <w:rFonts w:cs="Arial Narrow"/>
                <w:b/>
                <w:color w:val="000000"/>
                <w:lang w:eastAsia="sk-SK"/>
              </w:rPr>
              <w:t>Elektronická</w:t>
            </w:r>
            <w:r>
              <w:rPr>
                <w:rFonts w:cs="Arial Narrow"/>
                <w:color w:val="000000"/>
                <w:lang w:eastAsia="sk-SK"/>
              </w:rPr>
              <w:t xml:space="preserve"> cez </w:t>
            </w:r>
            <w:r w:rsidRPr="009D2A08">
              <w:rPr>
                <w:rFonts w:cs="Arial Narrow"/>
                <w:color w:val="000000"/>
                <w:lang w:eastAsia="sk-SK"/>
              </w:rPr>
              <w:t>ITMS2014+ v editovateľnom formáte .xls</w:t>
            </w:r>
            <w:r>
              <w:rPr>
                <w:rFonts w:cs="Arial Narrow"/>
                <w:color w:val="000000"/>
                <w:lang w:eastAsia="sk-SK"/>
              </w:rPr>
              <w:t>/.xlsx</w:t>
            </w:r>
            <w:r w:rsidRPr="009D2A08">
              <w:rPr>
                <w:rFonts w:cs="Arial Narrow"/>
                <w:color w:val="000000"/>
                <w:lang w:eastAsia="sk-SK"/>
              </w:rPr>
              <w:t xml:space="preserve"> – MS Excel</w:t>
            </w:r>
            <w:r>
              <w:rPr>
                <w:rFonts w:cs="Arial Narrow"/>
                <w:color w:val="000000"/>
                <w:lang w:eastAsia="sk-SK"/>
              </w:rPr>
              <w:t>.</w:t>
            </w:r>
          </w:p>
        </w:tc>
      </w:tr>
      <w:tr w:rsidR="00443B5B" w:rsidRPr="00623B9F" w14:paraId="0A57E77C" w14:textId="77777777" w:rsidTr="00927ECB">
        <w:trPr>
          <w:trHeight w:val="269"/>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tcPr>
          <w:p w14:paraId="61C39F85" w14:textId="77777777" w:rsidR="00443B5B" w:rsidRPr="00623B9F" w:rsidRDefault="00443B5B" w:rsidP="00927ECB">
            <w:pPr>
              <w:rPr>
                <w:rFonts w:cs="Arial Narrow,Calibri"/>
                <w:color w:val="000000"/>
                <w:lang w:eastAsia="sk-SK"/>
              </w:rPr>
            </w:pPr>
            <w:r w:rsidRPr="00623B9F">
              <w:rPr>
                <w:rFonts w:cs="Calibri"/>
                <w:color w:val="000000"/>
                <w:lang w:eastAsia="sk-SK"/>
              </w:rPr>
              <w:t>Termín na preukázanie splnenia PPP:</w:t>
            </w:r>
          </w:p>
        </w:tc>
        <w:tc>
          <w:tcPr>
            <w:tcW w:w="6162" w:type="dxa"/>
            <w:tcBorders>
              <w:top w:val="single" w:sz="4" w:space="0" w:color="auto"/>
              <w:left w:val="nil"/>
              <w:bottom w:val="single" w:sz="4" w:space="0" w:color="auto"/>
              <w:right w:val="single" w:sz="4" w:space="0" w:color="auto"/>
            </w:tcBorders>
            <w:vAlign w:val="bottom"/>
          </w:tcPr>
          <w:p w14:paraId="28CBA66E" w14:textId="77777777" w:rsidR="00443B5B" w:rsidRDefault="00443B5B" w:rsidP="00927ECB">
            <w:pPr>
              <w:rPr>
                <w:rFonts w:cs="Calibri"/>
                <w:color w:val="000000"/>
                <w:lang w:eastAsia="sk-SK"/>
              </w:rPr>
            </w:pPr>
            <w:r w:rsidRPr="00623B9F">
              <w:rPr>
                <w:rFonts w:cs="Calibri"/>
                <w:color w:val="000000"/>
                <w:lang w:eastAsia="sk-SK"/>
              </w:rPr>
              <w:t>Príloha musí byť predložená ku dňu predloženia Žiadosti o NFP, resp. najneskôr ku dňu doplnenia chýbajúcich náležitostí Žiadosti o NFP</w:t>
            </w:r>
            <w:r w:rsidRPr="00623B9F">
              <w:t xml:space="preserve"> </w:t>
            </w:r>
            <w:r w:rsidRPr="00623B9F">
              <w:rPr>
                <w:rFonts w:cs="Calibri"/>
                <w:color w:val="000000"/>
                <w:lang w:eastAsia="sk-SK"/>
              </w:rPr>
              <w:t>v zmysle výzvy na doplnenie chýbajúcich náležitostí Žiadosti o NFP.</w:t>
            </w:r>
            <w:r w:rsidRPr="00623B9F" w:rsidDel="00C94267">
              <w:rPr>
                <w:rFonts w:cs="Calibri"/>
                <w:color w:val="000000"/>
                <w:lang w:eastAsia="sk-SK"/>
              </w:rPr>
              <w:t xml:space="preserve"> </w:t>
            </w:r>
          </w:p>
          <w:p w14:paraId="27BCA021" w14:textId="6AAB114D" w:rsidR="00443B5B" w:rsidRPr="00623B9F" w:rsidRDefault="00443B5B" w:rsidP="00EF0D51">
            <w:pPr>
              <w:rPr>
                <w:rFonts w:cs="Arial Narrow,Calibri"/>
                <w:color w:val="000000" w:themeColor="text1"/>
                <w:lang w:eastAsia="sk-SK"/>
              </w:rPr>
            </w:pPr>
            <w:r w:rsidRPr="004005BC">
              <w:rPr>
                <w:rFonts w:cs="Calibri"/>
                <w:color w:val="000000"/>
                <w:lang w:eastAsia="sk-SK"/>
              </w:rPr>
              <w:t>V prípade predloženia prílo</w:t>
            </w:r>
            <w:r w:rsidR="00EF0D51">
              <w:rPr>
                <w:rFonts w:cs="Calibri"/>
                <w:color w:val="000000"/>
                <w:lang w:eastAsia="sk-SK"/>
              </w:rPr>
              <w:t xml:space="preserve">hy </w:t>
            </w:r>
            <w:r w:rsidRPr="004005BC">
              <w:rPr>
                <w:rFonts w:cs="Calibri"/>
                <w:color w:val="000000"/>
                <w:lang w:eastAsia="sk-SK"/>
              </w:rPr>
              <w:t>ku dňu doplnenia chýbajúcich náležitostí Žiadosti o NFP v zmysle výzvy na doplnenie Žiadosti o NFP je možné, aby prílohy boli vypracovaná aj po termíne predloženia Žiadosti o NFP, najneskôr ku dňu doplnenia chýbajúcich náležitostí Žiadosti o NFP.</w:t>
            </w:r>
          </w:p>
        </w:tc>
      </w:tr>
      <w:tr w:rsidR="00EF596D" w:rsidRPr="00623B9F" w14:paraId="6E219BE1" w14:textId="77777777" w:rsidTr="00E441C1">
        <w:trPr>
          <w:trHeight w:val="315"/>
          <w:jc w:val="center"/>
        </w:trPr>
        <w:tc>
          <w:tcPr>
            <w:tcW w:w="10490" w:type="dxa"/>
            <w:gridSpan w:val="2"/>
            <w:tcBorders>
              <w:top w:val="single" w:sz="4" w:space="0" w:color="auto"/>
              <w:left w:val="single" w:sz="4" w:space="0" w:color="auto"/>
              <w:bottom w:val="single" w:sz="4" w:space="0" w:color="auto"/>
              <w:right w:val="single" w:sz="4" w:space="0" w:color="auto"/>
            </w:tcBorders>
            <w:shd w:val="clear" w:color="auto" w:fill="ECF1F6"/>
            <w:noWrap/>
            <w:vAlign w:val="center"/>
            <w:hideMark/>
          </w:tcPr>
          <w:p w14:paraId="734661C4" w14:textId="14353D5B" w:rsidR="00EF596D" w:rsidRPr="00623B9F" w:rsidRDefault="00EF596D" w:rsidP="00235F43">
            <w:pPr>
              <w:rPr>
                <w:rFonts w:cs="Arial Narrow,Calibri"/>
                <w:b/>
                <w:bCs/>
                <w:color w:val="000000"/>
                <w:lang w:eastAsia="sk-SK"/>
              </w:rPr>
            </w:pPr>
            <w:r w:rsidRPr="00623B9F">
              <w:rPr>
                <w:rFonts w:cs="Arial Narrow"/>
                <w:b/>
                <w:bCs/>
                <w:color w:val="000000"/>
                <w:lang w:eastAsia="sk-SK"/>
              </w:rPr>
              <w:t xml:space="preserve">Príloha Žiadosti o NFP - </w:t>
            </w:r>
            <w:bookmarkStart w:id="49" w:name="prilohazivotopis"/>
            <w:r w:rsidRPr="00623B9F">
              <w:rPr>
                <w:rFonts w:cs="Arial Narrow"/>
                <w:b/>
                <w:bCs/>
                <w:color w:val="000000"/>
                <w:lang w:eastAsia="sk-SK"/>
              </w:rPr>
              <w:t>Doklady preukazujúce</w:t>
            </w:r>
            <w:r w:rsidR="00235F43">
              <w:rPr>
                <w:rFonts w:cs="Arial Narrow"/>
                <w:b/>
                <w:bCs/>
                <w:color w:val="000000"/>
                <w:lang w:eastAsia="sk-SK"/>
              </w:rPr>
              <w:t>,</w:t>
            </w:r>
            <w:r w:rsidRPr="00623B9F">
              <w:rPr>
                <w:rFonts w:cs="Arial Narrow"/>
                <w:b/>
                <w:bCs/>
                <w:color w:val="000000"/>
                <w:lang w:eastAsia="sk-SK"/>
              </w:rPr>
              <w:t xml:space="preserve"> </w:t>
            </w:r>
            <w:r w:rsidR="00235F43" w:rsidRPr="002348EB">
              <w:rPr>
                <w:rFonts w:cs="Arial Narrow"/>
                <w:b/>
                <w:bCs/>
                <w:color w:val="000000"/>
                <w:lang w:eastAsia="sk-SK"/>
              </w:rPr>
              <w:t xml:space="preserve">že žiadateľ disponuje kapacitou s potrebnými kvalifikačnými predpokladmi </w:t>
            </w:r>
            <w:bookmarkEnd w:id="49"/>
            <w:r w:rsidR="00235F43" w:rsidRPr="002348EB">
              <w:rPr>
                <w:rFonts w:cs="Arial Narrow"/>
                <w:b/>
                <w:bCs/>
                <w:color w:val="000000"/>
                <w:lang w:eastAsia="sk-SK"/>
              </w:rPr>
              <w:t>(ak relevantné)</w:t>
            </w:r>
          </w:p>
        </w:tc>
      </w:tr>
      <w:tr w:rsidR="00EF596D" w:rsidRPr="00623B9F" w14:paraId="71AB3814" w14:textId="77777777" w:rsidTr="00E441C1">
        <w:trPr>
          <w:trHeight w:val="236"/>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1A65F45C" w14:textId="77777777" w:rsidR="00EF596D" w:rsidRPr="00623B9F" w:rsidRDefault="00EF596D" w:rsidP="00B628AE">
            <w:pPr>
              <w:rPr>
                <w:rFonts w:cs="Arial Narrow,Calibri"/>
                <w:color w:val="000000"/>
                <w:lang w:eastAsia="sk-SK"/>
              </w:rPr>
            </w:pPr>
            <w:r w:rsidRPr="00623B9F">
              <w:rPr>
                <w:rFonts w:cs="Arial Narrow"/>
                <w:color w:val="000000"/>
                <w:lang w:eastAsia="sk-SK"/>
              </w:rPr>
              <w:t>Vypracováva:</w:t>
            </w:r>
          </w:p>
        </w:tc>
        <w:tc>
          <w:tcPr>
            <w:tcW w:w="6162" w:type="dxa"/>
            <w:tcBorders>
              <w:top w:val="single" w:sz="4" w:space="0" w:color="auto"/>
              <w:left w:val="nil"/>
              <w:bottom w:val="single" w:sz="4" w:space="0" w:color="auto"/>
              <w:right w:val="single" w:sz="4" w:space="0" w:color="auto"/>
            </w:tcBorders>
            <w:vAlign w:val="bottom"/>
            <w:hideMark/>
          </w:tcPr>
          <w:p w14:paraId="545C3D5F" w14:textId="77777777" w:rsidR="00EF596D" w:rsidRPr="00623B9F" w:rsidRDefault="00EF596D" w:rsidP="00B628AE">
            <w:pPr>
              <w:rPr>
                <w:rFonts w:cs="Arial Narrow,Calibri"/>
                <w:color w:val="000000"/>
                <w:lang w:eastAsia="sk-SK"/>
              </w:rPr>
            </w:pPr>
            <w:r w:rsidRPr="00623B9F">
              <w:rPr>
                <w:rFonts w:cs="Arial Narrow"/>
                <w:color w:val="000000"/>
                <w:lang w:eastAsia="sk-SK"/>
              </w:rPr>
              <w:t>Žiadateľ</w:t>
            </w:r>
          </w:p>
        </w:tc>
      </w:tr>
      <w:tr w:rsidR="00EF596D" w:rsidRPr="00623B9F" w14:paraId="074A4490" w14:textId="77777777" w:rsidTr="00E441C1">
        <w:trPr>
          <w:trHeight w:val="300"/>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50935DE9" w14:textId="0F457A53" w:rsidR="00EF596D" w:rsidRPr="00235F43" w:rsidRDefault="00EF596D" w:rsidP="00E441C1">
            <w:pPr>
              <w:rPr>
                <w:rFonts w:cs="Arial Narrow,Calibri"/>
                <w:b/>
                <w:color w:val="000000"/>
                <w:lang w:eastAsia="sk-SK"/>
              </w:rPr>
            </w:pPr>
            <w:r w:rsidRPr="00235F43">
              <w:rPr>
                <w:rFonts w:cs="Arial Narrow"/>
                <w:b/>
                <w:color w:val="000000"/>
                <w:lang w:eastAsia="sk-SK"/>
              </w:rPr>
              <w:t>Podmienka poskytnutia príspevku</w:t>
            </w:r>
            <w:r w:rsidR="004005BC">
              <w:rPr>
                <w:rFonts w:cs="Arial Narrow"/>
                <w:b/>
                <w:color w:val="000000"/>
                <w:lang w:eastAsia="sk-SK"/>
              </w:rPr>
              <w:t xml:space="preserve"> č. </w:t>
            </w:r>
            <w:r w:rsidR="00E441C1">
              <w:rPr>
                <w:rFonts w:cs="Arial Narrow"/>
                <w:b/>
                <w:color w:val="000000"/>
                <w:lang w:eastAsia="sk-SK"/>
              </w:rPr>
              <w:t>18</w:t>
            </w:r>
            <w:r w:rsidRPr="00235F43">
              <w:rPr>
                <w:rFonts w:cs="Arial Narrow"/>
                <w:b/>
                <w:color w:val="000000"/>
                <w:lang w:eastAsia="sk-SK"/>
              </w:rPr>
              <w:t>:</w:t>
            </w:r>
          </w:p>
        </w:tc>
        <w:tc>
          <w:tcPr>
            <w:tcW w:w="6162" w:type="dxa"/>
            <w:tcBorders>
              <w:top w:val="single" w:sz="4" w:space="0" w:color="auto"/>
              <w:left w:val="nil"/>
              <w:bottom w:val="single" w:sz="4" w:space="0" w:color="auto"/>
              <w:right w:val="single" w:sz="4" w:space="0" w:color="auto"/>
            </w:tcBorders>
            <w:vAlign w:val="center"/>
            <w:hideMark/>
          </w:tcPr>
          <w:p w14:paraId="40869D38" w14:textId="61B45E41" w:rsidR="00EF596D" w:rsidRPr="00623B9F" w:rsidRDefault="008374D4" w:rsidP="00235F43">
            <w:pPr>
              <w:rPr>
                <w:rFonts w:cs="Arial Narrow,Calibri"/>
                <w:b/>
                <w:color w:val="000000"/>
                <w:lang w:eastAsia="sk-SK"/>
              </w:rPr>
            </w:pPr>
            <w:hyperlink w:anchor="podmienkakapac" w:history="1">
              <w:r w:rsidR="00AE2204" w:rsidRPr="00E441C1">
                <w:rPr>
                  <w:rStyle w:val="Hypertextovprepojenie"/>
                </w:rPr>
                <w:t xml:space="preserve">Podmienka preukázania kapacít </w:t>
              </w:r>
              <w:r w:rsidR="00235F43" w:rsidRPr="00E441C1">
                <w:rPr>
                  <w:rStyle w:val="Hypertextovprepojenie"/>
                </w:rPr>
                <w:t>na implementáciu a riadenie projektu</w:t>
              </w:r>
            </w:hyperlink>
          </w:p>
        </w:tc>
      </w:tr>
      <w:tr w:rsidR="00EF596D" w:rsidRPr="00623B9F" w14:paraId="6E8B606B" w14:textId="77777777" w:rsidTr="00E441C1">
        <w:trPr>
          <w:trHeight w:val="563"/>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47350C46" w14:textId="338BB1AA" w:rsidR="00EF596D" w:rsidRPr="00623B9F" w:rsidRDefault="00EF596D" w:rsidP="00B628AE">
            <w:pPr>
              <w:rPr>
                <w:rFonts w:cs="Arial Narrow,Calibri"/>
                <w:color w:val="000000"/>
                <w:lang w:eastAsia="sk-SK"/>
              </w:rPr>
            </w:pPr>
            <w:r w:rsidRPr="00623B9F">
              <w:rPr>
                <w:rFonts w:cs="Arial Narrow"/>
                <w:color w:val="000000"/>
                <w:lang w:eastAsia="sk-SK"/>
              </w:rPr>
              <w:t>Forma predloženia</w:t>
            </w:r>
            <w:r w:rsidR="00235F43">
              <w:rPr>
                <w:rFonts w:cs="Arial Narrow"/>
                <w:color w:val="000000"/>
                <w:lang w:eastAsia="sk-SK"/>
              </w:rPr>
              <w:t xml:space="preserve"> prílohy</w:t>
            </w:r>
            <w:r w:rsidRPr="00623B9F">
              <w:rPr>
                <w:rFonts w:cs="Arial Narrow"/>
                <w:color w:val="000000"/>
                <w:lang w:eastAsia="sk-SK"/>
              </w:rPr>
              <w:t>:</w:t>
            </w:r>
          </w:p>
        </w:tc>
        <w:tc>
          <w:tcPr>
            <w:tcW w:w="6162" w:type="dxa"/>
            <w:tcBorders>
              <w:top w:val="single" w:sz="4" w:space="0" w:color="auto"/>
              <w:left w:val="nil"/>
              <w:bottom w:val="single" w:sz="4" w:space="0" w:color="auto"/>
              <w:right w:val="single" w:sz="4" w:space="0" w:color="auto"/>
            </w:tcBorders>
            <w:vAlign w:val="center"/>
            <w:hideMark/>
          </w:tcPr>
          <w:p w14:paraId="5924A99A" w14:textId="4803DA11" w:rsidR="00EF596D" w:rsidRPr="00623B9F" w:rsidRDefault="00235F43" w:rsidP="008D39F1">
            <w:pPr>
              <w:rPr>
                <w:rFonts w:cs="Arial Narrow,Calibri"/>
                <w:color w:val="000000"/>
                <w:lang w:eastAsia="sk-SK"/>
              </w:rPr>
            </w:pPr>
            <w:r w:rsidRPr="007255B6">
              <w:rPr>
                <w:rFonts w:cs="Arial Narrow"/>
                <w:b/>
                <w:color w:val="000000"/>
                <w:lang w:eastAsia="sk-SK"/>
              </w:rPr>
              <w:t>Elektronická</w:t>
            </w:r>
            <w:r>
              <w:rPr>
                <w:rFonts w:cs="Arial Narrow"/>
                <w:color w:val="000000"/>
                <w:lang w:eastAsia="sk-SK"/>
              </w:rPr>
              <w:t xml:space="preserve"> cez </w:t>
            </w:r>
            <w:r w:rsidRPr="009D2A08">
              <w:rPr>
                <w:rFonts w:cs="Arial Narrow"/>
                <w:color w:val="000000"/>
                <w:lang w:eastAsia="sk-SK"/>
              </w:rPr>
              <w:t>ITMS2014</w:t>
            </w:r>
            <w:r>
              <w:rPr>
                <w:rFonts w:cs="Arial Narrow"/>
                <w:color w:val="000000"/>
                <w:lang w:eastAsia="sk-SK"/>
              </w:rPr>
              <w:t>+ (</w:t>
            </w:r>
            <w:r w:rsidRPr="009D2A08">
              <w:rPr>
                <w:rFonts w:cs="Calibri"/>
                <w:color w:val="000000"/>
                <w:lang w:eastAsia="sk-SK"/>
              </w:rPr>
              <w:t>sken</w:t>
            </w:r>
            <w:r>
              <w:rPr>
                <w:rFonts w:cs="Calibri"/>
                <w:color w:val="000000"/>
                <w:lang w:eastAsia="sk-SK"/>
              </w:rPr>
              <w:t>, resp. PDF</w:t>
            </w:r>
            <w:r w:rsidRPr="009D2A08">
              <w:rPr>
                <w:rFonts w:cs="Calibri"/>
                <w:color w:val="000000"/>
                <w:lang w:eastAsia="sk-SK"/>
              </w:rPr>
              <w:t xml:space="preserve"> </w:t>
            </w:r>
            <w:r>
              <w:rPr>
                <w:rFonts w:cs="Calibri"/>
                <w:color w:val="000000"/>
                <w:lang w:eastAsia="sk-SK"/>
              </w:rPr>
              <w:t xml:space="preserve">relevantného </w:t>
            </w:r>
            <w:r w:rsidR="005315E5">
              <w:rPr>
                <w:rFonts w:cs="Calibri"/>
                <w:color w:val="000000"/>
                <w:lang w:eastAsia="sk-SK"/>
              </w:rPr>
              <w:t xml:space="preserve">originálu </w:t>
            </w:r>
            <w:r>
              <w:rPr>
                <w:rFonts w:cs="Calibri"/>
                <w:color w:val="000000"/>
                <w:lang w:eastAsia="sk-SK"/>
              </w:rPr>
              <w:t>podpísaného dokumentu, napr. životopis).</w:t>
            </w:r>
          </w:p>
        </w:tc>
      </w:tr>
      <w:tr w:rsidR="00EF596D" w:rsidRPr="00623B9F" w14:paraId="577EE681" w14:textId="77777777" w:rsidTr="00E441C1">
        <w:trPr>
          <w:trHeight w:val="772"/>
          <w:jc w:val="center"/>
        </w:trPr>
        <w:tc>
          <w:tcPr>
            <w:tcW w:w="4328"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14:paraId="73FEE327" w14:textId="77777777" w:rsidR="00EF596D" w:rsidRPr="00623B9F" w:rsidRDefault="00EF596D" w:rsidP="002F45E7">
            <w:pPr>
              <w:rPr>
                <w:rFonts w:cs="Arial Narrow,Calibri"/>
                <w:color w:val="000000"/>
                <w:lang w:eastAsia="sk-SK"/>
              </w:rPr>
            </w:pPr>
            <w:r w:rsidRPr="00623B9F">
              <w:rPr>
                <w:rFonts w:cs="Calibri"/>
                <w:color w:val="000000"/>
                <w:lang w:eastAsia="sk-SK"/>
              </w:rPr>
              <w:t>Termín na preukázanie splnenia PPP</w:t>
            </w:r>
            <w:r w:rsidR="002F45E7" w:rsidRPr="00623B9F">
              <w:rPr>
                <w:rFonts w:cs="Calibri"/>
                <w:color w:val="000000"/>
                <w:lang w:eastAsia="sk-SK"/>
              </w:rPr>
              <w:t>:</w:t>
            </w:r>
          </w:p>
        </w:tc>
        <w:tc>
          <w:tcPr>
            <w:tcW w:w="6162" w:type="dxa"/>
            <w:tcBorders>
              <w:top w:val="single" w:sz="4" w:space="0" w:color="auto"/>
              <w:left w:val="nil"/>
              <w:bottom w:val="single" w:sz="4" w:space="0" w:color="auto"/>
              <w:right w:val="single" w:sz="4" w:space="0" w:color="auto"/>
            </w:tcBorders>
            <w:vAlign w:val="center"/>
            <w:hideMark/>
          </w:tcPr>
          <w:p w14:paraId="38D17809" w14:textId="77777777" w:rsidR="00235F43" w:rsidRDefault="00EF596D" w:rsidP="00B628AE">
            <w:pPr>
              <w:rPr>
                <w:rFonts w:cs="Arial Narrow"/>
                <w:color w:val="000000"/>
                <w:lang w:eastAsia="sk-SK"/>
              </w:rPr>
            </w:pPr>
            <w:r w:rsidRPr="00623B9F">
              <w:rPr>
                <w:rFonts w:cs="Calibri"/>
                <w:color w:val="000000"/>
                <w:lang w:eastAsia="sk-SK"/>
              </w:rPr>
              <w:t>Prílohy musia byť predložené ku dňu predloženia Žiadosti o NFP, resp. najneskôr ku dňu doplnenia chýbajúcich náležitostí Žiadosti o NFP</w:t>
            </w:r>
            <w:r w:rsidRPr="00623B9F">
              <w:t xml:space="preserve"> </w:t>
            </w:r>
            <w:r w:rsidRPr="00623B9F">
              <w:rPr>
                <w:rFonts w:cs="Calibri"/>
                <w:color w:val="000000"/>
                <w:lang w:eastAsia="sk-SK"/>
              </w:rPr>
              <w:t>v zmysle výzvy na doplnenie chýbajúcich náležitostí Žiadosti o NFP.</w:t>
            </w:r>
            <w:r w:rsidRPr="00623B9F" w:rsidDel="00C94267">
              <w:rPr>
                <w:rFonts w:cs="Calibri"/>
                <w:color w:val="000000"/>
                <w:lang w:eastAsia="sk-SK"/>
              </w:rPr>
              <w:t xml:space="preserve"> </w:t>
            </w:r>
            <w:r w:rsidRPr="00623B9F">
              <w:rPr>
                <w:rFonts w:cs="Arial Narrow"/>
                <w:color w:val="000000"/>
                <w:lang w:eastAsia="sk-SK"/>
              </w:rPr>
              <w:t xml:space="preserve"> </w:t>
            </w:r>
          </w:p>
          <w:p w14:paraId="145D39CB" w14:textId="5C36AE81" w:rsidR="00EF596D" w:rsidRPr="00623B9F" w:rsidRDefault="00235F43" w:rsidP="00B628AE">
            <w:pPr>
              <w:rPr>
                <w:rFonts w:cs="Arial Narrow,Calibri"/>
                <w:color w:val="000000" w:themeColor="text1"/>
                <w:lang w:eastAsia="sk-SK"/>
              </w:rPr>
            </w:pPr>
            <w:r w:rsidRPr="002348EB">
              <w:rPr>
                <w:rFonts w:cs="Arial Narrow,Calibri"/>
                <w:color w:val="000000" w:themeColor="text1"/>
                <w:lang w:eastAsia="sk-SK"/>
              </w:rPr>
              <w:t>V prípade predloženia príloh ku dňu doplnenia chýbajúcich náležitostí Žiadosti o NFP v zmysle výzvy na doplnenie Žiadosti o NFP je možné, aby prílohy boli vypracovaná aj po termíne predloženia Žiadosti o NFP, najneskôr ku dňu doplnenia chýbajúcich náležitostí Žiadosti o NFP.</w:t>
            </w:r>
          </w:p>
        </w:tc>
      </w:tr>
    </w:tbl>
    <w:p w14:paraId="6516311E" w14:textId="1ECC3FE4" w:rsidR="00A66E8B" w:rsidRDefault="00A66E8B" w:rsidP="00316FB6">
      <w:pPr>
        <w:rPr>
          <w:b/>
          <w:sz w:val="32"/>
          <w:szCs w:val="32"/>
        </w:rPr>
      </w:pPr>
    </w:p>
    <w:p w14:paraId="60115459" w14:textId="77777777" w:rsidR="006740B6" w:rsidRPr="00623B9F" w:rsidRDefault="006740B6" w:rsidP="00316FB6">
      <w:pPr>
        <w:rPr>
          <w:b/>
          <w:sz w:val="32"/>
          <w:szCs w:val="32"/>
        </w:rPr>
      </w:pPr>
    </w:p>
    <w:tbl>
      <w:tblPr>
        <w:tblStyle w:val="Mriekatabuky"/>
        <w:tblW w:w="10485" w:type="dxa"/>
        <w:jc w:val="center"/>
        <w:tblLayout w:type="fixed"/>
        <w:tblLook w:val="04A0" w:firstRow="1" w:lastRow="0" w:firstColumn="1" w:lastColumn="0" w:noHBand="0" w:noVBand="1"/>
      </w:tblPr>
      <w:tblGrid>
        <w:gridCol w:w="704"/>
        <w:gridCol w:w="5141"/>
        <w:gridCol w:w="4640"/>
      </w:tblGrid>
      <w:tr w:rsidR="00BF3BF0" w:rsidRPr="00623B9F" w14:paraId="3C1F049B" w14:textId="77777777" w:rsidTr="002A23E3">
        <w:trPr>
          <w:trHeight w:val="477"/>
          <w:jc w:val="center"/>
        </w:trPr>
        <w:tc>
          <w:tcPr>
            <w:tcW w:w="10485" w:type="dxa"/>
            <w:gridSpan w:val="3"/>
            <w:shd w:val="clear" w:color="auto" w:fill="FABF8F" w:themeFill="accent6" w:themeFillTint="99"/>
          </w:tcPr>
          <w:p w14:paraId="13DDB96B" w14:textId="77777777" w:rsidR="00BF3BF0" w:rsidRPr="00623B9F" w:rsidRDefault="00E70147" w:rsidP="00203623">
            <w:pPr>
              <w:pStyle w:val="Odsekzoznamu"/>
              <w:keepNext/>
              <w:numPr>
                <w:ilvl w:val="0"/>
                <w:numId w:val="32"/>
              </w:numPr>
              <w:spacing w:before="120" w:after="120"/>
              <w:ind w:left="714" w:hanging="357"/>
              <w:contextualSpacing w:val="0"/>
              <w:rPr>
                <w:rFonts w:ascii="Arial Narrow" w:hAnsi="Arial Narrow" w:cs="Arial Narrow"/>
                <w:b/>
                <w:sz w:val="28"/>
                <w:szCs w:val="28"/>
              </w:rPr>
            </w:pPr>
            <w:r w:rsidRPr="00623B9F">
              <w:rPr>
                <w:rFonts w:ascii="Arial Narrow" w:hAnsi="Arial Narrow"/>
                <w:b/>
                <w:sz w:val="32"/>
                <w:szCs w:val="32"/>
              </w:rPr>
              <w:br w:type="column"/>
            </w:r>
            <w:bookmarkStart w:id="50" w:name="prilohy"/>
            <w:r w:rsidR="00CE7891" w:rsidRPr="00623B9F">
              <w:rPr>
                <w:rFonts w:ascii="Arial Narrow" w:hAnsi="Arial Narrow" w:cs="Arial Narrow"/>
                <w:b/>
                <w:bCs/>
                <w:sz w:val="28"/>
                <w:szCs w:val="28"/>
              </w:rPr>
              <w:t>PRÍLOHY VÝZVY</w:t>
            </w:r>
            <w:bookmarkEnd w:id="50"/>
          </w:p>
        </w:tc>
      </w:tr>
      <w:tr w:rsidR="00CC08AE" w:rsidRPr="00623B9F" w14:paraId="7FCA5D30" w14:textId="77777777" w:rsidTr="002A23E3">
        <w:trPr>
          <w:trHeight w:hRule="exact" w:val="458"/>
          <w:jc w:val="center"/>
        </w:trPr>
        <w:tc>
          <w:tcPr>
            <w:tcW w:w="704" w:type="dxa"/>
            <w:shd w:val="clear" w:color="auto" w:fill="FDE9D9" w:themeFill="accent6" w:themeFillTint="33"/>
          </w:tcPr>
          <w:p w14:paraId="0D0073C5" w14:textId="77777777" w:rsidR="00BF3BF0" w:rsidRPr="00623B9F" w:rsidRDefault="009A1B57" w:rsidP="00603958">
            <w:pPr>
              <w:spacing w:before="130" w:after="360"/>
              <w:rPr>
                <w:rFonts w:ascii="Arial Narrow" w:hAnsi="Arial Narrow" w:cs="Arial Narrow"/>
                <w:b/>
                <w:bCs/>
              </w:rPr>
            </w:pPr>
            <w:r w:rsidRPr="00623B9F">
              <w:rPr>
                <w:rFonts w:ascii="Arial Narrow" w:hAnsi="Arial Narrow" w:cs="Arial Narrow"/>
                <w:b/>
                <w:bCs/>
              </w:rPr>
              <w:t>p</w:t>
            </w:r>
            <w:r w:rsidR="00BF3BF0" w:rsidRPr="00623B9F">
              <w:rPr>
                <w:rFonts w:ascii="Arial Narrow" w:hAnsi="Arial Narrow" w:cs="Arial Narrow"/>
                <w:b/>
                <w:bCs/>
              </w:rPr>
              <w:t>.</w:t>
            </w:r>
            <w:r w:rsidR="00E70147" w:rsidRPr="00623B9F">
              <w:rPr>
                <w:rFonts w:ascii="Arial Narrow" w:hAnsi="Arial Narrow" w:cs="Arial Narrow"/>
                <w:b/>
                <w:bCs/>
              </w:rPr>
              <w:t xml:space="preserve"> </w:t>
            </w:r>
            <w:r w:rsidR="00BF3BF0" w:rsidRPr="00623B9F">
              <w:rPr>
                <w:rFonts w:ascii="Arial Narrow" w:hAnsi="Arial Narrow" w:cs="Arial Narrow"/>
                <w:b/>
                <w:bCs/>
              </w:rPr>
              <w:t>č.</w:t>
            </w:r>
          </w:p>
        </w:tc>
        <w:tc>
          <w:tcPr>
            <w:tcW w:w="5141" w:type="dxa"/>
            <w:shd w:val="clear" w:color="auto" w:fill="FDE9D9" w:themeFill="accent6" w:themeFillTint="33"/>
          </w:tcPr>
          <w:p w14:paraId="65660EA7" w14:textId="77777777" w:rsidR="00BF3BF0" w:rsidRPr="00623B9F" w:rsidRDefault="00BF3BF0" w:rsidP="00603958">
            <w:pPr>
              <w:spacing w:before="130" w:after="360"/>
              <w:rPr>
                <w:rFonts w:ascii="Arial Narrow" w:hAnsi="Arial Narrow" w:cs="Arial Narrow"/>
                <w:b/>
                <w:bCs/>
              </w:rPr>
            </w:pPr>
            <w:r w:rsidRPr="00623B9F">
              <w:rPr>
                <w:rFonts w:ascii="Arial Narrow" w:hAnsi="Arial Narrow" w:cs="Arial Narrow"/>
                <w:b/>
                <w:bCs/>
              </w:rPr>
              <w:t>Príloha</w:t>
            </w:r>
          </w:p>
        </w:tc>
        <w:tc>
          <w:tcPr>
            <w:tcW w:w="4640" w:type="dxa"/>
            <w:shd w:val="clear" w:color="auto" w:fill="FDE9D9" w:themeFill="accent6" w:themeFillTint="33"/>
          </w:tcPr>
          <w:p w14:paraId="174CFE74" w14:textId="77777777" w:rsidR="00BF3BF0" w:rsidRPr="00623B9F" w:rsidRDefault="00BF3BF0" w:rsidP="00603958">
            <w:pPr>
              <w:spacing w:before="130" w:after="360"/>
              <w:rPr>
                <w:rFonts w:ascii="Arial Narrow" w:hAnsi="Arial Narrow" w:cs="Arial Narrow"/>
                <w:b/>
                <w:bCs/>
              </w:rPr>
            </w:pPr>
            <w:r w:rsidRPr="00623B9F">
              <w:rPr>
                <w:rFonts w:ascii="Arial Narrow" w:hAnsi="Arial Narrow" w:cs="Arial Narrow"/>
                <w:b/>
                <w:bCs/>
              </w:rPr>
              <w:t>Názov dokumentu alebo súboru / referencia</w:t>
            </w:r>
          </w:p>
        </w:tc>
      </w:tr>
      <w:tr w:rsidR="00CC08AE" w:rsidRPr="00623B9F" w14:paraId="6B9DC154" w14:textId="77777777" w:rsidTr="002A23E3">
        <w:trPr>
          <w:trHeight w:val="996"/>
          <w:jc w:val="center"/>
        </w:trPr>
        <w:tc>
          <w:tcPr>
            <w:tcW w:w="704" w:type="dxa"/>
            <w:vAlign w:val="center"/>
          </w:tcPr>
          <w:p w14:paraId="1165EB5C" w14:textId="77777777" w:rsidR="00CC08AE" w:rsidRPr="00623B9F" w:rsidRDefault="00CC08AE" w:rsidP="001871EF">
            <w:pPr>
              <w:pStyle w:val="Odsekzoznamu"/>
              <w:numPr>
                <w:ilvl w:val="0"/>
                <w:numId w:val="25"/>
              </w:numPr>
              <w:spacing w:after="120"/>
              <w:ind w:left="357" w:hanging="357"/>
              <w:jc w:val="right"/>
              <w:rPr>
                <w:rFonts w:ascii="Arial Narrow" w:hAnsi="Arial Narrow"/>
                <w:b/>
                <w:bCs/>
              </w:rPr>
            </w:pPr>
          </w:p>
        </w:tc>
        <w:tc>
          <w:tcPr>
            <w:tcW w:w="5141" w:type="dxa"/>
            <w:vAlign w:val="center"/>
          </w:tcPr>
          <w:p w14:paraId="0E02D1B6" w14:textId="0CD5DF7A" w:rsidR="00CC08AE" w:rsidRPr="00623B9F" w:rsidRDefault="00745B82" w:rsidP="00745B82">
            <w:pPr>
              <w:rPr>
                <w:rFonts w:ascii="Arial Narrow" w:hAnsi="Arial Narrow" w:cs="Arial Narrow"/>
              </w:rPr>
            </w:pPr>
            <w:r w:rsidRPr="00745B82">
              <w:rPr>
                <w:rFonts w:ascii="Arial Narrow" w:hAnsi="Arial Narrow" w:cs="Arial Narrow"/>
                <w:b/>
              </w:rPr>
              <w:t>I</w:t>
            </w:r>
            <w:r w:rsidR="00530FAA" w:rsidRPr="00745B82">
              <w:rPr>
                <w:rFonts w:ascii="Arial Narrow" w:hAnsi="Arial Narrow" w:cs="Arial Narrow"/>
                <w:b/>
              </w:rPr>
              <w:t>nštrukci</w:t>
            </w:r>
            <w:r>
              <w:rPr>
                <w:rFonts w:ascii="Arial Narrow" w:hAnsi="Arial Narrow" w:cs="Arial Narrow"/>
                <w:b/>
              </w:rPr>
              <w:t>a</w:t>
            </w:r>
            <w:r w:rsidR="00530FAA" w:rsidRPr="00623B9F">
              <w:rPr>
                <w:rFonts w:ascii="Arial Narrow" w:hAnsi="Arial Narrow" w:cs="Arial Narrow"/>
              </w:rPr>
              <w:t xml:space="preserve"> k </w:t>
            </w:r>
            <w:r w:rsidR="00711755" w:rsidRPr="00623B9F">
              <w:rPr>
                <w:rFonts w:ascii="Arial Narrow" w:hAnsi="Arial Narrow" w:cs="Arial Narrow"/>
              </w:rPr>
              <w:t>vypĺňaniu</w:t>
            </w:r>
            <w:r w:rsidR="00530FAA" w:rsidRPr="00623B9F">
              <w:rPr>
                <w:rFonts w:ascii="Arial Narrow" w:hAnsi="Arial Narrow" w:cs="Arial Narrow"/>
              </w:rPr>
              <w:t xml:space="preserve"> jednotlivých častí Žiadosti o NFP</w:t>
            </w:r>
          </w:p>
        </w:tc>
        <w:tc>
          <w:tcPr>
            <w:tcW w:w="4640" w:type="dxa"/>
            <w:vAlign w:val="center"/>
          </w:tcPr>
          <w:p w14:paraId="1D33E9D1" w14:textId="77777777" w:rsidR="00CC08AE" w:rsidRPr="00623B9F" w:rsidRDefault="008374D4" w:rsidP="002736A7">
            <w:pPr>
              <w:rPr>
                <w:rFonts w:ascii="Arial Narrow" w:hAnsi="Arial Narrow"/>
              </w:rPr>
            </w:pPr>
            <w:hyperlink r:id="rId73" w:history="1">
              <w:r w:rsidR="00901F91" w:rsidRPr="00623B9F">
                <w:rPr>
                  <w:rStyle w:val="Hypertextovprepojenie"/>
                  <w:rFonts w:ascii="Arial Narrow" w:hAnsi="Arial Narrow"/>
                </w:rPr>
                <w:t>https://www.mirri.gov.sk/projekty/projekty-esif/operacny-program-integrovana-infrastruktura/prioritna-os-7-informacna-spolocnost/metodicke-dokumenty/formulare/index.html</w:t>
              </w:r>
            </w:hyperlink>
          </w:p>
        </w:tc>
      </w:tr>
      <w:tr w:rsidR="00CC08AE" w:rsidRPr="00623B9F" w14:paraId="003D4CB4" w14:textId="77777777" w:rsidTr="002A23E3">
        <w:trPr>
          <w:trHeight w:val="618"/>
          <w:jc w:val="center"/>
        </w:trPr>
        <w:tc>
          <w:tcPr>
            <w:tcW w:w="704" w:type="dxa"/>
            <w:vAlign w:val="center"/>
          </w:tcPr>
          <w:p w14:paraId="1E0E9B85" w14:textId="77777777" w:rsidR="00CC08AE" w:rsidRPr="00623B9F" w:rsidRDefault="00CC08AE" w:rsidP="001871EF">
            <w:pPr>
              <w:pStyle w:val="Odsekzoznamu"/>
              <w:numPr>
                <w:ilvl w:val="0"/>
                <w:numId w:val="25"/>
              </w:numPr>
              <w:spacing w:after="120"/>
              <w:ind w:left="357" w:hanging="357"/>
              <w:jc w:val="right"/>
              <w:rPr>
                <w:rFonts w:ascii="Arial Narrow" w:hAnsi="Arial Narrow"/>
                <w:b/>
                <w:bCs/>
              </w:rPr>
            </w:pPr>
            <w:bookmarkStart w:id="51" w:name="prilohaPpZ" w:colFirst="1" w:colLast="2"/>
          </w:p>
        </w:tc>
        <w:tc>
          <w:tcPr>
            <w:tcW w:w="5141" w:type="dxa"/>
            <w:vAlign w:val="center"/>
          </w:tcPr>
          <w:p w14:paraId="3170F54A" w14:textId="77777777" w:rsidR="00CC08AE" w:rsidRPr="00623B9F" w:rsidRDefault="00CC08AE" w:rsidP="004C52C3">
            <w:pPr>
              <w:ind w:right="-113"/>
              <w:rPr>
                <w:rFonts w:ascii="Arial Narrow" w:hAnsi="Arial Narrow"/>
              </w:rPr>
            </w:pPr>
            <w:r w:rsidRPr="00623B9F">
              <w:rPr>
                <w:rFonts w:ascii="Arial Narrow" w:hAnsi="Arial Narrow" w:cs="Arial Narrow"/>
              </w:rPr>
              <w:t xml:space="preserve">Príručka pre žiadateľa PO7 OPII – </w:t>
            </w:r>
            <w:r w:rsidRPr="00623B9F">
              <w:rPr>
                <w:rFonts w:ascii="Arial Narrow" w:hAnsi="Arial Narrow"/>
              </w:rPr>
              <w:t xml:space="preserve">dopytovo-orientované projekty  (Príloha – Príručka oprávnenosti výdavkov PO7 OPII) </w:t>
            </w:r>
          </w:p>
        </w:tc>
        <w:tc>
          <w:tcPr>
            <w:tcW w:w="4640" w:type="dxa"/>
            <w:vAlign w:val="center"/>
          </w:tcPr>
          <w:p w14:paraId="557EE5A8" w14:textId="77777777" w:rsidR="00CC08AE" w:rsidRPr="00623B9F" w:rsidRDefault="008374D4" w:rsidP="002736A7">
            <w:pPr>
              <w:rPr>
                <w:rFonts w:ascii="Arial Narrow" w:hAnsi="Arial Narrow"/>
              </w:rPr>
            </w:pPr>
            <w:hyperlink r:id="rId74" w:history="1">
              <w:r w:rsidR="00D75D69" w:rsidRPr="00623B9F">
                <w:rPr>
                  <w:rStyle w:val="Hypertextovprepojenie"/>
                  <w:rFonts w:ascii="Arial Narrow" w:hAnsi="Arial Narrow"/>
                </w:rPr>
                <w:t>https://www.mirri.gov.sk/projekty/projekty-esif/operacny-program-integrovana-infrastruktura/prioritna-os-7-informacna-spolocnost/metodicke-dokumenty/prirucky/</w:t>
              </w:r>
            </w:hyperlink>
            <w:r w:rsidR="00D75D69" w:rsidRPr="00623B9F">
              <w:rPr>
                <w:rFonts w:ascii="Arial Narrow" w:hAnsi="Arial Narrow"/>
              </w:rPr>
              <w:t xml:space="preserve">  </w:t>
            </w:r>
          </w:p>
        </w:tc>
      </w:tr>
      <w:bookmarkEnd w:id="51"/>
      <w:tr w:rsidR="00CC08AE" w:rsidRPr="00623B9F" w14:paraId="7BFB6C81" w14:textId="77777777" w:rsidTr="002A23E3">
        <w:trPr>
          <w:trHeight w:val="1038"/>
          <w:jc w:val="center"/>
        </w:trPr>
        <w:tc>
          <w:tcPr>
            <w:tcW w:w="704" w:type="dxa"/>
            <w:vAlign w:val="center"/>
          </w:tcPr>
          <w:p w14:paraId="4AB453BB" w14:textId="77777777" w:rsidR="00CC08AE" w:rsidRPr="00623B9F" w:rsidRDefault="00CC08AE" w:rsidP="001871EF">
            <w:pPr>
              <w:pStyle w:val="Odsekzoznamu"/>
              <w:numPr>
                <w:ilvl w:val="0"/>
                <w:numId w:val="25"/>
              </w:numPr>
              <w:spacing w:after="120"/>
              <w:ind w:left="357" w:hanging="357"/>
              <w:jc w:val="right"/>
              <w:rPr>
                <w:rFonts w:ascii="Arial Narrow" w:hAnsi="Arial Narrow"/>
                <w:b/>
                <w:bCs/>
              </w:rPr>
            </w:pPr>
          </w:p>
        </w:tc>
        <w:tc>
          <w:tcPr>
            <w:tcW w:w="5141" w:type="dxa"/>
            <w:vAlign w:val="center"/>
          </w:tcPr>
          <w:p w14:paraId="02FD0B93" w14:textId="2B61D28F" w:rsidR="00CC08AE" w:rsidRPr="00623B9F" w:rsidRDefault="00CC08AE" w:rsidP="00E625A7">
            <w:pPr>
              <w:rPr>
                <w:rFonts w:ascii="Arial Narrow" w:hAnsi="Arial Narrow" w:cs="Arial Narrow"/>
              </w:rPr>
            </w:pPr>
            <w:r w:rsidRPr="00623B9F">
              <w:rPr>
                <w:rFonts w:ascii="Arial Narrow" w:hAnsi="Arial Narrow" w:cs="Arial Narrow"/>
              </w:rPr>
              <w:t>Zoznam merateľných ukazovateľov PO7 OPII</w:t>
            </w:r>
          </w:p>
        </w:tc>
        <w:tc>
          <w:tcPr>
            <w:tcW w:w="4640" w:type="dxa"/>
            <w:vAlign w:val="center"/>
          </w:tcPr>
          <w:p w14:paraId="40B1B1B6" w14:textId="77777777" w:rsidR="00CC08AE" w:rsidRPr="00623B9F" w:rsidRDefault="008374D4" w:rsidP="002736A7">
            <w:pPr>
              <w:rPr>
                <w:rFonts w:ascii="Arial Narrow" w:hAnsi="Arial Narrow"/>
              </w:rPr>
            </w:pPr>
            <w:hyperlink r:id="rId75" w:history="1">
              <w:r w:rsidR="00901F91" w:rsidRPr="00623B9F">
                <w:rPr>
                  <w:rStyle w:val="Hypertextovprepojenie"/>
                  <w:rFonts w:ascii="Arial Narrow" w:hAnsi="Arial Narrow"/>
                </w:rPr>
                <w:t>https://www.mirri.gov.sk/projekty/projekty-esif/operacny-program-integrovana-infrastruktura/prioritna-os-7-informacna-spolocnost/metodicke-dokumenty/zoznam-meratelnych-ukazovatelov/index.html</w:t>
              </w:r>
            </w:hyperlink>
          </w:p>
        </w:tc>
      </w:tr>
      <w:tr w:rsidR="00CC08AE" w:rsidRPr="00623B9F" w14:paraId="4D974183" w14:textId="77777777" w:rsidTr="002A23E3">
        <w:trPr>
          <w:trHeight w:val="580"/>
          <w:jc w:val="center"/>
        </w:trPr>
        <w:tc>
          <w:tcPr>
            <w:tcW w:w="704" w:type="dxa"/>
            <w:vAlign w:val="center"/>
          </w:tcPr>
          <w:p w14:paraId="777E9C74" w14:textId="77777777" w:rsidR="00CC08AE" w:rsidRPr="00623B9F" w:rsidRDefault="00CC08AE" w:rsidP="001871EF">
            <w:pPr>
              <w:pStyle w:val="Odsekzoznamu"/>
              <w:numPr>
                <w:ilvl w:val="0"/>
                <w:numId w:val="25"/>
              </w:numPr>
              <w:spacing w:after="120"/>
              <w:ind w:left="357" w:hanging="357"/>
              <w:jc w:val="right"/>
              <w:rPr>
                <w:rFonts w:ascii="Arial Narrow" w:hAnsi="Arial Narrow"/>
                <w:b/>
                <w:bCs/>
              </w:rPr>
            </w:pPr>
          </w:p>
        </w:tc>
        <w:tc>
          <w:tcPr>
            <w:tcW w:w="5141" w:type="dxa"/>
            <w:vAlign w:val="center"/>
          </w:tcPr>
          <w:p w14:paraId="4F44F744" w14:textId="3BB6C7B6" w:rsidR="00CC08AE" w:rsidRPr="00623B9F" w:rsidRDefault="00CC08AE" w:rsidP="00E625A7">
            <w:pPr>
              <w:rPr>
                <w:rFonts w:ascii="Arial Narrow" w:hAnsi="Arial Narrow" w:cs="Arial Narrow"/>
              </w:rPr>
            </w:pPr>
            <w:r w:rsidRPr="00623B9F">
              <w:rPr>
                <w:rFonts w:ascii="Arial Narrow" w:hAnsi="Arial Narrow" w:cs="Arial Narrow"/>
              </w:rPr>
              <w:t>Informácia pre žiadateľov o NFP</w:t>
            </w:r>
            <w:r w:rsidR="008214A0" w:rsidRPr="00623B9F">
              <w:rPr>
                <w:rFonts w:ascii="Arial Narrow" w:hAnsi="Arial Narrow"/>
                <w:bCs/>
                <w:iCs/>
                <w:sz w:val="24"/>
                <w:szCs w:val="24"/>
              </w:rPr>
              <w:t xml:space="preserve"> </w:t>
            </w:r>
          </w:p>
        </w:tc>
        <w:tc>
          <w:tcPr>
            <w:tcW w:w="4640" w:type="dxa"/>
            <w:vAlign w:val="center"/>
          </w:tcPr>
          <w:p w14:paraId="23CEBF8D" w14:textId="77777777" w:rsidR="00CC08AE" w:rsidRPr="00623B9F" w:rsidRDefault="008374D4" w:rsidP="002736A7">
            <w:pPr>
              <w:rPr>
                <w:rFonts w:ascii="Arial Narrow" w:hAnsi="Arial Narrow"/>
              </w:rPr>
            </w:pPr>
            <w:hyperlink r:id="rId76" w:history="1">
              <w:r w:rsidR="00CC08AE" w:rsidRPr="00623B9F">
                <w:rPr>
                  <w:rStyle w:val="Hypertextovprepojenie"/>
                  <w:rFonts w:ascii="Arial Narrow" w:hAnsi="Arial Narrow"/>
                </w:rPr>
                <w:t>https://www.olaf.vlada.gov.sk//system-vcasneho-odhalovania-rizika-a-vylucenia-edes/</w:t>
              </w:r>
            </w:hyperlink>
            <w:r w:rsidR="00CC08AE" w:rsidRPr="00623B9F">
              <w:rPr>
                <w:rFonts w:ascii="Arial Narrow" w:hAnsi="Arial Narrow"/>
              </w:rPr>
              <w:t xml:space="preserve"> </w:t>
            </w:r>
          </w:p>
        </w:tc>
      </w:tr>
      <w:tr w:rsidR="00CC08AE" w:rsidRPr="00623B9F" w14:paraId="4C60022C" w14:textId="77777777" w:rsidTr="002A23E3">
        <w:trPr>
          <w:trHeight w:val="996"/>
          <w:jc w:val="center"/>
        </w:trPr>
        <w:tc>
          <w:tcPr>
            <w:tcW w:w="704" w:type="dxa"/>
            <w:vAlign w:val="center"/>
          </w:tcPr>
          <w:p w14:paraId="3EB92EC2" w14:textId="77777777" w:rsidR="00CC08AE" w:rsidRPr="00623B9F" w:rsidRDefault="00CC08AE" w:rsidP="001871EF">
            <w:pPr>
              <w:pStyle w:val="Odsekzoznamu"/>
              <w:numPr>
                <w:ilvl w:val="0"/>
                <w:numId w:val="25"/>
              </w:numPr>
              <w:spacing w:after="120"/>
              <w:ind w:left="357" w:hanging="357"/>
              <w:jc w:val="right"/>
              <w:rPr>
                <w:rFonts w:ascii="Arial Narrow" w:hAnsi="Arial Narrow"/>
                <w:b/>
                <w:bCs/>
              </w:rPr>
            </w:pPr>
          </w:p>
        </w:tc>
        <w:tc>
          <w:tcPr>
            <w:tcW w:w="5141" w:type="dxa"/>
            <w:vAlign w:val="center"/>
          </w:tcPr>
          <w:p w14:paraId="61439F18" w14:textId="77777777" w:rsidR="00CC08AE" w:rsidRPr="00623B9F" w:rsidRDefault="00CC08AE" w:rsidP="00901F91">
            <w:pPr>
              <w:rPr>
                <w:rFonts w:ascii="Arial Narrow" w:hAnsi="Arial Narrow" w:cs="Arial Narrow"/>
              </w:rPr>
            </w:pPr>
            <w:r w:rsidRPr="00623B9F">
              <w:rPr>
                <w:rFonts w:ascii="Arial Narrow" w:hAnsi="Arial Narrow" w:cs="Arial Narrow"/>
              </w:rPr>
              <w:t>Identifikácia oblastí podpory, kde budú EŠIF a ostatné nástroje podpory použité synergickým spôsobom</w:t>
            </w:r>
          </w:p>
        </w:tc>
        <w:tc>
          <w:tcPr>
            <w:tcW w:w="4640" w:type="dxa"/>
            <w:vAlign w:val="center"/>
          </w:tcPr>
          <w:p w14:paraId="7A3B34A8" w14:textId="77777777" w:rsidR="00CC08AE" w:rsidRPr="00623B9F" w:rsidRDefault="00CC08AE" w:rsidP="00901F91">
            <w:pPr>
              <w:rPr>
                <w:rFonts w:ascii="Arial Narrow" w:hAnsi="Arial Narrow" w:cs="Arial Narrow"/>
              </w:rPr>
            </w:pPr>
            <w:r w:rsidRPr="00623B9F">
              <w:rPr>
                <w:rFonts w:ascii="Arial Narrow" w:hAnsi="Arial Narrow" w:cs="Arial Narrow"/>
              </w:rPr>
              <w:t xml:space="preserve">Synergie s inými programami EŠIF, EÚ a SR sú zverejnené na </w:t>
            </w:r>
            <w:hyperlink r:id="rId77" w:history="1">
              <w:r w:rsidRPr="00623B9F">
                <w:rPr>
                  <w:rStyle w:val="Hypertextovprepojenie"/>
                  <w:rFonts w:ascii="Arial Narrow" w:hAnsi="Arial Narrow" w:cs="Arial Narrow"/>
                </w:rPr>
                <w:t>https://www.opii.gov.sk/vyzvania/harmonogram-vyzvani-a-synergie</w:t>
              </w:r>
            </w:hyperlink>
          </w:p>
        </w:tc>
      </w:tr>
      <w:tr w:rsidR="00CC08AE" w:rsidRPr="00623B9F" w14:paraId="59810BEB" w14:textId="77777777" w:rsidTr="002A23E3">
        <w:trPr>
          <w:trHeight w:val="1107"/>
          <w:jc w:val="center"/>
        </w:trPr>
        <w:tc>
          <w:tcPr>
            <w:tcW w:w="704" w:type="dxa"/>
            <w:vAlign w:val="center"/>
          </w:tcPr>
          <w:p w14:paraId="1A40369E" w14:textId="77777777" w:rsidR="00794A84" w:rsidRPr="00623B9F" w:rsidRDefault="00794A84" w:rsidP="001871EF">
            <w:pPr>
              <w:pStyle w:val="Odsekzoznamu"/>
              <w:numPr>
                <w:ilvl w:val="0"/>
                <w:numId w:val="25"/>
              </w:numPr>
              <w:spacing w:after="120"/>
              <w:ind w:left="357" w:hanging="357"/>
              <w:jc w:val="right"/>
              <w:rPr>
                <w:rFonts w:ascii="Arial Narrow" w:hAnsi="Arial Narrow"/>
                <w:b/>
                <w:bCs/>
              </w:rPr>
            </w:pPr>
          </w:p>
        </w:tc>
        <w:tc>
          <w:tcPr>
            <w:tcW w:w="5141" w:type="dxa"/>
            <w:vAlign w:val="center"/>
          </w:tcPr>
          <w:p w14:paraId="2C7BFCB4" w14:textId="77777777" w:rsidR="00794A84" w:rsidRPr="00623B9F" w:rsidRDefault="00B64D5B" w:rsidP="0039620E">
            <w:pPr>
              <w:rPr>
                <w:rFonts w:ascii="Arial Narrow" w:hAnsi="Arial Narrow" w:cs="Arial Narrow"/>
              </w:rPr>
            </w:pPr>
            <w:r w:rsidRPr="00623B9F">
              <w:rPr>
                <w:rFonts w:ascii="Arial Narrow" w:hAnsi="Arial Narrow" w:cs="Arial Narrow"/>
              </w:rPr>
              <w:t xml:space="preserve">Hodnotiace kritériá pre dopytovo – orientované projekty Operačného programu Integrovaná </w:t>
            </w:r>
            <w:r w:rsidR="00711755" w:rsidRPr="00623B9F">
              <w:rPr>
                <w:rFonts w:ascii="Arial Narrow" w:hAnsi="Arial Narrow" w:cs="Arial Narrow"/>
              </w:rPr>
              <w:t>infraštruktúra</w:t>
            </w:r>
            <w:r w:rsidRPr="00623B9F">
              <w:rPr>
                <w:rFonts w:ascii="Arial Narrow" w:hAnsi="Arial Narrow" w:cs="Arial Narrow"/>
              </w:rPr>
              <w:t>, prioritná os 7</w:t>
            </w:r>
          </w:p>
        </w:tc>
        <w:tc>
          <w:tcPr>
            <w:tcW w:w="4640" w:type="dxa"/>
            <w:vAlign w:val="center"/>
          </w:tcPr>
          <w:p w14:paraId="2B9A4CCD" w14:textId="77777777" w:rsidR="00794A84" w:rsidRPr="00623B9F" w:rsidRDefault="008374D4" w:rsidP="002736A7">
            <w:pPr>
              <w:rPr>
                <w:rFonts w:ascii="Arial Narrow" w:hAnsi="Arial Narrow"/>
              </w:rPr>
            </w:pPr>
            <w:hyperlink r:id="rId78" w:history="1">
              <w:r w:rsidR="00901F91" w:rsidRPr="00623B9F">
                <w:rPr>
                  <w:rStyle w:val="Hypertextovprepojenie"/>
                  <w:rFonts w:ascii="Arial Narrow" w:hAnsi="Arial Narrow"/>
                </w:rPr>
                <w:t>https://www.mirri.gov.sk/projekty/projekty-esif/operacny-program-integrovana-infrastruktura/prioritna-os-7-informacna-spolocnost/metodicke-dokumenty/hodnotiace-kriteria-op-ii/index.html</w:t>
              </w:r>
            </w:hyperlink>
          </w:p>
        </w:tc>
      </w:tr>
      <w:tr w:rsidR="007A4A5C" w:rsidRPr="00623B9F" w14:paraId="529C5F89" w14:textId="77777777" w:rsidTr="002A23E3">
        <w:trPr>
          <w:trHeight w:hRule="exact" w:val="456"/>
          <w:jc w:val="center"/>
        </w:trPr>
        <w:tc>
          <w:tcPr>
            <w:tcW w:w="704" w:type="dxa"/>
            <w:vAlign w:val="center"/>
          </w:tcPr>
          <w:p w14:paraId="12FC9F04" w14:textId="77777777" w:rsidR="007A4A5C" w:rsidRPr="00623B9F" w:rsidRDefault="007A4A5C" w:rsidP="007A4A5C">
            <w:pPr>
              <w:pStyle w:val="Odsekzoznamu"/>
              <w:numPr>
                <w:ilvl w:val="0"/>
                <w:numId w:val="25"/>
              </w:numPr>
              <w:spacing w:after="120"/>
              <w:ind w:left="357" w:hanging="357"/>
              <w:jc w:val="right"/>
              <w:rPr>
                <w:rFonts w:ascii="Arial Narrow" w:hAnsi="Arial Narrow"/>
                <w:b/>
                <w:bCs/>
              </w:rPr>
            </w:pPr>
          </w:p>
        </w:tc>
        <w:tc>
          <w:tcPr>
            <w:tcW w:w="5141" w:type="dxa"/>
            <w:vAlign w:val="center"/>
          </w:tcPr>
          <w:p w14:paraId="006D072B" w14:textId="4EE1350B" w:rsidR="007A4A5C" w:rsidRPr="00623B9F" w:rsidRDefault="007A4A5C" w:rsidP="007A4A5C">
            <w:pPr>
              <w:pStyle w:val="Zkladntext"/>
              <w:spacing w:before="0" w:after="0"/>
              <w:jc w:val="left"/>
              <w:rPr>
                <w:rFonts w:ascii="Arial Narrow" w:hAnsi="Arial Narrow" w:cs="Arial Narrow"/>
              </w:rPr>
            </w:pPr>
            <w:r>
              <w:rPr>
                <w:rFonts w:ascii="Arial Narrow" w:hAnsi="Arial Narrow" w:cs="Arial Narrow"/>
              </w:rPr>
              <w:t>UX KPI hárok</w:t>
            </w:r>
          </w:p>
        </w:tc>
        <w:tc>
          <w:tcPr>
            <w:tcW w:w="4640" w:type="dxa"/>
            <w:vAlign w:val="center"/>
          </w:tcPr>
          <w:p w14:paraId="71B89E43" w14:textId="556995F7" w:rsidR="007A4A5C" w:rsidRPr="00623B9F" w:rsidRDefault="008374D4" w:rsidP="007A4A5C">
            <w:pPr>
              <w:pStyle w:val="Zkladntext"/>
              <w:spacing w:before="0" w:after="0"/>
              <w:jc w:val="left"/>
              <w:rPr>
                <w:rFonts w:ascii="Arial Narrow" w:hAnsi="Arial Narrow" w:cs="Arial Narrow"/>
              </w:rPr>
            </w:pPr>
            <w:hyperlink r:id="rId79" w:history="1">
              <w:r w:rsidR="007A4A5C" w:rsidRPr="0059212F">
                <w:rPr>
                  <w:rStyle w:val="Hypertextovprepojenie"/>
                  <w:rFonts w:ascii="Arial Narrow" w:hAnsi="Arial Narrow"/>
                  <w:shd w:val="clear" w:color="auto" w:fill="FFFFFF"/>
                </w:rPr>
                <w:t>https://1drv.ms/x/s!AoWN9knbTs6vzTfaCMJxMXXvXq8z?e=CZfbab</w:t>
              </w:r>
            </w:hyperlink>
            <w:r w:rsidR="007A4A5C">
              <w:rPr>
                <w:rStyle w:val="eop"/>
                <w:rFonts w:ascii="Arial Narrow" w:hAnsi="Arial Narrow"/>
                <w:shd w:val="clear" w:color="auto" w:fill="FFFFFF"/>
              </w:rPr>
              <w:t xml:space="preserve"> </w:t>
            </w:r>
          </w:p>
        </w:tc>
      </w:tr>
      <w:tr w:rsidR="00CC08AE" w:rsidRPr="00623B9F" w14:paraId="4E6474C0" w14:textId="77777777" w:rsidTr="002A23E3">
        <w:trPr>
          <w:trHeight w:hRule="exact" w:val="1183"/>
          <w:jc w:val="center"/>
        </w:trPr>
        <w:tc>
          <w:tcPr>
            <w:tcW w:w="704" w:type="dxa"/>
            <w:vAlign w:val="center"/>
          </w:tcPr>
          <w:p w14:paraId="5409DF10" w14:textId="77777777" w:rsidR="00794A84" w:rsidRPr="00623B9F" w:rsidRDefault="00794A84" w:rsidP="001871EF">
            <w:pPr>
              <w:pStyle w:val="Odsekzoznamu"/>
              <w:numPr>
                <w:ilvl w:val="0"/>
                <w:numId w:val="25"/>
              </w:numPr>
              <w:spacing w:after="120"/>
              <w:ind w:left="357" w:hanging="357"/>
              <w:jc w:val="right"/>
              <w:rPr>
                <w:rFonts w:ascii="Arial Narrow" w:hAnsi="Arial Narrow"/>
                <w:b/>
                <w:bCs/>
              </w:rPr>
            </w:pPr>
          </w:p>
        </w:tc>
        <w:tc>
          <w:tcPr>
            <w:tcW w:w="5141" w:type="dxa"/>
            <w:vAlign w:val="center"/>
          </w:tcPr>
          <w:p w14:paraId="19BF4FEB" w14:textId="77777777" w:rsidR="00820138" w:rsidRPr="00623B9F" w:rsidRDefault="00B64D5B" w:rsidP="00820138">
            <w:pPr>
              <w:rPr>
                <w:rFonts w:ascii="Arial Narrow" w:hAnsi="Arial Narrow" w:cs="Arial Narrow"/>
              </w:rPr>
            </w:pPr>
            <w:r w:rsidRPr="00623B9F">
              <w:rPr>
                <w:rFonts w:ascii="Arial Narrow" w:hAnsi="Arial Narrow" w:cs="Arial Narrow"/>
              </w:rPr>
              <w:t>Metodický pokyn k spracovaniu biznis case a cost benefit analýzy informačných technológií verejnej správy</w:t>
            </w:r>
          </w:p>
          <w:p w14:paraId="5B699B73" w14:textId="77777777" w:rsidR="00794A84" w:rsidRPr="00623B9F" w:rsidRDefault="00794A84" w:rsidP="00820138">
            <w:pPr>
              <w:rPr>
                <w:rFonts w:ascii="Arial Narrow" w:hAnsi="Arial Narrow" w:cs="Arial Narrow"/>
                <w:highlight w:val="yellow"/>
              </w:rPr>
            </w:pPr>
          </w:p>
        </w:tc>
        <w:tc>
          <w:tcPr>
            <w:tcW w:w="4640" w:type="dxa"/>
            <w:vAlign w:val="center"/>
          </w:tcPr>
          <w:p w14:paraId="7C0AAE30" w14:textId="77777777" w:rsidR="00E44639" w:rsidRPr="00DE2C96" w:rsidRDefault="008374D4" w:rsidP="00E44639">
            <w:pPr>
              <w:rPr>
                <w:rStyle w:val="Hypertextovprepojenie"/>
                <w:rFonts w:ascii="Arial Narrow" w:hAnsi="Arial Narrow"/>
              </w:rPr>
            </w:pPr>
            <w:hyperlink r:id="rId80" w:history="1">
              <w:r w:rsidR="00E44639" w:rsidRPr="00DE2C96">
                <w:rPr>
                  <w:rStyle w:val="Hypertextovprepojenie"/>
                  <w:rFonts w:ascii="Arial Narrow" w:hAnsi="Arial Narrow"/>
                </w:rPr>
                <w:t>https://www.mirri.gov.sk/sekcie/informatizacia/riadenie-kvality-qa/riadenie-kvality-qa/</w:t>
              </w:r>
            </w:hyperlink>
            <w:r w:rsidR="00E44639" w:rsidRPr="00DE2C96">
              <w:rPr>
                <w:rStyle w:val="Hypertextovprepojenie"/>
                <w:rFonts w:ascii="Arial Narrow" w:hAnsi="Arial Narrow"/>
              </w:rPr>
              <w:t xml:space="preserve"> </w:t>
            </w:r>
          </w:p>
          <w:p w14:paraId="7D7D63A4" w14:textId="40C9750D" w:rsidR="001738C4" w:rsidRPr="00623B9F" w:rsidRDefault="00E44639" w:rsidP="00E44639">
            <w:pPr>
              <w:rPr>
                <w:rStyle w:val="Hypertextovprepojenie"/>
                <w:rFonts w:ascii="Arial Narrow" w:hAnsi="Arial Narrow"/>
                <w:highlight w:val="yellow"/>
              </w:rPr>
            </w:pPr>
            <w:r w:rsidRPr="00DE2C96">
              <w:rPr>
                <w:rStyle w:val="Hypertextovprepojenie"/>
                <w:rFonts w:ascii="Arial Narrow" w:hAnsi="Arial Narrow"/>
                <w:color w:val="auto"/>
                <w:u w:val="none"/>
              </w:rPr>
              <w:t>(</w:t>
            </w:r>
            <w:r>
              <w:rPr>
                <w:rStyle w:val="Hypertextovprepojenie"/>
                <w:rFonts w:ascii="Arial Narrow" w:hAnsi="Arial Narrow"/>
                <w:color w:val="auto"/>
                <w:u w:val="none"/>
              </w:rPr>
              <w:t>zverejnený v časti VZORY A ŠABLON NA STIAHNUTIE)</w:t>
            </w:r>
          </w:p>
        </w:tc>
      </w:tr>
      <w:tr w:rsidR="00E10D54" w:rsidRPr="00623B9F" w14:paraId="77D50DC5" w14:textId="77777777" w:rsidTr="002A23E3">
        <w:trPr>
          <w:trHeight w:hRule="exact" w:val="375"/>
          <w:jc w:val="center"/>
        </w:trPr>
        <w:tc>
          <w:tcPr>
            <w:tcW w:w="704" w:type="dxa"/>
            <w:vAlign w:val="center"/>
          </w:tcPr>
          <w:p w14:paraId="7EDFD26C" w14:textId="77777777" w:rsidR="00E10D54" w:rsidRPr="00623B9F" w:rsidRDefault="00E10D54" w:rsidP="001871EF">
            <w:pPr>
              <w:pStyle w:val="Odsekzoznamu"/>
              <w:numPr>
                <w:ilvl w:val="0"/>
                <w:numId w:val="25"/>
              </w:numPr>
              <w:spacing w:after="120"/>
              <w:ind w:left="357" w:hanging="357"/>
              <w:jc w:val="right"/>
              <w:rPr>
                <w:rFonts w:ascii="Arial Narrow" w:hAnsi="Arial Narrow"/>
                <w:b/>
                <w:bCs/>
              </w:rPr>
            </w:pPr>
            <w:bookmarkStart w:id="52" w:name="údajeprirolatrest" w:colFirst="0" w:colLast="1"/>
          </w:p>
        </w:tc>
        <w:tc>
          <w:tcPr>
            <w:tcW w:w="5141" w:type="dxa"/>
            <w:vAlign w:val="center"/>
          </w:tcPr>
          <w:p w14:paraId="6B986FEB" w14:textId="77777777" w:rsidR="00E10D54" w:rsidRPr="00623B9F" w:rsidRDefault="00E10D54" w:rsidP="00E10D54">
            <w:pPr>
              <w:rPr>
                <w:rFonts w:ascii="Arial Narrow" w:hAnsi="Arial Narrow" w:cs="Arial Narrow"/>
              </w:rPr>
            </w:pPr>
            <w:r w:rsidRPr="00623B9F">
              <w:rPr>
                <w:rFonts w:ascii="Arial Narrow" w:hAnsi="Arial Narrow"/>
              </w:rPr>
              <w:t>Údaje potrebné na vyžiadanie výpisu z registra trestov</w:t>
            </w:r>
          </w:p>
        </w:tc>
        <w:tc>
          <w:tcPr>
            <w:tcW w:w="4640" w:type="dxa"/>
            <w:vAlign w:val="center"/>
          </w:tcPr>
          <w:p w14:paraId="520A7FC8" w14:textId="77777777" w:rsidR="00E10D54" w:rsidRPr="00623B9F" w:rsidRDefault="00E10D54" w:rsidP="00E10D54">
            <w:pPr>
              <w:rPr>
                <w:rFonts w:ascii="Arial Narrow" w:hAnsi="Arial Narrow" w:cs="Arial Narrow"/>
              </w:rPr>
            </w:pPr>
            <w:r w:rsidRPr="00623B9F">
              <w:rPr>
                <w:rStyle w:val="normaltextrun"/>
                <w:rFonts w:ascii="Arial Narrow" w:hAnsi="Arial Narrow" w:cs="Arial Narrow"/>
                <w:color w:val="000000"/>
                <w:shd w:val="clear" w:color="auto" w:fill="FFFFFF"/>
              </w:rPr>
              <w:t>Dokument ako príloha</w:t>
            </w:r>
            <w:r w:rsidR="00DA69DA" w:rsidRPr="00623B9F">
              <w:rPr>
                <w:rStyle w:val="normaltextrun"/>
                <w:rFonts w:ascii="Arial Narrow" w:hAnsi="Arial Narrow" w:cs="Arial Narrow"/>
                <w:color w:val="000000"/>
                <w:shd w:val="clear" w:color="auto" w:fill="FFFFFF"/>
              </w:rPr>
              <w:t xml:space="preserve"> výzvy.</w:t>
            </w:r>
          </w:p>
        </w:tc>
      </w:tr>
      <w:tr w:rsidR="00CC08AE" w:rsidRPr="00623B9F" w14:paraId="3B743BB8" w14:textId="77777777" w:rsidTr="002A23E3">
        <w:trPr>
          <w:trHeight w:hRule="exact" w:val="498"/>
          <w:jc w:val="center"/>
        </w:trPr>
        <w:tc>
          <w:tcPr>
            <w:tcW w:w="704" w:type="dxa"/>
            <w:vAlign w:val="center"/>
          </w:tcPr>
          <w:p w14:paraId="437E30E8" w14:textId="77777777" w:rsidR="0095513C" w:rsidRPr="00623B9F" w:rsidRDefault="0095513C" w:rsidP="001871EF">
            <w:pPr>
              <w:pStyle w:val="Odsekzoznamu"/>
              <w:numPr>
                <w:ilvl w:val="0"/>
                <w:numId w:val="25"/>
              </w:numPr>
              <w:spacing w:after="120"/>
              <w:ind w:left="357" w:hanging="357"/>
              <w:jc w:val="right"/>
              <w:rPr>
                <w:rFonts w:ascii="Arial Narrow" w:hAnsi="Arial Narrow"/>
                <w:b/>
                <w:bCs/>
              </w:rPr>
            </w:pPr>
            <w:bookmarkStart w:id="53" w:name="priloha13" w:colFirst="0" w:colLast="2"/>
            <w:bookmarkEnd w:id="52"/>
          </w:p>
        </w:tc>
        <w:tc>
          <w:tcPr>
            <w:tcW w:w="5141" w:type="dxa"/>
            <w:vAlign w:val="center"/>
          </w:tcPr>
          <w:p w14:paraId="5B271550" w14:textId="67AE0137" w:rsidR="0095513C" w:rsidRPr="00623B9F" w:rsidRDefault="001738C4" w:rsidP="00033DA7">
            <w:pPr>
              <w:jc w:val="left"/>
              <w:rPr>
                <w:rFonts w:ascii="Arial Narrow" w:hAnsi="Arial Narrow" w:cs="Arial Narrow"/>
              </w:rPr>
            </w:pPr>
            <w:r w:rsidRPr="00623B9F">
              <w:rPr>
                <w:rStyle w:val="spellingerror"/>
                <w:rFonts w:ascii="Arial Narrow" w:hAnsi="Arial Narrow" w:cs="Arial Narrow"/>
                <w:color w:val="000000"/>
                <w:shd w:val="clear" w:color="auto" w:fill="FFFFFF"/>
              </w:rPr>
              <w:t>Minimálne</w:t>
            </w:r>
            <w:r w:rsidRPr="00623B9F">
              <w:rPr>
                <w:rStyle w:val="normaltextrun"/>
                <w:rFonts w:ascii="Arial Narrow" w:hAnsi="Arial Narrow" w:cs="Arial Narrow"/>
                <w:color w:val="000000"/>
                <w:shd w:val="clear" w:color="auto" w:fill="FFFFFF"/>
              </w:rPr>
              <w:t> </w:t>
            </w:r>
            <w:r w:rsidRPr="00623B9F">
              <w:rPr>
                <w:rStyle w:val="spellingerror"/>
                <w:rFonts w:ascii="Arial Narrow" w:hAnsi="Arial Narrow" w:cs="Arial Narrow"/>
                <w:color w:val="000000"/>
                <w:shd w:val="clear" w:color="auto" w:fill="FFFFFF"/>
              </w:rPr>
              <w:t>obsahové</w:t>
            </w:r>
            <w:r w:rsidRPr="00623B9F">
              <w:rPr>
                <w:rStyle w:val="normaltextrun"/>
                <w:rFonts w:ascii="Arial Narrow" w:hAnsi="Arial Narrow" w:cs="Arial Narrow"/>
                <w:color w:val="000000"/>
                <w:shd w:val="clear" w:color="auto" w:fill="FFFFFF"/>
              </w:rPr>
              <w:t> a </w:t>
            </w:r>
            <w:r w:rsidRPr="00623B9F">
              <w:rPr>
                <w:rStyle w:val="spellingerror"/>
                <w:rFonts w:ascii="Arial Narrow" w:hAnsi="Arial Narrow" w:cs="Arial Narrow"/>
                <w:color w:val="000000"/>
                <w:shd w:val="clear" w:color="auto" w:fill="FFFFFF"/>
              </w:rPr>
              <w:t>formálne</w:t>
            </w:r>
            <w:r w:rsidRPr="00623B9F">
              <w:rPr>
                <w:rStyle w:val="normaltextrun"/>
                <w:rFonts w:ascii="Arial Narrow" w:hAnsi="Arial Narrow" w:cs="Arial Narrow"/>
                <w:color w:val="000000"/>
                <w:shd w:val="clear" w:color="auto" w:fill="FFFFFF"/>
              </w:rPr>
              <w:t> </w:t>
            </w:r>
            <w:r w:rsidRPr="00623B9F">
              <w:rPr>
                <w:rStyle w:val="spellingerror"/>
                <w:rFonts w:ascii="Arial Narrow" w:hAnsi="Arial Narrow" w:cs="Arial Narrow"/>
                <w:color w:val="000000"/>
                <w:shd w:val="clear" w:color="auto" w:fill="FFFFFF"/>
              </w:rPr>
              <w:t>náležitosti</w:t>
            </w:r>
            <w:r w:rsidRPr="00623B9F">
              <w:rPr>
                <w:rStyle w:val="normaltextrun"/>
                <w:rFonts w:ascii="Arial Narrow" w:hAnsi="Arial Narrow" w:cs="Arial Narrow"/>
                <w:color w:val="000000"/>
                <w:shd w:val="clear" w:color="auto" w:fill="FFFFFF"/>
              </w:rPr>
              <w:t> </w:t>
            </w:r>
            <w:r w:rsidR="00B07F10" w:rsidRPr="00623B9F">
              <w:rPr>
                <w:rStyle w:val="spellingerror"/>
                <w:rFonts w:ascii="Arial Narrow" w:hAnsi="Arial Narrow" w:cs="Arial Narrow"/>
                <w:color w:val="000000"/>
                <w:shd w:val="clear" w:color="auto" w:fill="FFFFFF"/>
              </w:rPr>
              <w:t>projektového zámeru</w:t>
            </w:r>
            <w:r w:rsidR="001C19D9" w:rsidRPr="00623B9F">
              <w:rPr>
                <w:rFonts w:ascii="Arial Narrow" w:hAnsi="Arial Narrow"/>
              </w:rPr>
              <w:t xml:space="preserve"> </w:t>
            </w:r>
            <w:r w:rsidR="001C19D9" w:rsidRPr="00623B9F">
              <w:rPr>
                <w:rStyle w:val="spellingerror"/>
                <w:rFonts w:ascii="Arial Narrow" w:hAnsi="Arial Narrow" w:cs="Arial Narrow"/>
                <w:color w:val="000000"/>
                <w:shd w:val="clear" w:color="auto" w:fill="FFFFFF"/>
              </w:rPr>
              <w:t>a prístupu k</w:t>
            </w:r>
            <w:r w:rsidR="005B53F9">
              <w:rPr>
                <w:rStyle w:val="spellingerror"/>
                <w:rFonts w:ascii="Arial Narrow" w:hAnsi="Arial Narrow" w:cs="Arial Narrow"/>
                <w:color w:val="000000"/>
                <w:shd w:val="clear" w:color="auto" w:fill="FFFFFF"/>
              </w:rPr>
              <w:t> </w:t>
            </w:r>
            <w:r w:rsidR="001C19D9" w:rsidRPr="00623B9F">
              <w:rPr>
                <w:rStyle w:val="spellingerror"/>
                <w:rFonts w:ascii="Arial Narrow" w:hAnsi="Arial Narrow" w:cs="Arial Narrow"/>
                <w:color w:val="000000"/>
                <w:shd w:val="clear" w:color="auto" w:fill="FFFFFF"/>
              </w:rPr>
              <w:t>proje</w:t>
            </w:r>
            <w:r w:rsidR="003C0AA2" w:rsidRPr="00623B9F">
              <w:rPr>
                <w:rStyle w:val="spellingerror"/>
                <w:rFonts w:ascii="Arial Narrow" w:hAnsi="Arial Narrow" w:cs="Arial Narrow"/>
                <w:color w:val="000000"/>
                <w:shd w:val="clear" w:color="auto" w:fill="FFFFFF"/>
              </w:rPr>
              <w:t>k</w:t>
            </w:r>
            <w:r w:rsidR="001C19D9" w:rsidRPr="00623B9F">
              <w:rPr>
                <w:rStyle w:val="spellingerror"/>
                <w:rFonts w:ascii="Arial Narrow" w:hAnsi="Arial Narrow" w:cs="Arial Narrow"/>
                <w:color w:val="000000"/>
                <w:shd w:val="clear" w:color="auto" w:fill="FFFFFF"/>
              </w:rPr>
              <w:t>tu</w:t>
            </w:r>
          </w:p>
        </w:tc>
        <w:tc>
          <w:tcPr>
            <w:tcW w:w="4640" w:type="dxa"/>
            <w:vAlign w:val="center"/>
          </w:tcPr>
          <w:p w14:paraId="05698086" w14:textId="77777777" w:rsidR="0095513C" w:rsidRPr="00623B9F" w:rsidRDefault="004904EC" w:rsidP="002736A7">
            <w:pPr>
              <w:rPr>
                <w:rFonts w:ascii="Arial Narrow" w:hAnsi="Arial Narrow" w:cs="Arial Narrow"/>
                <w:highlight w:val="yellow"/>
              </w:rPr>
            </w:pPr>
            <w:r w:rsidRPr="00623B9F">
              <w:rPr>
                <w:rStyle w:val="normaltextrun"/>
                <w:rFonts w:ascii="Arial Narrow" w:hAnsi="Arial Narrow" w:cs="Arial Narrow"/>
                <w:color w:val="000000"/>
                <w:shd w:val="clear" w:color="auto" w:fill="FFFFFF"/>
              </w:rPr>
              <w:t>Dokument ako príloha</w:t>
            </w:r>
            <w:r w:rsidR="00DA69DA" w:rsidRPr="00623B9F">
              <w:rPr>
                <w:rStyle w:val="normaltextrun"/>
                <w:rFonts w:ascii="Arial Narrow" w:hAnsi="Arial Narrow" w:cs="Arial Narrow"/>
                <w:color w:val="000000"/>
                <w:shd w:val="clear" w:color="auto" w:fill="FFFFFF"/>
              </w:rPr>
              <w:t xml:space="preserve"> výzvy.</w:t>
            </w:r>
          </w:p>
        </w:tc>
      </w:tr>
      <w:tr w:rsidR="00930E3A" w:rsidRPr="00623B9F" w14:paraId="0002880D" w14:textId="77777777" w:rsidTr="002A23E3">
        <w:trPr>
          <w:trHeight w:hRule="exact" w:val="443"/>
          <w:jc w:val="center"/>
        </w:trPr>
        <w:tc>
          <w:tcPr>
            <w:tcW w:w="704" w:type="dxa"/>
            <w:vAlign w:val="center"/>
          </w:tcPr>
          <w:p w14:paraId="7523CDAB" w14:textId="77777777" w:rsidR="00930E3A" w:rsidRPr="00623B9F" w:rsidRDefault="00930E3A" w:rsidP="001871EF">
            <w:pPr>
              <w:pStyle w:val="Odsekzoznamu"/>
              <w:numPr>
                <w:ilvl w:val="0"/>
                <w:numId w:val="25"/>
              </w:numPr>
              <w:spacing w:after="120"/>
              <w:ind w:left="357" w:hanging="357"/>
              <w:jc w:val="right"/>
              <w:rPr>
                <w:rFonts w:ascii="Arial Narrow" w:hAnsi="Arial Narrow"/>
                <w:b/>
                <w:bCs/>
              </w:rPr>
            </w:pPr>
          </w:p>
        </w:tc>
        <w:tc>
          <w:tcPr>
            <w:tcW w:w="5141" w:type="dxa"/>
            <w:vAlign w:val="center"/>
          </w:tcPr>
          <w:p w14:paraId="7996126D" w14:textId="77777777" w:rsidR="00930E3A" w:rsidRPr="00623B9F" w:rsidRDefault="00930E3A" w:rsidP="00946580">
            <w:pPr>
              <w:rPr>
                <w:rStyle w:val="spellingerror"/>
                <w:rFonts w:ascii="Arial Narrow" w:hAnsi="Arial Narrow" w:cs="Arial Narrow"/>
                <w:color w:val="000000"/>
                <w:shd w:val="clear" w:color="auto" w:fill="FFFFFF"/>
              </w:rPr>
            </w:pPr>
            <w:r w:rsidRPr="00623B9F">
              <w:rPr>
                <w:rStyle w:val="spellingerror"/>
                <w:rFonts w:ascii="Arial Narrow" w:hAnsi="Arial Narrow" w:cs="Arial Narrow"/>
                <w:color w:val="000000"/>
                <w:shd w:val="clear" w:color="auto" w:fill="FFFFFF"/>
              </w:rPr>
              <w:t>Zoznam oprávnených výdavkov</w:t>
            </w:r>
          </w:p>
        </w:tc>
        <w:tc>
          <w:tcPr>
            <w:tcW w:w="4640" w:type="dxa"/>
            <w:vAlign w:val="center"/>
          </w:tcPr>
          <w:p w14:paraId="0D4DE2CD" w14:textId="77777777" w:rsidR="00930E3A" w:rsidRPr="00623B9F" w:rsidRDefault="00930E3A" w:rsidP="00946580">
            <w:pPr>
              <w:rPr>
                <w:rStyle w:val="normaltextrun"/>
                <w:rFonts w:ascii="Arial Narrow" w:hAnsi="Arial Narrow" w:cs="Arial Narrow"/>
                <w:color w:val="000000"/>
                <w:shd w:val="clear" w:color="auto" w:fill="FFFFFF"/>
              </w:rPr>
            </w:pPr>
            <w:r w:rsidRPr="00623B9F">
              <w:rPr>
                <w:rStyle w:val="normaltextrun"/>
                <w:rFonts w:ascii="Arial Narrow" w:hAnsi="Arial Narrow" w:cs="Arial Narrow"/>
                <w:color w:val="000000"/>
                <w:shd w:val="clear" w:color="auto" w:fill="FFFFFF"/>
              </w:rPr>
              <w:t>Dokument ako príloha výzvy.</w:t>
            </w:r>
          </w:p>
        </w:tc>
      </w:tr>
      <w:bookmarkEnd w:id="53"/>
      <w:tr w:rsidR="0042030C" w:rsidRPr="00623B9F" w14:paraId="40186CAD" w14:textId="77777777" w:rsidTr="00586D99">
        <w:trPr>
          <w:trHeight w:hRule="exact" w:val="623"/>
          <w:jc w:val="center"/>
        </w:trPr>
        <w:tc>
          <w:tcPr>
            <w:tcW w:w="704" w:type="dxa"/>
            <w:vAlign w:val="center"/>
          </w:tcPr>
          <w:p w14:paraId="424F2892" w14:textId="77777777" w:rsidR="0042030C" w:rsidRPr="00623B9F" w:rsidRDefault="0042030C" w:rsidP="0042030C">
            <w:pPr>
              <w:pStyle w:val="Odsekzoznamu"/>
              <w:numPr>
                <w:ilvl w:val="0"/>
                <w:numId w:val="25"/>
              </w:numPr>
              <w:spacing w:after="120"/>
              <w:ind w:left="357" w:hanging="357"/>
              <w:jc w:val="right"/>
              <w:rPr>
                <w:rFonts w:ascii="Arial Narrow" w:hAnsi="Arial Narrow"/>
                <w:b/>
                <w:bCs/>
              </w:rPr>
            </w:pPr>
          </w:p>
        </w:tc>
        <w:tc>
          <w:tcPr>
            <w:tcW w:w="5141" w:type="dxa"/>
            <w:vAlign w:val="center"/>
          </w:tcPr>
          <w:p w14:paraId="71D42E45" w14:textId="49CC35A9" w:rsidR="0042030C" w:rsidRPr="00586D99" w:rsidRDefault="0042030C" w:rsidP="0042030C">
            <w:pPr>
              <w:rPr>
                <w:rStyle w:val="spellingerror"/>
                <w:rFonts w:ascii="Arial Narrow" w:hAnsi="Arial Narrow" w:cs="Arial Narrow"/>
                <w:color w:val="000000"/>
                <w:shd w:val="clear" w:color="auto" w:fill="FFFFFF"/>
              </w:rPr>
            </w:pPr>
            <w:r w:rsidRPr="00586D99">
              <w:rPr>
                <w:rFonts w:ascii="Arial Narrow" w:hAnsi="Arial Narrow" w:cs="Segoe UI"/>
                <w:lang w:eastAsia="en-US"/>
              </w:rPr>
              <w:t>UX spôsoby a postupy pri elektronizácii agendy verejnej správy (UX v</w:t>
            </w:r>
            <w:r w:rsidRPr="00586D99">
              <w:rPr>
                <w:rFonts w:ascii="Arial" w:hAnsi="Arial" w:cs="Arial"/>
                <w:lang w:eastAsia="en-US"/>
              </w:rPr>
              <w:t> </w:t>
            </w:r>
            <w:r w:rsidRPr="00586D99">
              <w:rPr>
                <w:rFonts w:ascii="Arial Narrow" w:hAnsi="Arial Narrow" w:cs="Segoe UI"/>
                <w:lang w:eastAsia="en-US"/>
              </w:rPr>
              <w:t>eGovernmente)</w:t>
            </w:r>
            <w:r w:rsidRPr="00586D99">
              <w:rPr>
                <w:rFonts w:ascii="Arial Narrow" w:hAnsi="Arial Narrow"/>
                <w:lang w:eastAsia="en-US"/>
              </w:rPr>
              <w:t> </w:t>
            </w:r>
          </w:p>
        </w:tc>
        <w:tc>
          <w:tcPr>
            <w:tcW w:w="4640" w:type="dxa"/>
            <w:vAlign w:val="center"/>
          </w:tcPr>
          <w:p w14:paraId="740006F9" w14:textId="19D3C1FA" w:rsidR="0042030C" w:rsidRPr="00623B9F" w:rsidRDefault="0042030C" w:rsidP="0042030C">
            <w:pPr>
              <w:rPr>
                <w:rStyle w:val="normaltextrun"/>
                <w:rFonts w:cs="Arial Narrow"/>
                <w:color w:val="000000"/>
                <w:shd w:val="clear" w:color="auto" w:fill="FFFFFF"/>
              </w:rPr>
            </w:pPr>
            <w:r w:rsidRPr="00623B9F">
              <w:rPr>
                <w:rStyle w:val="normaltextrun"/>
                <w:rFonts w:ascii="Arial Narrow" w:hAnsi="Arial Narrow" w:cs="Arial Narrow"/>
                <w:color w:val="000000"/>
                <w:shd w:val="clear" w:color="auto" w:fill="FFFFFF"/>
              </w:rPr>
              <w:t>Dokument ako príloha výzvy.</w:t>
            </w:r>
          </w:p>
        </w:tc>
      </w:tr>
    </w:tbl>
    <w:p w14:paraId="144F2212" w14:textId="77777777" w:rsidR="00826542" w:rsidRPr="00623B9F" w:rsidRDefault="00826542" w:rsidP="00AF6BA3">
      <w:pPr>
        <w:rPr>
          <w:b/>
          <w:sz w:val="32"/>
          <w:szCs w:val="32"/>
        </w:rPr>
      </w:pPr>
    </w:p>
    <w:tbl>
      <w:tblPr>
        <w:tblStyle w:val="Mriekatabuky"/>
        <w:tblW w:w="10627" w:type="dxa"/>
        <w:jc w:val="center"/>
        <w:tblLayout w:type="fixed"/>
        <w:tblLook w:val="04A0" w:firstRow="1" w:lastRow="0" w:firstColumn="1" w:lastColumn="0" w:noHBand="0" w:noVBand="1"/>
      </w:tblPr>
      <w:tblGrid>
        <w:gridCol w:w="704"/>
        <w:gridCol w:w="4529"/>
        <w:gridCol w:w="7"/>
        <w:gridCol w:w="5387"/>
      </w:tblGrid>
      <w:tr w:rsidR="008F5080" w:rsidRPr="00623B9F" w14:paraId="4B8C5A41" w14:textId="77777777" w:rsidTr="00044456">
        <w:trPr>
          <w:trHeight w:val="477"/>
          <w:jc w:val="center"/>
        </w:trPr>
        <w:tc>
          <w:tcPr>
            <w:tcW w:w="10627" w:type="dxa"/>
            <w:gridSpan w:val="4"/>
            <w:shd w:val="clear" w:color="auto" w:fill="FABF8F" w:themeFill="accent6" w:themeFillTint="99"/>
          </w:tcPr>
          <w:p w14:paraId="2EA358A4" w14:textId="77777777" w:rsidR="008F5080" w:rsidRPr="00623B9F" w:rsidRDefault="008F5080" w:rsidP="00203623">
            <w:pPr>
              <w:pStyle w:val="Odsekzoznamu"/>
              <w:keepNext/>
              <w:numPr>
                <w:ilvl w:val="0"/>
                <w:numId w:val="32"/>
              </w:numPr>
              <w:spacing w:before="120" w:after="120"/>
              <w:ind w:left="714" w:hanging="357"/>
              <w:contextualSpacing w:val="0"/>
              <w:rPr>
                <w:rFonts w:ascii="Arial Narrow" w:hAnsi="Arial Narrow" w:cs="Arial Narrow"/>
                <w:sz w:val="28"/>
                <w:szCs w:val="28"/>
              </w:rPr>
            </w:pPr>
            <w:r w:rsidRPr="00623B9F">
              <w:rPr>
                <w:rFonts w:ascii="Arial Narrow" w:hAnsi="Arial Narrow" w:cs="Arial Narrow"/>
                <w:b/>
                <w:bCs/>
                <w:sz w:val="28"/>
                <w:szCs w:val="28"/>
              </w:rPr>
              <w:t>INÉ DOKUMENTY</w:t>
            </w:r>
            <w:r w:rsidR="00565582" w:rsidRPr="00623B9F">
              <w:rPr>
                <w:rFonts w:ascii="Arial Narrow" w:hAnsi="Arial Narrow" w:cs="Arial Narrow"/>
                <w:b/>
                <w:bCs/>
                <w:sz w:val="28"/>
                <w:szCs w:val="28"/>
              </w:rPr>
              <w:t xml:space="preserve"> </w:t>
            </w:r>
          </w:p>
        </w:tc>
      </w:tr>
      <w:tr w:rsidR="00565582" w:rsidRPr="00623B9F" w14:paraId="60C98B2D" w14:textId="77777777" w:rsidTr="00044456">
        <w:trPr>
          <w:trHeight w:val="477"/>
          <w:jc w:val="center"/>
        </w:trPr>
        <w:tc>
          <w:tcPr>
            <w:tcW w:w="10627" w:type="dxa"/>
            <w:gridSpan w:val="4"/>
          </w:tcPr>
          <w:p w14:paraId="626F3ED0" w14:textId="77777777" w:rsidR="00565582" w:rsidRPr="00623B9F" w:rsidRDefault="00565582" w:rsidP="00013B68">
            <w:pPr>
              <w:autoSpaceDE w:val="0"/>
              <w:autoSpaceDN w:val="0"/>
              <w:adjustRightInd w:val="0"/>
              <w:spacing w:before="120" w:after="120"/>
              <w:rPr>
                <w:rFonts w:ascii="Arial Narrow" w:hAnsi="Arial Narrow" w:cs="Arial Narrow"/>
                <w:b/>
                <w:bCs/>
                <w:sz w:val="28"/>
                <w:szCs w:val="28"/>
              </w:rPr>
            </w:pPr>
            <w:r w:rsidRPr="00623B9F">
              <w:rPr>
                <w:rFonts w:ascii="Arial Narrow" w:hAnsi="Arial Narrow"/>
              </w:rPr>
              <w:t xml:space="preserve">Za účelom oboznámenia sa žiadateľa s povinnosťami a postupmi vzťahujúcimi sa k implementácii projektov v rámci  PO7 OPII sú na webovom sídle </w:t>
            </w:r>
            <w:hyperlink r:id="rId81" w:history="1">
              <w:r w:rsidRPr="00623B9F">
                <w:rPr>
                  <w:rStyle w:val="Hypertextovprepojenie"/>
                  <w:rFonts w:ascii="Arial Narrow" w:hAnsi="Arial Narrow"/>
                </w:rPr>
                <w:t>https://www.mirri.gov.sk/</w:t>
              </w:r>
            </w:hyperlink>
            <w:r w:rsidRPr="00623B9F">
              <w:rPr>
                <w:rFonts w:ascii="Arial Narrow" w:hAnsi="Arial Narrow"/>
              </w:rPr>
              <w:t xml:space="preserve"> zverejnené </w:t>
            </w:r>
            <w:r w:rsidR="002A23E3" w:rsidRPr="00623B9F">
              <w:rPr>
                <w:rFonts w:ascii="Arial Narrow" w:hAnsi="Arial Narrow"/>
              </w:rPr>
              <w:t xml:space="preserve">aj </w:t>
            </w:r>
            <w:r w:rsidRPr="00623B9F">
              <w:rPr>
                <w:rFonts w:ascii="Arial Narrow" w:hAnsi="Arial Narrow"/>
              </w:rPr>
              <w:t>nasledovné dokumenty</w:t>
            </w:r>
            <w:r w:rsidR="00013B68" w:rsidRPr="00623B9F">
              <w:rPr>
                <w:rFonts w:ascii="Arial Narrow" w:hAnsi="Arial Narrow"/>
              </w:rPr>
              <w:t xml:space="preserve">. Zmeny nižšie uvedených dokumentov vykonané SO OPII po vyhlásení výzvy nepredstavujú zmenu výzvy. Žiadatelia budú o vykonaných zmenách informovaní prostredníctvom webového sídla </w:t>
            </w:r>
            <w:hyperlink r:id="rId82" w:history="1">
              <w:r w:rsidR="00013B68" w:rsidRPr="00623B9F">
                <w:rPr>
                  <w:rStyle w:val="Hypertextovprepojenie"/>
                  <w:rFonts w:ascii="Arial Narrow" w:hAnsi="Arial Narrow"/>
                </w:rPr>
                <w:t>www.mirri.gov.sk</w:t>
              </w:r>
            </w:hyperlink>
            <w:r w:rsidR="00013B68" w:rsidRPr="00623B9F">
              <w:rPr>
                <w:rFonts w:ascii="Arial Narrow" w:hAnsi="Arial Narrow"/>
              </w:rPr>
              <w:t xml:space="preserve">. </w:t>
            </w:r>
          </w:p>
        </w:tc>
      </w:tr>
      <w:tr w:rsidR="008F5080" w:rsidRPr="00623B9F" w14:paraId="707308AE" w14:textId="77777777" w:rsidTr="00044456">
        <w:trPr>
          <w:trHeight w:hRule="exact" w:val="458"/>
          <w:jc w:val="center"/>
        </w:trPr>
        <w:tc>
          <w:tcPr>
            <w:tcW w:w="704" w:type="dxa"/>
            <w:shd w:val="clear" w:color="auto" w:fill="FDE9D9" w:themeFill="accent6" w:themeFillTint="33"/>
          </w:tcPr>
          <w:p w14:paraId="2EED207B" w14:textId="77777777" w:rsidR="008F5080" w:rsidRPr="00623B9F" w:rsidRDefault="008F5080" w:rsidP="00067406">
            <w:pPr>
              <w:spacing w:before="130" w:after="360"/>
              <w:rPr>
                <w:rFonts w:ascii="Arial Narrow" w:hAnsi="Arial Narrow" w:cs="Arial Narrow"/>
                <w:b/>
                <w:bCs/>
              </w:rPr>
            </w:pPr>
            <w:r w:rsidRPr="00623B9F">
              <w:rPr>
                <w:rFonts w:ascii="Arial Narrow" w:hAnsi="Arial Narrow" w:cs="Arial Narrow"/>
                <w:b/>
                <w:bCs/>
              </w:rPr>
              <w:t>p. č.</w:t>
            </w:r>
          </w:p>
        </w:tc>
        <w:tc>
          <w:tcPr>
            <w:tcW w:w="4529" w:type="dxa"/>
            <w:shd w:val="clear" w:color="auto" w:fill="FDE9D9" w:themeFill="accent6" w:themeFillTint="33"/>
          </w:tcPr>
          <w:p w14:paraId="5A03CE12" w14:textId="77777777" w:rsidR="008F5080" w:rsidRPr="00623B9F" w:rsidRDefault="000E65AC" w:rsidP="00067406">
            <w:pPr>
              <w:spacing w:before="130" w:after="360"/>
              <w:rPr>
                <w:rFonts w:ascii="Arial Narrow" w:hAnsi="Arial Narrow" w:cs="Arial Narrow"/>
                <w:b/>
                <w:bCs/>
              </w:rPr>
            </w:pPr>
            <w:r w:rsidRPr="00623B9F">
              <w:rPr>
                <w:rFonts w:ascii="Arial Narrow" w:hAnsi="Arial Narrow" w:cs="Arial Narrow"/>
                <w:b/>
                <w:bCs/>
              </w:rPr>
              <w:t>Názov dokumentu</w:t>
            </w:r>
          </w:p>
        </w:tc>
        <w:tc>
          <w:tcPr>
            <w:tcW w:w="5394" w:type="dxa"/>
            <w:gridSpan w:val="2"/>
            <w:shd w:val="clear" w:color="auto" w:fill="FDE9D9" w:themeFill="accent6" w:themeFillTint="33"/>
          </w:tcPr>
          <w:p w14:paraId="5F057C01" w14:textId="77777777" w:rsidR="008F5080" w:rsidRPr="00623B9F" w:rsidRDefault="000E65AC" w:rsidP="00067406">
            <w:pPr>
              <w:spacing w:before="130" w:after="360"/>
              <w:rPr>
                <w:rFonts w:ascii="Arial Narrow" w:hAnsi="Arial Narrow" w:cs="Arial Narrow"/>
                <w:b/>
                <w:bCs/>
              </w:rPr>
            </w:pPr>
            <w:r w:rsidRPr="00623B9F">
              <w:rPr>
                <w:rFonts w:ascii="Arial Narrow" w:hAnsi="Arial Narrow" w:cs="Arial Narrow"/>
                <w:b/>
                <w:bCs/>
              </w:rPr>
              <w:t>R</w:t>
            </w:r>
            <w:r w:rsidR="008F5080" w:rsidRPr="00623B9F">
              <w:rPr>
                <w:rFonts w:ascii="Arial Narrow" w:hAnsi="Arial Narrow" w:cs="Arial Narrow"/>
                <w:b/>
                <w:bCs/>
              </w:rPr>
              <w:t>eferencia</w:t>
            </w:r>
          </w:p>
        </w:tc>
      </w:tr>
      <w:tr w:rsidR="008F5080" w:rsidRPr="00623B9F" w14:paraId="6F6910D9" w14:textId="77777777" w:rsidTr="00044456">
        <w:trPr>
          <w:trHeight w:val="227"/>
          <w:jc w:val="center"/>
        </w:trPr>
        <w:tc>
          <w:tcPr>
            <w:tcW w:w="704" w:type="dxa"/>
            <w:vAlign w:val="center"/>
          </w:tcPr>
          <w:p w14:paraId="0820DEA5" w14:textId="77777777" w:rsidR="008F5080" w:rsidRPr="00623B9F" w:rsidRDefault="008F5080" w:rsidP="00CF3314">
            <w:pPr>
              <w:pStyle w:val="Odsekzoznamu"/>
              <w:numPr>
                <w:ilvl w:val="0"/>
                <w:numId w:val="34"/>
              </w:numPr>
              <w:spacing w:after="120"/>
              <w:ind w:left="600" w:hanging="545"/>
              <w:jc w:val="center"/>
              <w:rPr>
                <w:rFonts w:ascii="Arial Narrow" w:hAnsi="Arial Narrow"/>
                <w:b/>
                <w:bCs/>
              </w:rPr>
            </w:pPr>
          </w:p>
        </w:tc>
        <w:tc>
          <w:tcPr>
            <w:tcW w:w="4529" w:type="dxa"/>
            <w:vAlign w:val="center"/>
          </w:tcPr>
          <w:p w14:paraId="700A14EA" w14:textId="77777777" w:rsidR="008F5080" w:rsidRPr="00623B9F" w:rsidRDefault="008F5080" w:rsidP="00067406">
            <w:pPr>
              <w:rPr>
                <w:rFonts w:ascii="Arial Narrow" w:hAnsi="Arial Narrow" w:cs="Arial Narrow"/>
              </w:rPr>
            </w:pPr>
            <w:r w:rsidRPr="00623B9F">
              <w:rPr>
                <w:rFonts w:ascii="Arial Narrow" w:hAnsi="Arial Narrow" w:cs="Arial Narrow"/>
              </w:rPr>
              <w:t>Operačný program Integrovaná infraštruktúra  (OPII)</w:t>
            </w:r>
          </w:p>
        </w:tc>
        <w:tc>
          <w:tcPr>
            <w:tcW w:w="5394" w:type="dxa"/>
            <w:gridSpan w:val="2"/>
            <w:vAlign w:val="center"/>
          </w:tcPr>
          <w:p w14:paraId="4DD13EF5" w14:textId="77777777" w:rsidR="008F5080" w:rsidRPr="00623B9F" w:rsidRDefault="008374D4" w:rsidP="00067406">
            <w:pPr>
              <w:rPr>
                <w:rFonts w:ascii="Arial Narrow" w:hAnsi="Arial Narrow"/>
              </w:rPr>
            </w:pPr>
            <w:hyperlink r:id="rId83" w:history="1">
              <w:r w:rsidR="008F5080" w:rsidRPr="00623B9F">
                <w:rPr>
                  <w:rStyle w:val="Hypertextovprepojenie"/>
                  <w:rFonts w:ascii="Arial Narrow" w:hAnsi="Arial Narrow"/>
                </w:rPr>
                <w:t>https://www.opii.gov.sk/strategicke-dokumenty/op-integrovana-infrastruktura</w:t>
              </w:r>
            </w:hyperlink>
          </w:p>
        </w:tc>
      </w:tr>
      <w:tr w:rsidR="008F5080" w:rsidRPr="00623B9F" w14:paraId="2E9A634E" w14:textId="77777777" w:rsidTr="00044456">
        <w:trPr>
          <w:trHeight w:val="284"/>
          <w:jc w:val="center"/>
        </w:trPr>
        <w:tc>
          <w:tcPr>
            <w:tcW w:w="704" w:type="dxa"/>
            <w:vAlign w:val="center"/>
          </w:tcPr>
          <w:p w14:paraId="2CB8387D" w14:textId="77777777" w:rsidR="008F5080" w:rsidRPr="00623B9F" w:rsidRDefault="008F5080" w:rsidP="001871EF">
            <w:pPr>
              <w:pStyle w:val="Odsekzoznamu"/>
              <w:numPr>
                <w:ilvl w:val="0"/>
                <w:numId w:val="34"/>
              </w:numPr>
              <w:spacing w:after="120"/>
              <w:ind w:left="175" w:firstLine="0"/>
              <w:jc w:val="center"/>
              <w:rPr>
                <w:rFonts w:ascii="Arial Narrow" w:hAnsi="Arial Narrow"/>
                <w:b/>
                <w:bCs/>
              </w:rPr>
            </w:pPr>
          </w:p>
        </w:tc>
        <w:tc>
          <w:tcPr>
            <w:tcW w:w="4529" w:type="dxa"/>
            <w:vAlign w:val="center"/>
          </w:tcPr>
          <w:p w14:paraId="325BDD5E" w14:textId="77777777" w:rsidR="008F5080" w:rsidRPr="00623B9F" w:rsidRDefault="008F5080" w:rsidP="00067406">
            <w:pPr>
              <w:rPr>
                <w:rFonts w:ascii="Arial Narrow" w:hAnsi="Arial Narrow" w:cs="Arial Narrow"/>
              </w:rPr>
            </w:pPr>
            <w:r w:rsidRPr="00623B9F">
              <w:rPr>
                <w:rFonts w:ascii="Arial Narrow" w:hAnsi="Arial Narrow" w:cs="Arial Narrow"/>
              </w:rPr>
              <w:t>Manuál pre informovanie a komunikáciu OPII pre prijímateľov OPII</w:t>
            </w:r>
          </w:p>
        </w:tc>
        <w:tc>
          <w:tcPr>
            <w:tcW w:w="5394" w:type="dxa"/>
            <w:gridSpan w:val="2"/>
            <w:vAlign w:val="center"/>
          </w:tcPr>
          <w:p w14:paraId="09481D58" w14:textId="77777777" w:rsidR="008F5080" w:rsidRPr="00623B9F" w:rsidRDefault="008374D4" w:rsidP="00067406">
            <w:pPr>
              <w:rPr>
                <w:rFonts w:ascii="Arial Narrow" w:hAnsi="Arial Narrow"/>
              </w:rPr>
            </w:pPr>
            <w:hyperlink r:id="rId84" w:history="1">
              <w:r w:rsidR="008F5080" w:rsidRPr="00623B9F">
                <w:rPr>
                  <w:rStyle w:val="Hypertextovprepojenie"/>
                  <w:rFonts w:ascii="Arial Narrow" w:hAnsi="Arial Narrow"/>
                </w:rPr>
                <w:t>https://www.opii.gov.sk/metodicke-dokumenty/manual-pre-komunikaciu-a-informovanie</w:t>
              </w:r>
            </w:hyperlink>
            <w:r w:rsidR="008F5080" w:rsidRPr="00623B9F">
              <w:rPr>
                <w:rFonts w:ascii="Arial Narrow" w:hAnsi="Arial Narrow"/>
              </w:rPr>
              <w:t xml:space="preserve">   </w:t>
            </w:r>
          </w:p>
        </w:tc>
      </w:tr>
      <w:tr w:rsidR="008F5080" w:rsidRPr="00623B9F" w14:paraId="1CA4F2A0" w14:textId="77777777" w:rsidTr="00044456">
        <w:trPr>
          <w:trHeight w:val="734"/>
          <w:jc w:val="center"/>
        </w:trPr>
        <w:tc>
          <w:tcPr>
            <w:tcW w:w="704" w:type="dxa"/>
            <w:vAlign w:val="center"/>
          </w:tcPr>
          <w:p w14:paraId="73E072DC" w14:textId="77777777" w:rsidR="008F5080" w:rsidRPr="00623B9F" w:rsidRDefault="008F5080" w:rsidP="001871EF">
            <w:pPr>
              <w:pStyle w:val="Odsekzoznamu"/>
              <w:numPr>
                <w:ilvl w:val="0"/>
                <w:numId w:val="34"/>
              </w:numPr>
              <w:spacing w:after="120"/>
              <w:ind w:hanging="545"/>
              <w:jc w:val="center"/>
              <w:rPr>
                <w:rFonts w:ascii="Arial Narrow" w:hAnsi="Arial Narrow"/>
                <w:b/>
                <w:bCs/>
              </w:rPr>
            </w:pPr>
          </w:p>
        </w:tc>
        <w:tc>
          <w:tcPr>
            <w:tcW w:w="4529" w:type="dxa"/>
            <w:vAlign w:val="center"/>
          </w:tcPr>
          <w:p w14:paraId="04A365BA" w14:textId="77777777" w:rsidR="008F5080" w:rsidRPr="00623B9F" w:rsidRDefault="008F5080" w:rsidP="00067406">
            <w:pPr>
              <w:pStyle w:val="Zkladntext"/>
              <w:spacing w:before="0" w:after="0"/>
              <w:rPr>
                <w:rFonts w:ascii="Arial Narrow" w:hAnsi="Arial Narrow" w:cs="Arial Narrow"/>
              </w:rPr>
            </w:pPr>
            <w:r w:rsidRPr="00623B9F">
              <w:rPr>
                <w:rFonts w:ascii="Arial Narrow" w:hAnsi="Arial Narrow" w:cs="Arial Narrow"/>
              </w:rPr>
              <w:t>Štatút a Rokovací poriadok RV PO7 OPII</w:t>
            </w:r>
          </w:p>
        </w:tc>
        <w:tc>
          <w:tcPr>
            <w:tcW w:w="5394" w:type="dxa"/>
            <w:gridSpan w:val="2"/>
            <w:vAlign w:val="center"/>
          </w:tcPr>
          <w:p w14:paraId="0B82312B" w14:textId="77777777" w:rsidR="008F5080" w:rsidRPr="00623B9F" w:rsidRDefault="008374D4" w:rsidP="00067406">
            <w:pPr>
              <w:rPr>
                <w:rStyle w:val="Hypertextovprepojenie"/>
                <w:rFonts w:ascii="Arial Narrow" w:hAnsi="Arial Narrow"/>
              </w:rPr>
            </w:pPr>
            <w:hyperlink r:id="rId85" w:history="1">
              <w:r w:rsidR="008F5080" w:rsidRPr="00623B9F">
                <w:rPr>
                  <w:rStyle w:val="Hypertextovprepojenie"/>
                  <w:rFonts w:ascii="Arial Narrow" w:hAnsi="Arial Narrow"/>
                </w:rPr>
                <w:t>https://www.mirri.gov.sk/projekty/projekty-esif/operacny-program-integrovana-infrastruktura/prioritna-os-7-informacna-spolocnost/monitorovanie-a-hodnotenie/index.html</w:t>
              </w:r>
            </w:hyperlink>
          </w:p>
        </w:tc>
      </w:tr>
      <w:tr w:rsidR="008F5080" w:rsidRPr="00623B9F" w14:paraId="64A4467E" w14:textId="77777777" w:rsidTr="00044456">
        <w:trPr>
          <w:trHeight w:val="284"/>
          <w:jc w:val="center"/>
        </w:trPr>
        <w:tc>
          <w:tcPr>
            <w:tcW w:w="704" w:type="dxa"/>
            <w:vAlign w:val="center"/>
          </w:tcPr>
          <w:p w14:paraId="7EFC99D8" w14:textId="77777777" w:rsidR="008F5080" w:rsidRPr="00623B9F" w:rsidRDefault="008F5080" w:rsidP="001871EF">
            <w:pPr>
              <w:pStyle w:val="Odsekzoznamu"/>
              <w:numPr>
                <w:ilvl w:val="0"/>
                <w:numId w:val="34"/>
              </w:numPr>
              <w:spacing w:after="120"/>
              <w:ind w:hanging="545"/>
              <w:jc w:val="center"/>
              <w:rPr>
                <w:rFonts w:ascii="Arial Narrow" w:hAnsi="Arial Narrow"/>
                <w:b/>
                <w:bCs/>
              </w:rPr>
            </w:pPr>
          </w:p>
        </w:tc>
        <w:tc>
          <w:tcPr>
            <w:tcW w:w="4529" w:type="dxa"/>
            <w:vAlign w:val="center"/>
          </w:tcPr>
          <w:p w14:paraId="3BA6FCBD" w14:textId="77777777" w:rsidR="008F5080" w:rsidRPr="00623B9F" w:rsidRDefault="00F721F3" w:rsidP="00067406">
            <w:pPr>
              <w:rPr>
                <w:rFonts w:ascii="Arial Narrow" w:hAnsi="Arial Narrow" w:cs="Arial Narrow"/>
              </w:rPr>
            </w:pPr>
            <w:r w:rsidRPr="00623B9F">
              <w:rPr>
                <w:rFonts w:ascii="Arial Narrow" w:hAnsi="Arial Narrow" w:cs="Arial Narrow"/>
              </w:rPr>
              <w:t>Jednotná príručka pre žiadateľov/prijímateľov k procesu a kontrole verejného obstarávania/obstarávania</w:t>
            </w:r>
          </w:p>
        </w:tc>
        <w:tc>
          <w:tcPr>
            <w:tcW w:w="5394" w:type="dxa"/>
            <w:gridSpan w:val="2"/>
            <w:vAlign w:val="center"/>
          </w:tcPr>
          <w:p w14:paraId="0933B372" w14:textId="77777777" w:rsidR="004005BC" w:rsidRDefault="004005BC" w:rsidP="00067406"/>
          <w:p w14:paraId="103AAF83" w14:textId="09CC99C4" w:rsidR="008F5080" w:rsidRPr="00623B9F" w:rsidRDefault="008374D4" w:rsidP="00067406">
            <w:pPr>
              <w:rPr>
                <w:rStyle w:val="Hypertextovprepojenie"/>
                <w:rFonts w:ascii="Arial Narrow" w:hAnsi="Arial Narrow"/>
              </w:rPr>
            </w:pPr>
            <w:hyperlink r:id="rId86" w:history="1">
              <w:r w:rsidR="008F5080" w:rsidRPr="00623B9F">
                <w:rPr>
                  <w:rStyle w:val="Hypertextovprepojenie"/>
                  <w:rFonts w:ascii="Arial Narrow" w:hAnsi="Arial Narrow"/>
                </w:rPr>
                <w:t>https://www.opii.gov.sk/metodicke-dokumenty/verejne-obstaravanie</w:t>
              </w:r>
            </w:hyperlink>
            <w:r w:rsidR="008F5080" w:rsidRPr="00623B9F">
              <w:rPr>
                <w:rStyle w:val="Hypertextovprepojenie"/>
                <w:rFonts w:ascii="Arial Narrow" w:hAnsi="Arial Narrow"/>
              </w:rPr>
              <w:t xml:space="preserve"> </w:t>
            </w:r>
          </w:p>
          <w:p w14:paraId="366BE7B1" w14:textId="77FA4361" w:rsidR="00F721F3" w:rsidRPr="00623B9F" w:rsidRDefault="00F721F3" w:rsidP="00067406">
            <w:pPr>
              <w:rPr>
                <w:rStyle w:val="Hypertextovprepojenie"/>
                <w:rFonts w:ascii="Arial Narrow" w:hAnsi="Arial Narrow"/>
              </w:rPr>
            </w:pPr>
          </w:p>
        </w:tc>
      </w:tr>
      <w:tr w:rsidR="008F5080" w:rsidRPr="00623B9F" w14:paraId="203CFA37" w14:textId="77777777" w:rsidTr="00044456">
        <w:trPr>
          <w:trHeight w:val="842"/>
          <w:jc w:val="center"/>
        </w:trPr>
        <w:tc>
          <w:tcPr>
            <w:tcW w:w="704" w:type="dxa"/>
            <w:vAlign w:val="center"/>
          </w:tcPr>
          <w:p w14:paraId="0D313DC6" w14:textId="77777777" w:rsidR="008F5080" w:rsidRPr="00623B9F" w:rsidRDefault="008F5080" w:rsidP="001871EF">
            <w:pPr>
              <w:pStyle w:val="Odsekzoznamu"/>
              <w:numPr>
                <w:ilvl w:val="0"/>
                <w:numId w:val="34"/>
              </w:numPr>
              <w:spacing w:after="120"/>
              <w:ind w:hanging="545"/>
              <w:jc w:val="center"/>
              <w:rPr>
                <w:rFonts w:ascii="Arial Narrow" w:hAnsi="Arial Narrow"/>
                <w:b/>
                <w:bCs/>
              </w:rPr>
            </w:pPr>
          </w:p>
        </w:tc>
        <w:tc>
          <w:tcPr>
            <w:tcW w:w="4529" w:type="dxa"/>
            <w:vAlign w:val="center"/>
          </w:tcPr>
          <w:p w14:paraId="351B7AEB" w14:textId="77777777" w:rsidR="008F5080" w:rsidRPr="00623B9F" w:rsidRDefault="008F5080" w:rsidP="00067406">
            <w:pPr>
              <w:rPr>
                <w:rFonts w:ascii="Arial Narrow" w:hAnsi="Arial Narrow" w:cs="Arial Narrow"/>
              </w:rPr>
            </w:pPr>
            <w:r w:rsidRPr="00623B9F">
              <w:rPr>
                <w:rFonts w:ascii="Arial Narrow" w:hAnsi="Arial Narrow" w:cs="Arial Narrow"/>
              </w:rPr>
              <w:t>Národná koncepcia informatizácie verejnej správy (NKIVS)</w:t>
            </w:r>
          </w:p>
        </w:tc>
        <w:tc>
          <w:tcPr>
            <w:tcW w:w="5394" w:type="dxa"/>
            <w:gridSpan w:val="2"/>
            <w:vAlign w:val="center"/>
          </w:tcPr>
          <w:p w14:paraId="7A4766BA" w14:textId="77777777" w:rsidR="008F5080" w:rsidRPr="00623B9F" w:rsidRDefault="008374D4" w:rsidP="00067406">
            <w:pPr>
              <w:rPr>
                <w:rStyle w:val="Hypertextovprepojenie"/>
                <w:rFonts w:ascii="Arial Narrow" w:hAnsi="Arial Narrow"/>
              </w:rPr>
            </w:pPr>
            <w:hyperlink r:id="rId87" w:history="1">
              <w:r w:rsidR="008F5080" w:rsidRPr="00623B9F">
                <w:rPr>
                  <w:rFonts w:ascii="Arial Narrow" w:hAnsi="Arial Narrow"/>
                  <w:color w:val="0000FF"/>
                  <w:u w:val="single"/>
                </w:rPr>
                <w:t>https://www.mirri.gov.sk/sekcie/narodna-koncepcia-informatizacie-verejnej-spravy-nikvs/index.html</w:t>
              </w:r>
            </w:hyperlink>
            <w:r w:rsidR="008F5080" w:rsidRPr="00623B9F" w:rsidDel="008C6730">
              <w:rPr>
                <w:rFonts w:ascii="Arial Narrow" w:hAnsi="Arial Narrow"/>
              </w:rPr>
              <w:t xml:space="preserve"> </w:t>
            </w:r>
          </w:p>
        </w:tc>
      </w:tr>
      <w:tr w:rsidR="008F5080" w:rsidRPr="00623B9F" w14:paraId="71150ECD" w14:textId="77777777" w:rsidTr="00044456">
        <w:trPr>
          <w:trHeight w:val="284"/>
          <w:jc w:val="center"/>
        </w:trPr>
        <w:tc>
          <w:tcPr>
            <w:tcW w:w="704" w:type="dxa"/>
            <w:vAlign w:val="center"/>
          </w:tcPr>
          <w:p w14:paraId="5E57C135" w14:textId="77777777" w:rsidR="008F5080" w:rsidRPr="00623B9F" w:rsidRDefault="008F5080" w:rsidP="001871EF">
            <w:pPr>
              <w:pStyle w:val="Odsekzoznamu"/>
              <w:numPr>
                <w:ilvl w:val="0"/>
                <w:numId w:val="34"/>
              </w:numPr>
              <w:spacing w:after="120"/>
              <w:ind w:hanging="545"/>
              <w:jc w:val="center"/>
              <w:rPr>
                <w:rFonts w:ascii="Arial Narrow" w:hAnsi="Arial Narrow"/>
                <w:b/>
                <w:bCs/>
              </w:rPr>
            </w:pPr>
          </w:p>
        </w:tc>
        <w:tc>
          <w:tcPr>
            <w:tcW w:w="4529" w:type="dxa"/>
            <w:vAlign w:val="center"/>
          </w:tcPr>
          <w:p w14:paraId="679BF50E" w14:textId="77777777" w:rsidR="008F5080" w:rsidRPr="00623B9F" w:rsidRDefault="008F5080" w:rsidP="00067406">
            <w:pPr>
              <w:rPr>
                <w:rFonts w:ascii="Arial Narrow" w:hAnsi="Arial Narrow" w:cs="Arial Narrow"/>
              </w:rPr>
            </w:pPr>
            <w:r w:rsidRPr="00623B9F">
              <w:rPr>
                <w:rFonts w:ascii="Arial Narrow" w:hAnsi="Arial Narrow" w:cs="Arial Narrow"/>
              </w:rPr>
              <w:t>Strategické priority Národnej koncepcie informatizácie verejnej správy</w:t>
            </w:r>
            <w:r w:rsidRPr="00623B9F" w:rsidDel="00CA486D">
              <w:rPr>
                <w:rFonts w:ascii="Arial Narrow" w:hAnsi="Arial Narrow" w:cs="Arial Narrow"/>
              </w:rPr>
              <w:t xml:space="preserve"> </w:t>
            </w:r>
          </w:p>
        </w:tc>
        <w:tc>
          <w:tcPr>
            <w:tcW w:w="5394" w:type="dxa"/>
            <w:gridSpan w:val="2"/>
            <w:vAlign w:val="center"/>
          </w:tcPr>
          <w:p w14:paraId="6514FC04" w14:textId="77777777" w:rsidR="008F5080" w:rsidRPr="00623B9F" w:rsidRDefault="008374D4" w:rsidP="00067406">
            <w:pPr>
              <w:rPr>
                <w:rStyle w:val="Hypertextovprepojenie"/>
                <w:rFonts w:ascii="Arial Narrow" w:hAnsi="Arial Narrow"/>
              </w:rPr>
            </w:pPr>
            <w:hyperlink r:id="rId88" w:history="1">
              <w:r w:rsidR="008F5080" w:rsidRPr="00623B9F">
                <w:rPr>
                  <w:rFonts w:ascii="Arial Narrow" w:hAnsi="Arial Narrow"/>
                  <w:color w:val="0000FF"/>
                  <w:u w:val="single"/>
                </w:rPr>
                <w:t>https://www.mirri.gov.sk/sekcie/strategicke-priority-nikvs/index.html</w:t>
              </w:r>
            </w:hyperlink>
            <w:r w:rsidR="008F5080" w:rsidRPr="00623B9F" w:rsidDel="008C6730">
              <w:rPr>
                <w:rFonts w:ascii="Arial Narrow" w:hAnsi="Arial Narrow"/>
              </w:rPr>
              <w:t xml:space="preserve"> </w:t>
            </w:r>
          </w:p>
        </w:tc>
      </w:tr>
      <w:tr w:rsidR="008F5080" w:rsidRPr="00623B9F" w14:paraId="28FE0FAB" w14:textId="77777777" w:rsidTr="00044456">
        <w:trPr>
          <w:trHeight w:val="1075"/>
          <w:jc w:val="center"/>
        </w:trPr>
        <w:tc>
          <w:tcPr>
            <w:tcW w:w="704" w:type="dxa"/>
            <w:vAlign w:val="center"/>
          </w:tcPr>
          <w:p w14:paraId="3E04598C" w14:textId="77777777" w:rsidR="008F5080" w:rsidRPr="00623B9F" w:rsidRDefault="008F5080" w:rsidP="001871EF">
            <w:pPr>
              <w:pStyle w:val="Odsekzoznamu"/>
              <w:numPr>
                <w:ilvl w:val="0"/>
                <w:numId w:val="34"/>
              </w:numPr>
              <w:spacing w:after="120"/>
              <w:ind w:hanging="545"/>
              <w:jc w:val="center"/>
              <w:rPr>
                <w:rFonts w:ascii="Arial Narrow" w:hAnsi="Arial Narrow"/>
                <w:b/>
                <w:bCs/>
              </w:rPr>
            </w:pPr>
          </w:p>
        </w:tc>
        <w:tc>
          <w:tcPr>
            <w:tcW w:w="4529" w:type="dxa"/>
            <w:vAlign w:val="center"/>
          </w:tcPr>
          <w:p w14:paraId="47EC2AE6" w14:textId="77777777" w:rsidR="008F5080" w:rsidRPr="00623B9F" w:rsidRDefault="008F5080" w:rsidP="00067406">
            <w:pPr>
              <w:rPr>
                <w:rFonts w:ascii="Arial Narrow" w:hAnsi="Arial Narrow" w:cs="Arial Narrow"/>
              </w:rPr>
            </w:pPr>
            <w:r w:rsidRPr="00623B9F">
              <w:rPr>
                <w:rFonts w:ascii="Arial Narrow" w:hAnsi="Arial Narrow"/>
              </w:rPr>
              <w:t>Príručka pre prijímateľa - dopytovo-orientované projekty</w:t>
            </w:r>
          </w:p>
        </w:tc>
        <w:tc>
          <w:tcPr>
            <w:tcW w:w="5394" w:type="dxa"/>
            <w:gridSpan w:val="2"/>
            <w:vAlign w:val="center"/>
          </w:tcPr>
          <w:p w14:paraId="4A3687A1" w14:textId="77777777" w:rsidR="008F5080" w:rsidRPr="00623B9F" w:rsidRDefault="008374D4" w:rsidP="00067406">
            <w:pPr>
              <w:rPr>
                <w:rStyle w:val="Hypertextovprepojenie"/>
                <w:rFonts w:ascii="Arial Narrow" w:hAnsi="Arial Narrow"/>
                <w:highlight w:val="yellow"/>
              </w:rPr>
            </w:pPr>
            <w:hyperlink r:id="rId89" w:history="1">
              <w:r w:rsidR="008F5080" w:rsidRPr="00623B9F">
                <w:rPr>
                  <w:rStyle w:val="Hypertextovprepojenie"/>
                  <w:rFonts w:ascii="Arial Narrow" w:hAnsi="Arial Narrow"/>
                </w:rPr>
                <w:t>https://www.mirri.gov.sk/projekty/projekty-esif/operacny-program-integrovana-infrastruktura/prioritna-os-7-informacna-spolocnost/metodicke-dokumenty/prirucky/index.html</w:t>
              </w:r>
            </w:hyperlink>
          </w:p>
        </w:tc>
      </w:tr>
      <w:tr w:rsidR="008F5080" w:rsidRPr="00623B9F" w14:paraId="130F8D33" w14:textId="77777777" w:rsidTr="00044456">
        <w:trPr>
          <w:trHeight w:hRule="exact" w:val="1069"/>
          <w:jc w:val="center"/>
        </w:trPr>
        <w:tc>
          <w:tcPr>
            <w:tcW w:w="704" w:type="dxa"/>
            <w:vAlign w:val="center"/>
          </w:tcPr>
          <w:p w14:paraId="35ABE757" w14:textId="77777777" w:rsidR="008F5080" w:rsidRPr="00623B9F" w:rsidRDefault="008F5080" w:rsidP="001871EF">
            <w:pPr>
              <w:pStyle w:val="Odsekzoznamu"/>
              <w:numPr>
                <w:ilvl w:val="0"/>
                <w:numId w:val="34"/>
              </w:numPr>
              <w:spacing w:after="120"/>
              <w:ind w:hanging="545"/>
              <w:jc w:val="center"/>
              <w:rPr>
                <w:rFonts w:ascii="Arial Narrow" w:hAnsi="Arial Narrow"/>
                <w:b/>
                <w:bCs/>
              </w:rPr>
            </w:pPr>
            <w:r w:rsidRPr="00623B9F">
              <w:rPr>
                <w:rFonts w:ascii="Arial Narrow" w:hAnsi="Arial Narrow"/>
                <w:b/>
                <w:bCs/>
              </w:rPr>
              <w:t xml:space="preserve"> </w:t>
            </w:r>
          </w:p>
        </w:tc>
        <w:tc>
          <w:tcPr>
            <w:tcW w:w="4529" w:type="dxa"/>
            <w:vAlign w:val="center"/>
          </w:tcPr>
          <w:p w14:paraId="1ED6D4BE" w14:textId="77777777" w:rsidR="008F5080" w:rsidRPr="00623B9F" w:rsidRDefault="008F5080" w:rsidP="00067406">
            <w:pPr>
              <w:rPr>
                <w:rFonts w:ascii="Arial Narrow" w:hAnsi="Arial Narrow" w:cs="Arial Narrow"/>
              </w:rPr>
            </w:pPr>
            <w:r w:rsidRPr="00623B9F">
              <w:rPr>
                <w:rFonts w:ascii="Arial Narrow" w:hAnsi="Arial Narrow" w:cs="Arial Narrow"/>
              </w:rPr>
              <w:t>Formulár Zmluvy o poskytnutí NFP</w:t>
            </w:r>
          </w:p>
        </w:tc>
        <w:tc>
          <w:tcPr>
            <w:tcW w:w="5394" w:type="dxa"/>
            <w:gridSpan w:val="2"/>
            <w:vAlign w:val="center"/>
          </w:tcPr>
          <w:p w14:paraId="32AC3239" w14:textId="77777777" w:rsidR="008F5080" w:rsidRPr="00623B9F" w:rsidRDefault="008374D4" w:rsidP="00067406">
            <w:pPr>
              <w:rPr>
                <w:rStyle w:val="Hypertextovprepojenie"/>
                <w:rFonts w:ascii="Arial Narrow" w:hAnsi="Arial Narrow"/>
                <w:highlight w:val="yellow"/>
              </w:rPr>
            </w:pPr>
            <w:hyperlink r:id="rId90" w:history="1">
              <w:r w:rsidR="008F5080" w:rsidRPr="00623B9F">
                <w:rPr>
                  <w:rStyle w:val="Hypertextovprepojenie"/>
                  <w:rFonts w:ascii="Arial Narrow" w:hAnsi="Arial Narrow"/>
                </w:rPr>
                <w:t>https://www.mirri.gov.sk/projekty/projekty-esif/operacny-program-integrovana-infrastruktura/prioritna-os-7-informacna-spolocnost/metodicke-dokumenty/formulare/index.html</w:t>
              </w:r>
            </w:hyperlink>
          </w:p>
        </w:tc>
      </w:tr>
      <w:tr w:rsidR="00F42A7D" w:rsidRPr="00623B9F" w14:paraId="6701D7D2" w14:textId="77777777" w:rsidTr="00BA0EFE">
        <w:trPr>
          <w:trHeight w:hRule="exact" w:val="456"/>
          <w:jc w:val="center"/>
        </w:trPr>
        <w:tc>
          <w:tcPr>
            <w:tcW w:w="704" w:type="dxa"/>
            <w:vAlign w:val="center"/>
          </w:tcPr>
          <w:p w14:paraId="3C8A670C" w14:textId="77777777" w:rsidR="00F42A7D" w:rsidRPr="00623B9F" w:rsidRDefault="00F42A7D" w:rsidP="004005BC">
            <w:pPr>
              <w:pStyle w:val="Odsekzoznamu"/>
              <w:numPr>
                <w:ilvl w:val="0"/>
                <w:numId w:val="34"/>
              </w:numPr>
              <w:spacing w:after="120"/>
              <w:ind w:hanging="545"/>
              <w:jc w:val="center"/>
              <w:rPr>
                <w:rFonts w:ascii="Arial Narrow" w:hAnsi="Arial Narrow"/>
                <w:b/>
                <w:bCs/>
              </w:rPr>
            </w:pPr>
          </w:p>
        </w:tc>
        <w:tc>
          <w:tcPr>
            <w:tcW w:w="4536" w:type="dxa"/>
            <w:gridSpan w:val="2"/>
            <w:vAlign w:val="center"/>
          </w:tcPr>
          <w:p w14:paraId="24A011F3" w14:textId="77777777" w:rsidR="00F42A7D" w:rsidRPr="00623B9F" w:rsidRDefault="00F42A7D" w:rsidP="00875387">
            <w:pPr>
              <w:pStyle w:val="Zkladntext"/>
              <w:spacing w:before="0" w:after="0"/>
              <w:jc w:val="left"/>
              <w:rPr>
                <w:rFonts w:ascii="Arial Narrow" w:hAnsi="Arial Narrow" w:cs="Arial Narrow"/>
              </w:rPr>
            </w:pPr>
            <w:r w:rsidRPr="00623B9F">
              <w:rPr>
                <w:rFonts w:ascii="Arial Narrow" w:hAnsi="Arial Narrow" w:cs="Arial Narrow"/>
              </w:rPr>
              <w:t>Zoznam iných údajov</w:t>
            </w:r>
          </w:p>
        </w:tc>
        <w:tc>
          <w:tcPr>
            <w:tcW w:w="5387" w:type="dxa"/>
            <w:vAlign w:val="center"/>
          </w:tcPr>
          <w:p w14:paraId="2BDD61E8" w14:textId="77777777" w:rsidR="00F42A7D" w:rsidRPr="00623B9F" w:rsidRDefault="00F42A7D" w:rsidP="00875387">
            <w:pPr>
              <w:pStyle w:val="Zkladntext"/>
              <w:spacing w:before="0" w:after="0"/>
              <w:jc w:val="left"/>
              <w:rPr>
                <w:rFonts w:ascii="Arial Narrow" w:hAnsi="Arial Narrow" w:cs="Arial Narrow"/>
              </w:rPr>
            </w:pPr>
            <w:r w:rsidRPr="00623B9F">
              <w:rPr>
                <w:rStyle w:val="eop"/>
                <w:rFonts w:ascii="Arial Narrow" w:hAnsi="Arial Narrow"/>
                <w:shd w:val="clear" w:color="auto" w:fill="FFFFFF"/>
              </w:rPr>
              <w:t>Dokument ako príloha výzvy.</w:t>
            </w:r>
          </w:p>
        </w:tc>
      </w:tr>
      <w:tr w:rsidR="00C373C8" w:rsidRPr="00623B9F" w14:paraId="47691EB9" w14:textId="77777777" w:rsidTr="00BA0EFE">
        <w:trPr>
          <w:trHeight w:hRule="exact" w:val="456"/>
          <w:jc w:val="center"/>
        </w:trPr>
        <w:tc>
          <w:tcPr>
            <w:tcW w:w="704" w:type="dxa"/>
            <w:vAlign w:val="center"/>
          </w:tcPr>
          <w:p w14:paraId="5A9D147F" w14:textId="77777777" w:rsidR="00C373C8" w:rsidRPr="00623B9F" w:rsidRDefault="00C373C8" w:rsidP="004005BC">
            <w:pPr>
              <w:pStyle w:val="Odsekzoznamu"/>
              <w:numPr>
                <w:ilvl w:val="0"/>
                <w:numId w:val="34"/>
              </w:numPr>
              <w:spacing w:after="120"/>
              <w:ind w:hanging="545"/>
              <w:jc w:val="center"/>
              <w:rPr>
                <w:rFonts w:ascii="Arial Narrow" w:hAnsi="Arial Narrow"/>
                <w:b/>
                <w:bCs/>
              </w:rPr>
            </w:pPr>
          </w:p>
        </w:tc>
        <w:tc>
          <w:tcPr>
            <w:tcW w:w="4536" w:type="dxa"/>
            <w:gridSpan w:val="2"/>
            <w:vAlign w:val="center"/>
          </w:tcPr>
          <w:p w14:paraId="5728217B" w14:textId="093EA077" w:rsidR="00C373C8" w:rsidRPr="00623B9F" w:rsidRDefault="00C373C8" w:rsidP="00875387">
            <w:pPr>
              <w:pStyle w:val="Zkladntext"/>
              <w:spacing w:before="0" w:after="0"/>
              <w:jc w:val="left"/>
              <w:rPr>
                <w:rFonts w:ascii="Arial Narrow" w:hAnsi="Arial Narrow" w:cs="Arial Narrow"/>
              </w:rPr>
            </w:pPr>
            <w:r w:rsidRPr="00C373C8">
              <w:rPr>
                <w:rFonts w:ascii="Arial Narrow" w:hAnsi="Arial Narrow"/>
                <w:color w:val="000000"/>
                <w:shd w:val="clear" w:color="auto" w:fill="FFFFFF"/>
                <w:lang w:eastAsia="en-US"/>
              </w:rPr>
              <w:t>Zoznam </w:t>
            </w:r>
            <w:r w:rsidR="007A4A5C">
              <w:rPr>
                <w:rFonts w:ascii="Arial Narrow" w:hAnsi="Arial Narrow"/>
                <w:color w:val="000000"/>
                <w:shd w:val="clear" w:color="auto" w:fill="FFFFFF"/>
                <w:lang w:eastAsia="en-US"/>
              </w:rPr>
              <w:t xml:space="preserve">prioritných </w:t>
            </w:r>
            <w:r w:rsidRPr="00C373C8">
              <w:rPr>
                <w:rFonts w:ascii="Arial Narrow" w:hAnsi="Arial Narrow"/>
                <w:color w:val="000000"/>
                <w:shd w:val="clear" w:color="auto" w:fill="FFFFFF"/>
                <w:lang w:eastAsia="en-US"/>
              </w:rPr>
              <w:t>životných situácií </w:t>
            </w:r>
          </w:p>
        </w:tc>
        <w:tc>
          <w:tcPr>
            <w:tcW w:w="5387" w:type="dxa"/>
            <w:vAlign w:val="center"/>
          </w:tcPr>
          <w:p w14:paraId="39994141" w14:textId="31474B40" w:rsidR="00C373C8" w:rsidRPr="00623B9F" w:rsidRDefault="008374D4" w:rsidP="00875387">
            <w:pPr>
              <w:pStyle w:val="Zkladntext"/>
              <w:spacing w:before="0" w:after="0"/>
              <w:jc w:val="left"/>
              <w:rPr>
                <w:rStyle w:val="eop"/>
                <w:rFonts w:ascii="Arial Narrow" w:hAnsi="Arial Narrow"/>
                <w:shd w:val="clear" w:color="auto" w:fill="FFFFFF"/>
              </w:rPr>
            </w:pPr>
            <w:hyperlink r:id="rId91" w:tgtFrame="_blank" w:history="1">
              <w:r w:rsidR="00C373C8" w:rsidRPr="00C373C8">
                <w:rPr>
                  <w:rFonts w:ascii="Arial Narrow" w:hAnsi="Arial Narrow" w:cs="Segoe UI"/>
                  <w:color w:val="0000FF"/>
                  <w:u w:val="single"/>
                  <w:shd w:val="clear" w:color="auto" w:fill="FFFFFF"/>
                  <w:lang w:eastAsia="en-US"/>
                </w:rPr>
                <w:t>https://onedrive.live.com/view.aspx?resid=2FF0F9B4A1BD9ECB!4575&amp;ithint=file%2cxlsx&amp;authkey=!AMpw82uhynZHUug</w:t>
              </w:r>
            </w:hyperlink>
            <w:r w:rsidR="00C373C8" w:rsidRPr="00C373C8">
              <w:rPr>
                <w:rFonts w:ascii="Arial Narrow" w:hAnsi="Arial Narrow"/>
                <w:color w:val="000000"/>
                <w:shd w:val="clear" w:color="auto" w:fill="FFFFFF"/>
                <w:lang w:eastAsia="en-US"/>
              </w:rPr>
              <w:t>  </w:t>
            </w:r>
          </w:p>
        </w:tc>
      </w:tr>
    </w:tbl>
    <w:p w14:paraId="2219EA47" w14:textId="1B32AE2C" w:rsidR="0023266A" w:rsidRPr="00623B9F" w:rsidRDefault="0023266A" w:rsidP="007E223A">
      <w:pPr>
        <w:rPr>
          <w:rFonts w:cs="Arial Narrow"/>
          <w:lang w:eastAsia="sk-SK"/>
        </w:rPr>
      </w:pPr>
    </w:p>
    <w:sectPr w:rsidR="0023266A" w:rsidRPr="00623B9F" w:rsidSect="00C24CC5">
      <w:headerReference w:type="default" r:id="rId92"/>
      <w:footerReference w:type="default" r:id="rId93"/>
      <w:pgSz w:w="11907" w:h="16839" w:code="9"/>
      <w:pgMar w:top="0" w:right="1134" w:bottom="993" w:left="1531" w:header="0" w:footer="794" w:gutter="454"/>
      <w:pgNumType w:start="1"/>
      <w:cols w:space="737"/>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55E1E" w14:textId="77777777" w:rsidR="00C2159D" w:rsidRDefault="00C2159D" w:rsidP="00587FD7">
      <w:r>
        <w:separator/>
      </w:r>
    </w:p>
  </w:endnote>
  <w:endnote w:type="continuationSeparator" w:id="0">
    <w:p w14:paraId="123B3D54" w14:textId="77777777" w:rsidR="00C2159D" w:rsidRDefault="00C2159D" w:rsidP="00587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Eurostile Bold">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nion Pro">
    <w:panose1 w:val="00000000000000000000"/>
    <w:charset w:val="EE"/>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Arial,Calibri">
    <w:altName w:val="Arial"/>
    <w:panose1 w:val="00000000000000000000"/>
    <w:charset w:val="00"/>
    <w:family w:val="roman"/>
    <w:notTrueType/>
    <w:pitch w:val="default"/>
  </w:font>
  <w:font w:name="Arial Narrow,SimSun">
    <w:altName w:val="Arial"/>
    <w:charset w:val="00"/>
    <w:family w:val="roman"/>
    <w:pitch w:val="default"/>
  </w:font>
  <w:font w:name="Arial Narrow,Arial,SimSun">
    <w:altName w:val="Arial"/>
    <w:charset w:val="00"/>
    <w:family w:val="roman"/>
    <w:pitch w:val="default"/>
  </w:font>
  <w:font w:name="Arial Narrow,Arial Black,SimSun">
    <w:altName w:val="Arial Black"/>
    <w:charset w:val="00"/>
    <w:family w:val="roman"/>
    <w:pitch w:val="default"/>
  </w:font>
  <w:font w:name="Arial Narrow,Calibri">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5CE04" w14:textId="587B7794" w:rsidR="00033816" w:rsidRDefault="00033816">
    <w:pPr>
      <w:pStyle w:val="Pta"/>
      <w:jc w:val="right"/>
    </w:pPr>
    <w:r>
      <w:fldChar w:fldCharType="begin"/>
    </w:r>
    <w:r>
      <w:instrText>PAGE   \* MERGEFORMAT</w:instrText>
    </w:r>
    <w:r>
      <w:fldChar w:fldCharType="separate"/>
    </w:r>
    <w:r w:rsidR="008374D4">
      <w:rPr>
        <w:noProof/>
      </w:rPr>
      <w:t>5</w:t>
    </w:r>
    <w:r>
      <w:fldChar w:fldCharType="end"/>
    </w:r>
  </w:p>
  <w:p w14:paraId="659D26C0" w14:textId="77777777" w:rsidR="00033816" w:rsidRDefault="00033816" w:rsidP="006C5C03">
    <w:pPr>
      <w:pStyle w:val="Pta"/>
      <w:tabs>
        <w:tab w:val="clear" w:pos="8222"/>
        <w:tab w:val="left" w:pos="530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2BF2F" w14:textId="77777777" w:rsidR="00C2159D" w:rsidRDefault="00C2159D" w:rsidP="00587FD7">
      <w:r>
        <w:separator/>
      </w:r>
    </w:p>
  </w:footnote>
  <w:footnote w:type="continuationSeparator" w:id="0">
    <w:p w14:paraId="6647E6B2" w14:textId="77777777" w:rsidR="00C2159D" w:rsidRDefault="00C2159D" w:rsidP="00587FD7">
      <w:r>
        <w:continuationSeparator/>
      </w:r>
    </w:p>
  </w:footnote>
  <w:footnote w:id="1">
    <w:p w14:paraId="7C222EB5" w14:textId="77777777" w:rsidR="00033816" w:rsidRDefault="00033816" w:rsidP="00DE0FA7">
      <w:r w:rsidRPr="009622F9">
        <w:rPr>
          <w:sz w:val="18"/>
          <w:szCs w:val="18"/>
          <w:vertAlign w:val="superscript"/>
        </w:rPr>
        <w:footnoteRef/>
      </w:r>
      <w:r w:rsidRPr="009622F9">
        <w:rPr>
          <w:sz w:val="18"/>
          <w:szCs w:val="18"/>
          <w:vertAlign w:val="superscript"/>
        </w:rPr>
        <w:t xml:space="preserve"> </w:t>
      </w:r>
      <w:r w:rsidRPr="009622F9">
        <w:rPr>
          <w:sz w:val="18"/>
          <w:szCs w:val="18"/>
        </w:rPr>
        <w:t xml:space="preserve">Jednoduchosť životnej situácie sa analyzuje (AS IS/TO BE) na úrovni koncových služieb (každá služba má vlastnú úroveň jednoduchosti). </w:t>
      </w:r>
      <w:r w:rsidRPr="009622F9">
        <w:rPr>
          <w:b/>
          <w:sz w:val="18"/>
          <w:szCs w:val="18"/>
        </w:rPr>
        <w:t>Merateľnou jednotkou</w:t>
      </w:r>
      <w:r w:rsidRPr="009622F9">
        <w:rPr>
          <w:sz w:val="18"/>
          <w:szCs w:val="18"/>
        </w:rPr>
        <w:t xml:space="preserve"> úrovne jednoduchosti pre elektronické služby je </w:t>
      </w:r>
      <w:r w:rsidRPr="009622F9">
        <w:rPr>
          <w:b/>
          <w:bCs/>
          <w:sz w:val="18"/>
          <w:szCs w:val="18"/>
        </w:rPr>
        <w:t>celkový počet klikov</w:t>
      </w:r>
      <w:r w:rsidRPr="009622F9">
        <w:rPr>
          <w:sz w:val="18"/>
          <w:szCs w:val="18"/>
        </w:rPr>
        <w:t xml:space="preserve">, ktoré musí používateľ od vstupu do koncovej služby po jej úspešné využitie (napr. odoslanie podania) vykonať. Údaj o jednoduchosti služby získate spočítaním </w:t>
      </w:r>
      <w:r w:rsidRPr="009622F9">
        <w:rPr>
          <w:b/>
          <w:bCs/>
          <w:iCs/>
          <w:sz w:val="18"/>
          <w:szCs w:val="18"/>
        </w:rPr>
        <w:t xml:space="preserve">povinných </w:t>
      </w:r>
      <w:r w:rsidRPr="009622F9">
        <w:rPr>
          <w:b/>
          <w:bCs/>
          <w:sz w:val="18"/>
          <w:szCs w:val="18"/>
        </w:rPr>
        <w:t xml:space="preserve">interakčných prvkov </w:t>
      </w:r>
      <w:r w:rsidRPr="009622F9">
        <w:rPr>
          <w:sz w:val="18"/>
          <w:szCs w:val="18"/>
        </w:rPr>
        <w:t xml:space="preserve">(tlačidlá, povinné textové polia, rádiobuttony alebo checkboxové polia, tlačidlá na priloženie povinných príloh...), </w:t>
      </w:r>
      <w:r w:rsidRPr="009622F9">
        <w:rPr>
          <w:b/>
          <w:bCs/>
          <w:sz w:val="18"/>
          <w:szCs w:val="18"/>
        </w:rPr>
        <w:t>na ktoré musí používateľ kliknúť</w:t>
      </w:r>
      <w:r w:rsidRPr="009622F9">
        <w:rPr>
          <w:sz w:val="18"/>
          <w:szCs w:val="18"/>
        </w:rPr>
        <w:t xml:space="preserve">, aby ju úspešne využil. </w:t>
      </w:r>
    </w:p>
  </w:footnote>
  <w:footnote w:id="2">
    <w:p w14:paraId="4666C1BA" w14:textId="77777777" w:rsidR="00033816" w:rsidRDefault="00033816" w:rsidP="00DE0FA7">
      <w:r w:rsidRPr="009622F9">
        <w:rPr>
          <w:sz w:val="18"/>
          <w:szCs w:val="18"/>
          <w:vertAlign w:val="superscript"/>
        </w:rPr>
        <w:footnoteRef/>
      </w:r>
      <w:r w:rsidRPr="009622F9">
        <w:rPr>
          <w:sz w:val="18"/>
          <w:szCs w:val="18"/>
        </w:rPr>
        <w:t xml:space="preserve"> Ukazovateľom využívania je počet úspešne digitálne zrealizovaných transakcií.</w:t>
      </w:r>
    </w:p>
  </w:footnote>
  <w:footnote w:id="3">
    <w:p w14:paraId="6F22CCAB" w14:textId="13A57114" w:rsidR="00033816" w:rsidRPr="009622F9" w:rsidRDefault="00033816" w:rsidP="00DE0FA7">
      <w:pPr>
        <w:rPr>
          <w:sz w:val="18"/>
          <w:szCs w:val="18"/>
        </w:rPr>
      </w:pPr>
      <w:r w:rsidRPr="009622F9">
        <w:rPr>
          <w:sz w:val="18"/>
          <w:szCs w:val="18"/>
          <w:vertAlign w:val="superscript"/>
        </w:rPr>
        <w:footnoteRef/>
      </w:r>
      <w:r w:rsidRPr="009622F9">
        <w:rPr>
          <w:sz w:val="18"/>
          <w:szCs w:val="18"/>
          <w:vertAlign w:val="superscript"/>
        </w:rPr>
        <w:t xml:space="preserve"> </w:t>
      </w:r>
      <w:r w:rsidRPr="009622F9">
        <w:rPr>
          <w:sz w:val="18"/>
          <w:szCs w:val="18"/>
        </w:rPr>
        <w:t xml:space="preserve">Metodikou pre vyhodnotenie úrovne používateľskej </w:t>
      </w:r>
      <w:r w:rsidRPr="009622F9">
        <w:rPr>
          <w:b/>
          <w:bCs/>
          <w:sz w:val="18"/>
          <w:szCs w:val="18"/>
        </w:rPr>
        <w:t>prívetivosti</w:t>
      </w:r>
      <w:r w:rsidRPr="009622F9">
        <w:rPr>
          <w:sz w:val="18"/>
          <w:szCs w:val="18"/>
        </w:rPr>
        <w:t xml:space="preserve"> </w:t>
      </w:r>
      <w:r w:rsidRPr="009622F9">
        <w:rPr>
          <w:b/>
          <w:bCs/>
          <w:sz w:val="18"/>
          <w:szCs w:val="18"/>
        </w:rPr>
        <w:t xml:space="preserve">elektronických služieb </w:t>
      </w:r>
      <w:r w:rsidRPr="009622F9">
        <w:rPr>
          <w:sz w:val="18"/>
          <w:szCs w:val="18"/>
        </w:rPr>
        <w:t>inštitúcií verejnej správy je BRISK benchmark životných situácií (</w:t>
      </w:r>
      <w:hyperlink r:id="rId1" w:anchor="metodika">
        <w:r w:rsidRPr="009622F9">
          <w:rPr>
            <w:rStyle w:val="Hypertextovprepojenie"/>
            <w:sz w:val="18"/>
            <w:szCs w:val="18"/>
          </w:rPr>
          <w:t>https://idsk.gov.sk/benchmark-zivotnych-situacii#metodika</w:t>
        </w:r>
      </w:hyperlink>
      <w:r w:rsidRPr="009622F9">
        <w:rPr>
          <w:sz w:val="18"/>
          <w:szCs w:val="18"/>
        </w:rPr>
        <w:t xml:space="preserve">). </w:t>
      </w:r>
      <w:r>
        <w:rPr>
          <w:sz w:val="18"/>
          <w:szCs w:val="18"/>
        </w:rPr>
        <w:t xml:space="preserve">Pozri tiež </w:t>
      </w:r>
      <w:hyperlink w:anchor="prilohy" w:history="1">
        <w:r>
          <w:rPr>
            <w:rStyle w:val="Hypertextovprepojenie"/>
            <w:sz w:val="18"/>
            <w:szCs w:val="18"/>
          </w:rPr>
          <w:t>P</w:t>
        </w:r>
        <w:r w:rsidRPr="000C7816">
          <w:rPr>
            <w:rStyle w:val="Hypertextovprepojenie"/>
            <w:sz w:val="18"/>
            <w:szCs w:val="18"/>
          </w:rPr>
          <w:t>rílohu č. 10 výzvy</w:t>
        </w:r>
      </w:hyperlink>
      <w:r>
        <w:rPr>
          <w:sz w:val="18"/>
          <w:szCs w:val="18"/>
        </w:rPr>
        <w:t xml:space="preserve">. </w:t>
      </w:r>
    </w:p>
    <w:p w14:paraId="6E51DDE3" w14:textId="77777777" w:rsidR="00033816" w:rsidRDefault="00033816" w:rsidP="00DE0FA7">
      <w:pPr>
        <w:spacing w:before="120" w:after="120"/>
        <w:rPr>
          <w:sz w:val="18"/>
          <w:szCs w:val="18"/>
        </w:rPr>
      </w:pPr>
      <w:r w:rsidRPr="009622F9">
        <w:rPr>
          <w:b/>
          <w:bCs/>
          <w:sz w:val="18"/>
          <w:szCs w:val="18"/>
        </w:rPr>
        <w:t>Používateľská prívetivosť webov</w:t>
      </w:r>
      <w:r w:rsidRPr="009622F9">
        <w:rPr>
          <w:sz w:val="18"/>
          <w:szCs w:val="18"/>
        </w:rPr>
        <w:t xml:space="preserve"> sa analyzuje a vyhodnocuje podľa zistení z používateľského prieskumu, ktorý </w:t>
      </w:r>
      <w:r>
        <w:rPr>
          <w:sz w:val="18"/>
          <w:szCs w:val="18"/>
        </w:rPr>
        <w:t>musí byť</w:t>
      </w:r>
      <w:r w:rsidRPr="009622F9">
        <w:rPr>
          <w:sz w:val="18"/>
          <w:szCs w:val="18"/>
        </w:rPr>
        <w:t xml:space="preserve"> </w:t>
      </w:r>
      <w:r>
        <w:rPr>
          <w:sz w:val="18"/>
          <w:szCs w:val="18"/>
        </w:rPr>
        <w:t>súčasťou projektu</w:t>
      </w:r>
      <w:r w:rsidRPr="009622F9">
        <w:rPr>
          <w:sz w:val="18"/>
          <w:szCs w:val="18"/>
        </w:rPr>
        <w:t xml:space="preserve">. Používateľský prieskum je aktivita, ktorou sa overuje zamýšľaný koncept elektronizácie agendy verejnej správy, zozbierajú a doplnia sa potreby a očakávania budúcich koncových používateľov v oblasti danej elektronickej služby a analyzujú sa ich motivácie, problémy, znalosti a potreby. </w:t>
      </w:r>
    </w:p>
    <w:p w14:paraId="25129CA1" w14:textId="7C3670C3" w:rsidR="00033816" w:rsidRPr="009622F9" w:rsidRDefault="00033816" w:rsidP="00DE0FA7">
      <w:pPr>
        <w:spacing w:before="120" w:after="120"/>
        <w:rPr>
          <w:sz w:val="18"/>
          <w:szCs w:val="18"/>
        </w:rPr>
      </w:pPr>
      <w:r w:rsidRPr="00033816">
        <w:rPr>
          <w:sz w:val="18"/>
          <w:szCs w:val="18"/>
        </w:rPr>
        <w:t>Používateľský prieskum sa spravidla realizuje metódou kvalitatívneho prieskumu s účasťou všetkých relevantných skupín koncových používateľov, ktorého závery môžu byť overené kvantitatívnym prieskumom. Výstupmi používateľského prieskumu sú:</w:t>
      </w:r>
    </w:p>
    <w:p w14:paraId="560FA487" w14:textId="77777777" w:rsidR="00033816" w:rsidRPr="009622F9" w:rsidRDefault="00033816" w:rsidP="00D865F7">
      <w:pPr>
        <w:pStyle w:val="Odsekzoznamu"/>
        <w:numPr>
          <w:ilvl w:val="0"/>
          <w:numId w:val="43"/>
        </w:numPr>
        <w:spacing w:before="120" w:after="120"/>
        <w:contextualSpacing w:val="0"/>
        <w:rPr>
          <w:rFonts w:ascii="Arial Narrow" w:hAnsi="Arial Narrow" w:cs="Arial Narrow"/>
          <w:sz w:val="18"/>
          <w:szCs w:val="18"/>
        </w:rPr>
      </w:pPr>
      <w:r w:rsidRPr="009622F9">
        <w:rPr>
          <w:rFonts w:ascii="Arial Narrow" w:hAnsi="Arial Narrow" w:cs="Arial Narrow"/>
          <w:sz w:val="18"/>
          <w:szCs w:val="18"/>
        </w:rPr>
        <w:t xml:space="preserve"> požiadavky skupín koncových používateľov na prínos elektronickej služby alebo webového sídla,</w:t>
      </w:r>
    </w:p>
    <w:p w14:paraId="3127B94B" w14:textId="77777777" w:rsidR="00033816" w:rsidRPr="009622F9" w:rsidRDefault="00033816" w:rsidP="00D865F7">
      <w:pPr>
        <w:pStyle w:val="Odsekzoznamu"/>
        <w:numPr>
          <w:ilvl w:val="0"/>
          <w:numId w:val="43"/>
        </w:numPr>
        <w:spacing w:before="120" w:after="120"/>
        <w:contextualSpacing w:val="0"/>
        <w:rPr>
          <w:rFonts w:ascii="Arial Narrow" w:hAnsi="Arial Narrow" w:cs="Arial Narrow"/>
          <w:sz w:val="18"/>
          <w:szCs w:val="18"/>
        </w:rPr>
      </w:pPr>
      <w:r w:rsidRPr="009622F9">
        <w:rPr>
          <w:rFonts w:ascii="Arial Narrow" w:hAnsi="Arial Narrow" w:cs="Arial Narrow"/>
          <w:sz w:val="18"/>
          <w:szCs w:val="18"/>
        </w:rPr>
        <w:t>popis požiadaviek na používateľské rozhranie, najmä na rozloženie a zobrazovanie prvkov a komponentov a zobrazovanie informácií,</w:t>
      </w:r>
    </w:p>
    <w:p w14:paraId="5BFC3B73" w14:textId="77777777" w:rsidR="00033816" w:rsidRPr="009622F9" w:rsidRDefault="00033816" w:rsidP="00D865F7">
      <w:pPr>
        <w:pStyle w:val="Odsekzoznamu"/>
        <w:numPr>
          <w:ilvl w:val="0"/>
          <w:numId w:val="43"/>
        </w:numPr>
        <w:spacing w:before="120" w:after="120"/>
        <w:contextualSpacing w:val="0"/>
        <w:rPr>
          <w:rFonts w:ascii="Arial Narrow" w:hAnsi="Arial Narrow" w:cs="Arial Narrow"/>
          <w:sz w:val="18"/>
          <w:szCs w:val="18"/>
        </w:rPr>
      </w:pPr>
      <w:r w:rsidRPr="009622F9">
        <w:rPr>
          <w:rFonts w:ascii="Arial Narrow" w:hAnsi="Arial Narrow" w:cs="Arial Narrow"/>
          <w:sz w:val="18"/>
          <w:szCs w:val="18"/>
        </w:rPr>
        <w:t>požiadavky na následnosť krokov, ktoré musí koncový používateľ vykonať pri používaní elektronickej služby (týka sa len služieb),</w:t>
      </w:r>
    </w:p>
    <w:p w14:paraId="7681965F" w14:textId="77777777" w:rsidR="00033816" w:rsidRPr="009622F9" w:rsidRDefault="00033816" w:rsidP="00D865F7">
      <w:pPr>
        <w:pStyle w:val="Odsekzoznamu"/>
        <w:numPr>
          <w:ilvl w:val="0"/>
          <w:numId w:val="43"/>
        </w:numPr>
        <w:spacing w:before="120" w:after="120"/>
        <w:contextualSpacing w:val="0"/>
        <w:rPr>
          <w:rFonts w:ascii="Arial Narrow" w:hAnsi="Arial Narrow" w:cs="Arial Narrow"/>
          <w:sz w:val="18"/>
          <w:szCs w:val="18"/>
        </w:rPr>
      </w:pPr>
      <w:r w:rsidRPr="009622F9">
        <w:rPr>
          <w:rFonts w:ascii="Arial Narrow" w:hAnsi="Arial Narrow" w:cs="Arial Narrow"/>
          <w:sz w:val="18"/>
          <w:szCs w:val="18"/>
        </w:rPr>
        <w:t>popis toho, ako používateľské rozhranie zohľadňuje zdokumentované potreby skupín koncových používateľov.</w:t>
      </w:r>
    </w:p>
    <w:p w14:paraId="6472B46B" w14:textId="77777777" w:rsidR="00033816" w:rsidRDefault="00033816" w:rsidP="00DE0FA7">
      <w:r w:rsidRPr="009622F9">
        <w:rPr>
          <w:sz w:val="18"/>
          <w:szCs w:val="18"/>
        </w:rPr>
        <w:t>Miera zvýšenia používateľskej prívetivosti webových sídel sa bude hodnotiť mierou naplnenie požívateľských požiadaviek na používateľské rozhranie.</w:t>
      </w:r>
      <w:r>
        <w:rPr>
          <w:sz w:val="18"/>
          <w:szCs w:val="18"/>
        </w:rPr>
        <w:t xml:space="preserve"> </w:t>
      </w:r>
      <w:r w:rsidRPr="009622F9">
        <w:rPr>
          <w:sz w:val="18"/>
          <w:szCs w:val="18"/>
        </w:rPr>
        <w:t>Používateľsky prieskum by sa nemal robiť za účelom overenia niečoho, čo už IDSK vyriešilo.</w:t>
      </w:r>
    </w:p>
  </w:footnote>
  <w:footnote w:id="4">
    <w:p w14:paraId="1F805B18" w14:textId="159AD051" w:rsidR="00033816" w:rsidRDefault="00033816" w:rsidP="00DE0FA7">
      <w:r w:rsidRPr="009622F9">
        <w:rPr>
          <w:sz w:val="18"/>
          <w:szCs w:val="18"/>
          <w:vertAlign w:val="superscript"/>
        </w:rPr>
        <w:footnoteRef/>
      </w:r>
      <w:r w:rsidRPr="009622F9">
        <w:rPr>
          <w:sz w:val="18"/>
          <w:szCs w:val="18"/>
        </w:rPr>
        <w:t xml:space="preserve"> Miera spokojnosti je vyhodnocovaná formou prieskumu spokojnosti medzi užívateľmi koncových služieb alebo webov. Pre vyhodnotenie zlepšenia sa porovnáva spokojnosť pred so spokojnosťou po implementácii zlepšenia. Metodológiu merania spokojnosti definuje </w:t>
      </w:r>
      <w:hyperlink w:anchor="prilohy" w:history="1">
        <w:r>
          <w:rPr>
            <w:rStyle w:val="Hypertextovprepojenie"/>
            <w:sz w:val="18"/>
            <w:szCs w:val="18"/>
          </w:rPr>
          <w:t>P</w:t>
        </w:r>
        <w:r w:rsidRPr="000C7816">
          <w:rPr>
            <w:rStyle w:val="Hypertextovprepojenie"/>
            <w:sz w:val="18"/>
            <w:szCs w:val="18"/>
          </w:rPr>
          <w:t>ríloha č.12 výzvy</w:t>
        </w:r>
      </w:hyperlink>
      <w:r w:rsidRPr="000C7816">
        <w:rPr>
          <w:sz w:val="18"/>
          <w:szCs w:val="18"/>
        </w:rPr>
        <w:t>.</w:t>
      </w:r>
    </w:p>
  </w:footnote>
  <w:footnote w:id="5">
    <w:p w14:paraId="1A33629D" w14:textId="784B7CE0" w:rsidR="00033816" w:rsidRDefault="00033816" w:rsidP="00DE0FA7">
      <w:r w:rsidRPr="009A3CB8">
        <w:rPr>
          <w:sz w:val="18"/>
          <w:szCs w:val="18"/>
          <w:vertAlign w:val="superscript"/>
        </w:rPr>
        <w:footnoteRef/>
      </w:r>
      <w:r w:rsidRPr="009622F9">
        <w:rPr>
          <w:sz w:val="18"/>
          <w:szCs w:val="18"/>
        </w:rPr>
        <w:t xml:space="preserve"> Jednotlivé aspekty manažmentu spokojnosti a sledovania spätnej väzby definuje </w:t>
      </w:r>
      <w:hyperlink w:anchor="prilohy" w:history="1">
        <w:r>
          <w:rPr>
            <w:rStyle w:val="Hypertextovprepojenie"/>
            <w:sz w:val="18"/>
            <w:szCs w:val="18"/>
          </w:rPr>
          <w:t>P</w:t>
        </w:r>
        <w:r w:rsidRPr="000C7816">
          <w:rPr>
            <w:rStyle w:val="Hypertextovprepojenie"/>
            <w:sz w:val="18"/>
            <w:szCs w:val="18"/>
          </w:rPr>
          <w:t>ríloha č.12 výzvy</w:t>
        </w:r>
      </w:hyperlink>
      <w:r>
        <w:rPr>
          <w:sz w:val="18"/>
          <w:szCs w:val="18"/>
        </w:rPr>
        <w:t>.</w:t>
      </w:r>
    </w:p>
  </w:footnote>
  <w:footnote w:id="6">
    <w:p w14:paraId="63C74774" w14:textId="26413131" w:rsidR="00033816" w:rsidRPr="00586D99" w:rsidRDefault="00033816" w:rsidP="00586D99">
      <w:pPr>
        <w:pStyle w:val="Textpoznmkypodiarou"/>
        <w:tabs>
          <w:tab w:val="clear" w:pos="964"/>
          <w:tab w:val="num" w:pos="0"/>
        </w:tabs>
        <w:ind w:left="142" w:hanging="142"/>
        <w:rPr>
          <w:rFonts w:ascii="Arial Narrow" w:hAnsi="Arial Narrow"/>
          <w:szCs w:val="18"/>
        </w:rPr>
      </w:pPr>
      <w:r w:rsidRPr="004B5881">
        <w:rPr>
          <w:rStyle w:val="Odkaznapoznmkupodiarou"/>
          <w:rFonts w:ascii="Arial Narrow" w:hAnsi="Arial Narrow"/>
          <w:szCs w:val="18"/>
        </w:rPr>
        <w:footnoteRef/>
      </w:r>
      <w:r w:rsidRPr="004B5881">
        <w:rPr>
          <w:rFonts w:ascii="Arial Narrow" w:hAnsi="Arial Narrow"/>
          <w:szCs w:val="18"/>
        </w:rPr>
        <w:t xml:space="preserve"> Dodržanie týchto princípov je vysvetlené v </w:t>
      </w:r>
      <w:hyperlink w:anchor="prilohy" w:history="1">
        <w:r>
          <w:rPr>
            <w:rStyle w:val="Hypertextovprepojenie"/>
            <w:rFonts w:ascii="Arial Narrow" w:hAnsi="Arial Narrow"/>
            <w:szCs w:val="18"/>
          </w:rPr>
          <w:t>P</w:t>
        </w:r>
        <w:r w:rsidRPr="004B5881">
          <w:rPr>
            <w:rStyle w:val="Hypertextovprepojenie"/>
            <w:rFonts w:ascii="Arial Narrow" w:hAnsi="Arial Narrow"/>
            <w:szCs w:val="18"/>
          </w:rPr>
          <w:t>rílohe č. 10 výzvy</w:t>
        </w:r>
      </w:hyperlink>
      <w:r w:rsidRPr="00586D99">
        <w:t xml:space="preserve"> </w:t>
      </w:r>
      <w:r w:rsidRPr="00586D99">
        <w:rPr>
          <w:rFonts w:ascii="Arial Narrow" w:hAnsi="Arial Narrow"/>
          <w:szCs w:val="18"/>
        </w:rPr>
        <w:t>Minimálne obsahové a formálne náležitosti projektového zámeru a prístupu k projektu</w:t>
      </w:r>
      <w:r w:rsidRPr="004B5881">
        <w:rPr>
          <w:rFonts w:ascii="Arial Narrow" w:hAnsi="Arial Narrow"/>
          <w:szCs w:val="18"/>
        </w:rPr>
        <w:t>.</w:t>
      </w:r>
    </w:p>
  </w:footnote>
  <w:footnote w:id="7">
    <w:p w14:paraId="7AC1D72A" w14:textId="0CF478E8" w:rsidR="00033816" w:rsidRPr="00586D99" w:rsidRDefault="00033816" w:rsidP="00586D99">
      <w:pPr>
        <w:rPr>
          <w:rFonts w:ascii="Times New Roman" w:hAnsi="Times New Roman"/>
          <w:bCs/>
        </w:rPr>
      </w:pPr>
      <w:r w:rsidRPr="004B5881">
        <w:rPr>
          <w:rStyle w:val="Odkaznapoznmkupodiarou"/>
          <w:sz w:val="18"/>
          <w:szCs w:val="18"/>
        </w:rPr>
        <w:footnoteRef/>
      </w:r>
      <w:r w:rsidRPr="004B5881">
        <w:rPr>
          <w:sz w:val="18"/>
          <w:szCs w:val="18"/>
        </w:rPr>
        <w:t xml:space="preserve"> </w:t>
      </w:r>
      <w:r w:rsidRPr="00586D99">
        <w:rPr>
          <w:sz w:val="18"/>
          <w:szCs w:val="18"/>
        </w:rPr>
        <w:t xml:space="preserve">Žiadateľ definuje potrebné kapacity na personálne zabezpečenie projektu v súlade s Vyhláškou </w:t>
      </w:r>
      <w:hyperlink r:id="rId2" w:history="1">
        <w:r w:rsidRPr="004B5881">
          <w:rPr>
            <w:rStyle w:val="Hypertextovprepojenie"/>
            <w:rFonts w:cs="Arial Narrow"/>
            <w:sz w:val="18"/>
            <w:szCs w:val="18"/>
          </w:rPr>
          <w:t>Úradu podpredsedu vlády Slovenskej republiky pre investície a informatizáciu č. 85/2020 Z. z. o riadení projektov</w:t>
        </w:r>
      </w:hyperlink>
      <w:r w:rsidRPr="004B5881">
        <w:rPr>
          <w:rStyle w:val="Hypertextovprepojenie"/>
          <w:rFonts w:cs="Arial Narrow"/>
          <w:sz w:val="18"/>
          <w:szCs w:val="18"/>
        </w:rPr>
        <w:t xml:space="preserve"> </w:t>
      </w:r>
      <w:r w:rsidRPr="00586D99">
        <w:rPr>
          <w:sz w:val="18"/>
          <w:szCs w:val="18"/>
        </w:rPr>
        <w:t>a rolami definovanými Menovacími dekrétmi v doplňujúcich vzoroch a šablónach pre projektového manažéra.</w:t>
      </w:r>
      <w:r w:rsidRPr="004B5881">
        <w:rPr>
          <w:sz w:val="18"/>
          <w:szCs w:val="18"/>
        </w:rPr>
        <w:t xml:space="preserve"> Pre opis rolí, ktoré môžu tento tím tvoriť, pozri najmä Menovací dekrét pre projektový tím</w:t>
      </w:r>
      <w:r>
        <w:rPr>
          <w:sz w:val="18"/>
          <w:szCs w:val="18"/>
        </w:rPr>
        <w:t xml:space="preserve"> </w:t>
      </w:r>
      <w:hyperlink r:id="rId3" w:history="1">
        <w:r w:rsidRPr="004718A8">
          <w:rPr>
            <w:rStyle w:val="Hypertextovprepojenie"/>
            <w:sz w:val="18"/>
            <w:szCs w:val="18"/>
          </w:rPr>
          <w:t>https://www.mirri.gov.sk/sekcie/informatizacia/riadenie-kvality-qa/riadenie-kvality-qa/</w:t>
        </w:r>
      </w:hyperlink>
      <w:r>
        <w:rPr>
          <w:sz w:val="18"/>
          <w:szCs w:val="18"/>
        </w:rPr>
        <w:t xml:space="preserve"> </w:t>
      </w:r>
      <w:r w:rsidRPr="004B5881">
        <w:rPr>
          <w:sz w:val="18"/>
          <w:szCs w:val="18"/>
        </w:rPr>
        <w:t xml:space="preserve">. Pre detailné informácie o možnosti vytvorenia interných kapacít v rámci projektu pozri taktiež </w:t>
      </w:r>
      <w:hyperlink w:anchor="prilohy" w:history="1">
        <w:r>
          <w:rPr>
            <w:rStyle w:val="Hypertextovprepojenie"/>
            <w:sz w:val="18"/>
            <w:szCs w:val="18"/>
          </w:rPr>
          <w:t>P</w:t>
        </w:r>
        <w:r w:rsidRPr="004B5881">
          <w:rPr>
            <w:rStyle w:val="Hypertextovprepojenie"/>
            <w:sz w:val="18"/>
            <w:szCs w:val="18"/>
          </w:rPr>
          <w:t>rílohu č. 10 výzvy</w:t>
        </w:r>
      </w:hyperlink>
      <w:r>
        <w:rPr>
          <w:sz w:val="18"/>
          <w:szCs w:val="18"/>
        </w:rPr>
        <w:t xml:space="preserve"> </w:t>
      </w:r>
      <w:r w:rsidRPr="00586D99">
        <w:rPr>
          <w:sz w:val="18"/>
          <w:szCs w:val="18"/>
        </w:rPr>
        <w:t>Minimálne obsahové a formálne náležitosti projektového zámeru a prístupu k projektu</w:t>
      </w:r>
      <w:r w:rsidRPr="004B5881">
        <w:rPr>
          <w:sz w:val="18"/>
          <w:szCs w:val="18"/>
        </w:rPr>
        <w:t>.</w:t>
      </w:r>
    </w:p>
  </w:footnote>
  <w:footnote w:id="8">
    <w:p w14:paraId="7C04044E" w14:textId="77777777" w:rsidR="00033816" w:rsidRDefault="00033816" w:rsidP="00DE0FA7">
      <w:r w:rsidRPr="007F2B06">
        <w:rPr>
          <w:sz w:val="18"/>
          <w:szCs w:val="18"/>
          <w:vertAlign w:val="superscript"/>
        </w:rPr>
        <w:footnoteRef/>
      </w:r>
      <w:r w:rsidRPr="007F2B06">
        <w:rPr>
          <w:sz w:val="18"/>
          <w:szCs w:val="18"/>
          <w:vertAlign w:val="superscript"/>
        </w:rPr>
        <w:t xml:space="preserve"> </w:t>
      </w:r>
      <w:r>
        <w:rPr>
          <w:sz w:val="18"/>
          <w:szCs w:val="18"/>
        </w:rPr>
        <w:t>Skratka „</w:t>
      </w:r>
      <w:r w:rsidRPr="008305EE">
        <w:rPr>
          <w:iCs/>
          <w:sz w:val="18"/>
          <w:szCs w:val="18"/>
        </w:rPr>
        <w:t>GUI</w:t>
      </w:r>
      <w:r w:rsidRPr="008305EE">
        <w:rPr>
          <w:sz w:val="18"/>
          <w:szCs w:val="18"/>
        </w:rPr>
        <w:t>”</w:t>
      </w:r>
      <w:r w:rsidRPr="007F2B06">
        <w:rPr>
          <w:sz w:val="18"/>
          <w:szCs w:val="18"/>
        </w:rPr>
        <w:t xml:space="preserve"> bude ďalej v texte označovať G</w:t>
      </w:r>
      <w:r>
        <w:rPr>
          <w:sz w:val="18"/>
          <w:szCs w:val="18"/>
        </w:rPr>
        <w:t>rafické používateľské rozhranie.</w:t>
      </w:r>
    </w:p>
  </w:footnote>
  <w:footnote w:id="9">
    <w:p w14:paraId="412617A7" w14:textId="6336684D" w:rsidR="00033816" w:rsidRDefault="00033816" w:rsidP="00DE0FA7">
      <w:r w:rsidRPr="007F2B06">
        <w:rPr>
          <w:sz w:val="18"/>
          <w:szCs w:val="18"/>
          <w:vertAlign w:val="superscript"/>
        </w:rPr>
        <w:footnoteRef/>
      </w:r>
      <w:r w:rsidRPr="007F2B06">
        <w:rPr>
          <w:sz w:val="18"/>
          <w:szCs w:val="18"/>
        </w:rPr>
        <w:t xml:space="preserve"> Skutočne digitálne služby sú prvým z troch hlavných strategických pilierov NKIVS 2030. Rámček </w:t>
      </w:r>
      <w:r>
        <w:rPr>
          <w:sz w:val="18"/>
          <w:szCs w:val="18"/>
        </w:rPr>
        <w:t>2</w:t>
      </w:r>
      <w:r w:rsidRPr="007F2B06">
        <w:rPr>
          <w:sz w:val="18"/>
          <w:szCs w:val="18"/>
        </w:rPr>
        <w:t xml:space="preserve"> </w:t>
      </w:r>
      <w:r>
        <w:rPr>
          <w:sz w:val="18"/>
          <w:szCs w:val="18"/>
        </w:rPr>
        <w:t>(</w:t>
      </w:r>
      <w:hyperlink w:anchor="prilohy" w:history="1">
        <w:r>
          <w:rPr>
            <w:rStyle w:val="Hypertextovprepojenie"/>
            <w:sz w:val="18"/>
            <w:szCs w:val="18"/>
          </w:rPr>
          <w:t>P</w:t>
        </w:r>
        <w:r w:rsidRPr="0052372A">
          <w:rPr>
            <w:rStyle w:val="Hypertextovprepojenie"/>
            <w:sz w:val="18"/>
            <w:szCs w:val="18"/>
          </w:rPr>
          <w:t>ríloha č. 10 výzvy</w:t>
        </w:r>
      </w:hyperlink>
      <w:r>
        <w:rPr>
          <w:sz w:val="18"/>
          <w:szCs w:val="18"/>
        </w:rPr>
        <w:t xml:space="preserve">) </w:t>
      </w:r>
      <w:r w:rsidRPr="007F2B06">
        <w:rPr>
          <w:sz w:val="18"/>
          <w:szCs w:val="18"/>
        </w:rPr>
        <w:t>cituje časť tejto stratégie, ktorá popisuje víziu skutočne digitálnych služieb.</w:t>
      </w:r>
    </w:p>
  </w:footnote>
  <w:footnote w:id="10">
    <w:p w14:paraId="6D662A1F" w14:textId="0029AC82" w:rsidR="00033816" w:rsidRDefault="00033816" w:rsidP="00DE0FA7">
      <w:r w:rsidRPr="00F61669">
        <w:rPr>
          <w:sz w:val="18"/>
          <w:szCs w:val="18"/>
          <w:vertAlign w:val="superscript"/>
        </w:rPr>
        <w:footnoteRef/>
      </w:r>
      <w:r w:rsidRPr="00F61669">
        <w:rPr>
          <w:sz w:val="18"/>
          <w:szCs w:val="18"/>
          <w:vertAlign w:val="superscript"/>
        </w:rPr>
        <w:t xml:space="preserve"> </w:t>
      </w:r>
      <w:r w:rsidRPr="00F61669">
        <w:rPr>
          <w:rFonts w:cs="Arial Narrow"/>
          <w:sz w:val="18"/>
          <w:szCs w:val="18"/>
        </w:rPr>
        <w:t>Pravidlá publikovania</w:t>
      </w:r>
      <w:r w:rsidRPr="007F2B06">
        <w:rPr>
          <w:rFonts w:cs="Arial Narrow"/>
          <w:sz w:val="18"/>
          <w:szCs w:val="18"/>
        </w:rPr>
        <w:t xml:space="preserve"> elektronických služieb do multikanálového prostredia verejnej</w:t>
      </w:r>
      <w:r>
        <w:rPr>
          <w:rFonts w:cs="Arial Narrow"/>
          <w:sz w:val="18"/>
          <w:szCs w:val="18"/>
        </w:rPr>
        <w:t xml:space="preserve"> </w:t>
      </w:r>
      <w:r w:rsidRPr="007F2B06">
        <w:rPr>
          <w:rFonts w:cs="Arial Narrow"/>
          <w:sz w:val="18"/>
          <w:szCs w:val="18"/>
        </w:rPr>
        <w:t xml:space="preserve">správy </w:t>
      </w:r>
      <w:hyperlink r:id="rId4">
        <w:r w:rsidRPr="00033816">
          <w:rPr>
            <w:rStyle w:val="Hypertextovprepojenie"/>
            <w:rFonts w:cs="Segoe UI"/>
            <w:sz w:val="18"/>
            <w:szCs w:val="18"/>
          </w:rPr>
          <w:t>https://www.mirri.gov.sk/wp-content/uploads/2018/10/Pravidla_Publikovania_Sluzieb_v1_0-1.pdf</w:t>
        </w:r>
      </w:hyperlink>
      <w:r w:rsidRPr="00033816">
        <w:rPr>
          <w:rStyle w:val="Hypertextovprepojenie"/>
          <w:rFonts w:cs="Segoe UI"/>
          <w:sz w:val="18"/>
          <w:szCs w:val="18"/>
        </w:rPr>
        <w:t>.</w:t>
      </w:r>
      <w:r w:rsidRPr="6CE49CE2">
        <w:rPr>
          <w:rFonts w:ascii="Segoe UI" w:hAnsi="Segoe UI" w:cs="Segoe UI"/>
          <w:color w:val="000000" w:themeColor="text1"/>
          <w:sz w:val="18"/>
          <w:szCs w:val="18"/>
        </w:rPr>
        <w:t xml:space="preserve"> </w:t>
      </w:r>
    </w:p>
  </w:footnote>
  <w:footnote w:id="11">
    <w:p w14:paraId="036AD9E8" w14:textId="21F10A9C" w:rsidR="00033816" w:rsidRPr="00F61669" w:rsidRDefault="00033816" w:rsidP="00DE0FA7">
      <w:pPr>
        <w:rPr>
          <w:sz w:val="18"/>
          <w:szCs w:val="18"/>
        </w:rPr>
      </w:pPr>
      <w:r w:rsidRPr="00AB36B3">
        <w:rPr>
          <w:sz w:val="18"/>
          <w:szCs w:val="18"/>
          <w:vertAlign w:val="superscript"/>
        </w:rPr>
        <w:footnoteRef/>
      </w:r>
      <w:r w:rsidRPr="00AB36B3">
        <w:rPr>
          <w:sz w:val="18"/>
          <w:szCs w:val="18"/>
          <w:vertAlign w:val="superscript"/>
        </w:rPr>
        <w:t xml:space="preserve"> </w:t>
      </w:r>
      <w:r>
        <w:rPr>
          <w:sz w:val="18"/>
          <w:szCs w:val="18"/>
        </w:rPr>
        <w:t>P</w:t>
      </w:r>
      <w:r w:rsidRPr="00AB36B3">
        <w:rPr>
          <w:sz w:val="18"/>
          <w:szCs w:val="18"/>
        </w:rPr>
        <w:t xml:space="preserve">ozri definíciu tohto princípu </w:t>
      </w:r>
      <w:r>
        <w:rPr>
          <w:sz w:val="18"/>
          <w:szCs w:val="18"/>
        </w:rPr>
        <w:t xml:space="preserve">v </w:t>
      </w:r>
      <w:r w:rsidRPr="004A05F8">
        <w:rPr>
          <w:sz w:val="18"/>
          <w:szCs w:val="18"/>
        </w:rPr>
        <w:t>Národn</w:t>
      </w:r>
      <w:r>
        <w:rPr>
          <w:sz w:val="18"/>
          <w:szCs w:val="18"/>
        </w:rPr>
        <w:t>ej koncepcii</w:t>
      </w:r>
      <w:r w:rsidRPr="004A05F8">
        <w:rPr>
          <w:sz w:val="18"/>
          <w:szCs w:val="18"/>
        </w:rPr>
        <w:t xml:space="preserve"> informatizácie verejnej správy </w:t>
      </w:r>
      <w:hyperlink r:id="rId5" w:history="1">
        <w:r w:rsidRPr="00F61669">
          <w:rPr>
            <w:rStyle w:val="Hypertextovprepojenie"/>
            <w:sz w:val="18"/>
            <w:szCs w:val="18"/>
          </w:rPr>
          <w:t>https://www.mirri.gov.sk/sekcie/narodna-koncepcia-informatizacie-verejnej-spravy-nikvs/</w:t>
        </w:r>
      </w:hyperlink>
      <w:r>
        <w:rPr>
          <w:sz w:val="18"/>
          <w:szCs w:val="18"/>
        </w:rPr>
        <w:t>.</w:t>
      </w:r>
    </w:p>
  </w:footnote>
  <w:footnote w:id="12">
    <w:p w14:paraId="10C5E62A" w14:textId="77777777" w:rsidR="00033816" w:rsidRDefault="00033816" w:rsidP="00906091">
      <w:pPr>
        <w:pStyle w:val="Textpoznmkypodiarou"/>
        <w:tabs>
          <w:tab w:val="clear" w:pos="964"/>
        </w:tabs>
        <w:ind w:left="-284" w:firstLine="0"/>
      </w:pPr>
      <w:r w:rsidRPr="00D32CD1">
        <w:rPr>
          <w:rStyle w:val="Odkaznapoznmkupodiarou"/>
          <w:rFonts w:ascii="Arial Narrow" w:hAnsi="Arial Narrow"/>
          <w:szCs w:val="18"/>
        </w:rPr>
        <w:footnoteRef/>
      </w:r>
      <w:r w:rsidRPr="00D32CD1">
        <w:rPr>
          <w:rFonts w:ascii="Arial Narrow" w:hAnsi="Arial Narrow"/>
          <w:szCs w:val="18"/>
        </w:rPr>
        <w:t xml:space="preserve"> </w:t>
      </w:r>
      <w:r w:rsidRPr="00AE2204">
        <w:rPr>
          <w:rFonts w:ascii="Arial Narrow" w:hAnsi="Arial Narrow"/>
          <w:szCs w:val="18"/>
        </w:rPr>
        <w:t xml:space="preserve">Za nedostatočný </w:t>
      </w:r>
      <w:r w:rsidRPr="00E350B4">
        <w:rPr>
          <w:rFonts w:ascii="Arial Narrow" w:hAnsi="Arial Narrow"/>
          <w:szCs w:val="18"/>
        </w:rPr>
        <w:t>dopyt sa považuje situácia, kedy výška žiadaného nenávratného finančného príspevku v Žiadostiach o NFP predložených a zaregistrovaných v druhom alebo ktoromkoľvek neskoršom kole neprekročí 50% zostatku disponibilnej alokácie na výzvu.</w:t>
      </w:r>
    </w:p>
  </w:footnote>
  <w:footnote w:id="13">
    <w:p w14:paraId="131B9C06" w14:textId="77777777" w:rsidR="00033816" w:rsidRPr="00D32CD1" w:rsidRDefault="00033816" w:rsidP="00906091">
      <w:pPr>
        <w:pStyle w:val="Textpoznmkypodiarou"/>
        <w:tabs>
          <w:tab w:val="clear" w:pos="964"/>
          <w:tab w:val="num" w:pos="0"/>
        </w:tabs>
        <w:ind w:left="-284" w:firstLine="0"/>
        <w:rPr>
          <w:rFonts w:ascii="Arial Narrow" w:hAnsi="Arial Narrow"/>
          <w:szCs w:val="18"/>
        </w:rPr>
      </w:pPr>
      <w:r w:rsidRPr="00D32CD1">
        <w:rPr>
          <w:rStyle w:val="Odkaznapoznmkupodiarou"/>
          <w:rFonts w:ascii="Arial Narrow" w:hAnsi="Arial Narrow"/>
          <w:szCs w:val="18"/>
        </w:rPr>
        <w:footnoteRef/>
      </w:r>
      <w:r w:rsidRPr="00D32CD1">
        <w:rPr>
          <w:rFonts w:ascii="Arial Narrow" w:hAnsi="Arial Narrow"/>
          <w:szCs w:val="18"/>
        </w:rPr>
        <w:t xml:space="preserve"> Za uvedený dôvod sa považuje situácia, keď dôjde k zmene OPII PO7 (jeho vecných alebo finančných prvkov), alebo keď je na základe aktuálneho stavu implementácie OPII PO7 (výsledkov monitorovania alebo hodnotenia) potrebné presmerovať podporu na aktivity iného charakteru (vyznačujúce sa rýchlejšou finančnou implementáciou alebo aktivity lepšie cielené z hľadiska aktuálnych potrieb vecnej implementácie OPII PO7).</w:t>
      </w:r>
    </w:p>
    <w:p w14:paraId="253D3F97" w14:textId="77777777" w:rsidR="00033816" w:rsidRDefault="00033816" w:rsidP="00906091">
      <w:pPr>
        <w:pStyle w:val="Textpoznmkypodiarou"/>
        <w:tabs>
          <w:tab w:val="clear" w:pos="964"/>
          <w:tab w:val="num" w:pos="0"/>
        </w:tabs>
        <w:ind w:left="-284" w:firstLine="0"/>
      </w:pPr>
    </w:p>
  </w:footnote>
  <w:footnote w:id="14">
    <w:p w14:paraId="247F008F" w14:textId="77777777" w:rsidR="00033816" w:rsidRDefault="00033816" w:rsidP="00913729">
      <w:pPr>
        <w:pStyle w:val="Textpoznmkypodiarou"/>
        <w:ind w:left="-284" w:firstLine="0"/>
      </w:pPr>
      <w:r w:rsidRPr="00D32CD1">
        <w:rPr>
          <w:rStyle w:val="Odkaznapoznmkupodiarou"/>
          <w:rFonts w:ascii="Arial Narrow" w:hAnsi="Arial Narrow"/>
          <w:szCs w:val="18"/>
        </w:rPr>
        <w:footnoteRef/>
      </w:r>
      <w:r w:rsidRPr="00D32CD1">
        <w:rPr>
          <w:rFonts w:ascii="Arial Narrow" w:hAnsi="Arial Narrow"/>
          <w:szCs w:val="18"/>
        </w:rPr>
        <w:t xml:space="preserve"> V súlade s</w:t>
      </w:r>
      <w:r>
        <w:rPr>
          <w:rFonts w:ascii="Arial Narrow" w:hAnsi="Arial Narrow"/>
          <w:szCs w:val="18"/>
        </w:rPr>
        <w:t> </w:t>
      </w:r>
      <w:r w:rsidRPr="00FE580A">
        <w:rPr>
          <w:rFonts w:ascii="Arial Narrow" w:hAnsi="Arial Narrow"/>
          <w:b/>
          <w:szCs w:val="18"/>
        </w:rPr>
        <w:t>kapitolou 2</w:t>
      </w:r>
      <w:r>
        <w:rPr>
          <w:rFonts w:ascii="Arial Narrow" w:hAnsi="Arial Narrow"/>
          <w:szCs w:val="18"/>
        </w:rPr>
        <w:t xml:space="preserve">, </w:t>
      </w:r>
      <w:r w:rsidRPr="00FE580A">
        <w:rPr>
          <w:rFonts w:ascii="Arial Narrow" w:hAnsi="Arial Narrow"/>
          <w:b/>
          <w:szCs w:val="18"/>
        </w:rPr>
        <w:t>bodom</w:t>
      </w:r>
      <w:r w:rsidRPr="00D32CD1">
        <w:rPr>
          <w:rFonts w:ascii="Arial Narrow" w:hAnsi="Arial Narrow"/>
          <w:szCs w:val="18"/>
        </w:rPr>
        <w:t xml:space="preserve"> </w:t>
      </w:r>
      <w:r w:rsidRPr="00D32CD1">
        <w:rPr>
          <w:rFonts w:ascii="Arial Narrow" w:hAnsi="Arial Narrow"/>
          <w:b/>
          <w:szCs w:val="18"/>
        </w:rPr>
        <w:t>2.1</w:t>
      </w:r>
      <w:r w:rsidRPr="00D32CD1">
        <w:rPr>
          <w:rFonts w:ascii="Arial Narrow" w:hAnsi="Arial Narrow"/>
          <w:szCs w:val="18"/>
        </w:rPr>
        <w:t xml:space="preserve">, </w:t>
      </w:r>
      <w:r w:rsidRPr="00D32CD1">
        <w:rPr>
          <w:rFonts w:ascii="Arial Narrow" w:hAnsi="Arial Narrow"/>
          <w:b/>
          <w:bCs/>
          <w:szCs w:val="18"/>
        </w:rPr>
        <w:t xml:space="preserve">písm. </w:t>
      </w:r>
      <w:r w:rsidRPr="00F028D2">
        <w:rPr>
          <w:rFonts w:ascii="Arial Narrow" w:hAnsi="Arial Narrow"/>
          <w:b/>
          <w:bCs/>
          <w:szCs w:val="18"/>
        </w:rPr>
        <w:t>a)</w:t>
      </w:r>
      <w:r>
        <w:rPr>
          <w:rFonts w:ascii="Arial Narrow" w:hAnsi="Arial Narrow"/>
          <w:b/>
          <w:bCs/>
          <w:szCs w:val="18"/>
        </w:rPr>
        <w:t xml:space="preserve"> a kapitolou 3.2.1</w:t>
      </w:r>
      <w:r w:rsidRPr="00D32CD1">
        <w:rPr>
          <w:rFonts w:ascii="Arial Narrow" w:hAnsi="Arial Narrow"/>
          <w:szCs w:val="18"/>
        </w:rPr>
        <w:t xml:space="preserve"> </w:t>
      </w:r>
      <w:hyperlink r:id="rId6" w:history="1">
        <w:r w:rsidRPr="00D32CD1">
          <w:rPr>
            <w:rStyle w:val="Hypertextovprepojenie"/>
            <w:rFonts w:ascii="Arial Narrow" w:hAnsi="Arial Narrow"/>
            <w:szCs w:val="18"/>
            <w:lang w:val="fr-FR"/>
          </w:rPr>
          <w:t>Stratégie financovania EŠIF</w:t>
        </w:r>
      </w:hyperlink>
      <w:r w:rsidRPr="00D32CD1">
        <w:rPr>
          <w:rFonts w:ascii="Arial Narrow" w:hAnsi="Arial Narrow"/>
          <w:szCs w:val="18"/>
          <w:lang w:val="fr-FR"/>
        </w:rPr>
        <w:t>.</w:t>
      </w:r>
    </w:p>
  </w:footnote>
  <w:footnote w:id="15">
    <w:p w14:paraId="374544CB" w14:textId="61BF045D" w:rsidR="00033816" w:rsidRDefault="00033816" w:rsidP="00913729">
      <w:pPr>
        <w:pStyle w:val="Textpoznmkypodiarou"/>
        <w:tabs>
          <w:tab w:val="clear" w:pos="964"/>
          <w:tab w:val="num" w:pos="-284"/>
        </w:tabs>
        <w:ind w:left="-284" w:firstLine="0"/>
      </w:pPr>
      <w:r w:rsidRPr="00D32CD1">
        <w:rPr>
          <w:rStyle w:val="Odkaznapoznmkupodiarou"/>
          <w:rFonts w:ascii="Arial Narrow" w:hAnsi="Arial Narrow"/>
          <w:szCs w:val="18"/>
        </w:rPr>
        <w:footnoteRef/>
      </w:r>
      <w:r w:rsidRPr="00D32CD1">
        <w:rPr>
          <w:rFonts w:ascii="Arial Narrow" w:hAnsi="Arial Narrow"/>
          <w:szCs w:val="18"/>
        </w:rPr>
        <w:t xml:space="preserve"> </w:t>
      </w:r>
      <w:r w:rsidRPr="00D32CD1">
        <w:rPr>
          <w:rFonts w:ascii="Arial Narrow" w:hAnsi="Arial Narrow"/>
          <w:szCs w:val="18"/>
          <w:lang w:val="fr-FR"/>
        </w:rPr>
        <w:t>V súlade s </w:t>
      </w:r>
      <w:r w:rsidRPr="00FE580A">
        <w:rPr>
          <w:rFonts w:ascii="Arial Narrow" w:hAnsi="Arial Narrow"/>
          <w:b/>
          <w:szCs w:val="18"/>
        </w:rPr>
        <w:t>kapitolou 2</w:t>
      </w:r>
      <w:r>
        <w:rPr>
          <w:rFonts w:ascii="Arial Narrow" w:hAnsi="Arial Narrow"/>
          <w:b/>
          <w:szCs w:val="18"/>
        </w:rPr>
        <w:t xml:space="preserve">, </w:t>
      </w:r>
      <w:r w:rsidRPr="00FE580A">
        <w:rPr>
          <w:rFonts w:ascii="Arial Narrow" w:hAnsi="Arial Narrow"/>
          <w:b/>
          <w:szCs w:val="18"/>
          <w:lang w:val="fr-FR"/>
        </w:rPr>
        <w:t>bodom</w:t>
      </w:r>
      <w:r w:rsidRPr="00D32CD1">
        <w:rPr>
          <w:rFonts w:ascii="Arial Narrow" w:hAnsi="Arial Narrow"/>
          <w:szCs w:val="18"/>
          <w:lang w:val="fr-FR"/>
        </w:rPr>
        <w:t xml:space="preserve"> </w:t>
      </w:r>
      <w:r w:rsidRPr="00D32CD1">
        <w:rPr>
          <w:rFonts w:ascii="Arial Narrow" w:hAnsi="Arial Narrow"/>
          <w:b/>
          <w:szCs w:val="18"/>
          <w:lang w:val="fr-FR"/>
        </w:rPr>
        <w:t>2.1</w:t>
      </w:r>
      <w:r w:rsidRPr="00D32CD1">
        <w:rPr>
          <w:rFonts w:ascii="Arial Narrow" w:hAnsi="Arial Narrow"/>
          <w:szCs w:val="18"/>
          <w:lang w:val="fr-FR"/>
        </w:rPr>
        <w:t xml:space="preserve">, </w:t>
      </w:r>
      <w:r w:rsidRPr="00D32CD1">
        <w:rPr>
          <w:rFonts w:ascii="Arial Narrow" w:hAnsi="Arial Narrow"/>
          <w:b/>
          <w:bCs/>
          <w:szCs w:val="18"/>
          <w:lang w:val="fr-FR"/>
        </w:rPr>
        <w:t>písm. b)</w:t>
      </w:r>
      <w:r w:rsidRPr="00D32CD1">
        <w:rPr>
          <w:rFonts w:ascii="Arial Narrow" w:hAnsi="Arial Narrow"/>
          <w:szCs w:val="18"/>
          <w:lang w:val="fr-FR"/>
        </w:rPr>
        <w:t xml:space="preserve"> </w:t>
      </w:r>
      <w:r w:rsidRPr="00FE580A">
        <w:rPr>
          <w:rFonts w:ascii="Arial Narrow" w:hAnsi="Arial Narrow"/>
          <w:b/>
          <w:szCs w:val="18"/>
          <w:lang w:val="fr-FR"/>
        </w:rPr>
        <w:t>a kapitolou 3.2.1</w:t>
      </w:r>
      <w:r>
        <w:rPr>
          <w:rFonts w:ascii="Arial Narrow" w:hAnsi="Arial Narrow"/>
          <w:szCs w:val="18"/>
          <w:lang w:val="fr-FR"/>
        </w:rPr>
        <w:t xml:space="preserve"> </w:t>
      </w:r>
      <w:hyperlink r:id="rId7" w:history="1">
        <w:r w:rsidRPr="00D32CD1">
          <w:rPr>
            <w:rStyle w:val="Hypertextovprepojenie"/>
            <w:rFonts w:ascii="Arial Narrow" w:hAnsi="Arial Narrow"/>
            <w:szCs w:val="18"/>
            <w:lang w:val="fr-FR"/>
          </w:rPr>
          <w:t>Stratégie financovania EŠIF</w:t>
        </w:r>
      </w:hyperlink>
      <w:r w:rsidRPr="00D32CD1">
        <w:rPr>
          <w:rFonts w:ascii="Arial Narrow" w:hAnsi="Arial Narrow"/>
          <w:szCs w:val="18"/>
          <w:lang w:val="fr-FR"/>
        </w:rPr>
        <w:t xml:space="preserve">, </w:t>
      </w:r>
      <w:r w:rsidRPr="00FE580A">
        <w:rPr>
          <w:rFonts w:ascii="Arial Narrow" w:hAnsi="Arial Narrow"/>
          <w:b/>
          <w:szCs w:val="18"/>
          <w:lang w:val="fr-FR"/>
        </w:rPr>
        <w:t>okrem</w:t>
      </w:r>
      <w:r>
        <w:rPr>
          <w:rFonts w:ascii="Arial Narrow" w:hAnsi="Arial Narrow"/>
          <w:szCs w:val="18"/>
          <w:lang w:val="fr-FR"/>
        </w:rPr>
        <w:t xml:space="preserve"> obcí a vyšších územných celkov</w:t>
      </w:r>
      <w:r w:rsidRPr="001A3725">
        <w:rPr>
          <w:rFonts w:ascii="Arial Narrow" w:hAnsi="Arial Narrow"/>
          <w:szCs w:val="18"/>
        </w:rPr>
        <w:t>.</w:t>
      </w:r>
    </w:p>
  </w:footnote>
  <w:footnote w:id="16">
    <w:p w14:paraId="776CE73A" w14:textId="77777777" w:rsidR="00033816" w:rsidRDefault="00033816" w:rsidP="00913729">
      <w:pPr>
        <w:pStyle w:val="Textpoznmkypodiarou"/>
        <w:tabs>
          <w:tab w:val="clear" w:pos="964"/>
        </w:tabs>
        <w:ind w:left="0" w:hanging="284"/>
      </w:pPr>
      <w:r w:rsidRPr="00A77784">
        <w:rPr>
          <w:rStyle w:val="Odkaznapoznmkupodiarou"/>
          <w:rFonts w:ascii="Arial Narrow" w:hAnsi="Arial Narrow"/>
          <w:szCs w:val="18"/>
        </w:rPr>
        <w:footnoteRef/>
      </w:r>
      <w:r w:rsidRPr="00A77784">
        <w:rPr>
          <w:rFonts w:ascii="Arial Narrow" w:hAnsi="Arial Narrow"/>
          <w:szCs w:val="18"/>
        </w:rPr>
        <w:t xml:space="preserve"> </w:t>
      </w:r>
      <w:r w:rsidRPr="00A77784">
        <w:rPr>
          <w:rFonts w:ascii="Arial Narrow" w:hAnsi="Arial Narrow"/>
          <w:szCs w:val="18"/>
          <w:lang w:val="fr-FR"/>
        </w:rPr>
        <w:t>Suma spolufinancovania žiadateľa predstavuje 5% z celkových oprávnených výdavkov</w:t>
      </w:r>
      <w:r>
        <w:rPr>
          <w:rFonts w:ascii="Arial Narrow" w:hAnsi="Arial Narrow"/>
          <w:szCs w:val="18"/>
          <w:lang w:val="fr-FR"/>
        </w:rPr>
        <w:t>,</w:t>
      </w:r>
      <w:r w:rsidRPr="00A77784">
        <w:rPr>
          <w:rFonts w:ascii="Arial Narrow" w:hAnsi="Arial Narrow"/>
          <w:szCs w:val="18"/>
          <w:lang w:val="fr-FR"/>
        </w:rPr>
        <w:t xml:space="preserve"> znížených o zdroj financovania pro-rata.</w:t>
      </w:r>
    </w:p>
  </w:footnote>
  <w:footnote w:id="17">
    <w:p w14:paraId="27EF80DA" w14:textId="2A13C947" w:rsidR="00033816" w:rsidRPr="002F3DBB" w:rsidRDefault="00033816" w:rsidP="00913729">
      <w:pPr>
        <w:pStyle w:val="Textpoznmkypodiarou"/>
        <w:tabs>
          <w:tab w:val="clear" w:pos="964"/>
        </w:tabs>
        <w:ind w:hanging="1248"/>
        <w:rPr>
          <w:rFonts w:ascii="Arial Narrow" w:hAnsi="Arial Narrow"/>
          <w:szCs w:val="18"/>
        </w:rPr>
      </w:pPr>
      <w:r w:rsidRPr="002F3DBB">
        <w:rPr>
          <w:rStyle w:val="Odkaznapoznmkupodiarou"/>
          <w:rFonts w:ascii="Arial Narrow" w:hAnsi="Arial Narrow"/>
          <w:szCs w:val="18"/>
        </w:rPr>
        <w:footnoteRef/>
      </w:r>
      <w:r w:rsidRPr="002F3DBB">
        <w:rPr>
          <w:rFonts w:ascii="Arial Narrow" w:hAnsi="Arial Narrow"/>
          <w:szCs w:val="18"/>
        </w:rPr>
        <w:t xml:space="preserve"> </w:t>
      </w:r>
      <w:r w:rsidRPr="002F3DBB">
        <w:rPr>
          <w:rFonts w:ascii="Arial Narrow" w:hAnsi="Arial Narrow"/>
          <w:szCs w:val="18"/>
          <w:lang w:val="fr-FR"/>
        </w:rPr>
        <w:t>V súlade s </w:t>
      </w:r>
      <w:r w:rsidRPr="00FE580A">
        <w:rPr>
          <w:rFonts w:ascii="Arial Narrow" w:hAnsi="Arial Narrow"/>
          <w:b/>
          <w:szCs w:val="18"/>
        </w:rPr>
        <w:t>kapitolou 2</w:t>
      </w:r>
      <w:r>
        <w:rPr>
          <w:rFonts w:ascii="Arial Narrow" w:hAnsi="Arial Narrow"/>
          <w:b/>
          <w:szCs w:val="18"/>
        </w:rPr>
        <w:t xml:space="preserve">, </w:t>
      </w:r>
      <w:r w:rsidRPr="00FE580A">
        <w:rPr>
          <w:rFonts w:ascii="Arial Narrow" w:hAnsi="Arial Narrow"/>
          <w:b/>
          <w:szCs w:val="18"/>
          <w:lang w:val="fr-FR"/>
        </w:rPr>
        <w:t>bodom</w:t>
      </w:r>
      <w:r w:rsidRPr="002F3DBB">
        <w:rPr>
          <w:rFonts w:ascii="Arial Narrow" w:hAnsi="Arial Narrow"/>
          <w:szCs w:val="18"/>
          <w:lang w:val="fr-FR"/>
        </w:rPr>
        <w:t xml:space="preserve"> </w:t>
      </w:r>
      <w:r w:rsidRPr="002F3DBB">
        <w:rPr>
          <w:rFonts w:ascii="Arial Narrow" w:hAnsi="Arial Narrow"/>
          <w:b/>
          <w:bCs/>
          <w:szCs w:val="18"/>
          <w:lang w:val="fr-FR"/>
        </w:rPr>
        <w:t>2.1, písm. c)</w:t>
      </w:r>
      <w:r w:rsidRPr="002F3DBB">
        <w:rPr>
          <w:rFonts w:ascii="Arial Narrow" w:hAnsi="Arial Narrow"/>
          <w:szCs w:val="18"/>
          <w:lang w:val="fr-FR"/>
        </w:rPr>
        <w:t xml:space="preserve"> </w:t>
      </w:r>
      <w:r>
        <w:rPr>
          <w:rFonts w:ascii="Arial Narrow" w:hAnsi="Arial Narrow"/>
          <w:szCs w:val="18"/>
          <w:lang w:val="fr-FR"/>
        </w:rPr>
        <w:t xml:space="preserve">a </w:t>
      </w:r>
      <w:r w:rsidRPr="00FD3F1C">
        <w:rPr>
          <w:rFonts w:ascii="Arial Narrow" w:hAnsi="Arial Narrow"/>
          <w:b/>
          <w:szCs w:val="18"/>
          <w:lang w:val="fr-FR"/>
        </w:rPr>
        <w:t>d)</w:t>
      </w:r>
      <w:r>
        <w:rPr>
          <w:rFonts w:ascii="Arial Narrow" w:hAnsi="Arial Narrow"/>
          <w:szCs w:val="18"/>
          <w:lang w:val="fr-FR"/>
        </w:rPr>
        <w:t xml:space="preserve"> </w:t>
      </w:r>
      <w:r w:rsidRPr="0019388E">
        <w:rPr>
          <w:rFonts w:ascii="Arial Narrow" w:hAnsi="Arial Narrow"/>
          <w:b/>
          <w:szCs w:val="18"/>
          <w:lang w:val="fr-FR"/>
        </w:rPr>
        <w:t>a kapitolou 3.2.1</w:t>
      </w:r>
      <w:r>
        <w:rPr>
          <w:rFonts w:ascii="Arial Narrow" w:hAnsi="Arial Narrow"/>
          <w:szCs w:val="18"/>
          <w:lang w:val="fr-FR"/>
        </w:rPr>
        <w:t xml:space="preserve"> </w:t>
      </w:r>
      <w:hyperlink r:id="rId8" w:history="1">
        <w:r w:rsidRPr="002F3DBB">
          <w:rPr>
            <w:rStyle w:val="Hypertextovprepojenie"/>
            <w:rFonts w:ascii="Arial Narrow" w:hAnsi="Arial Narrow"/>
            <w:szCs w:val="18"/>
            <w:lang w:val="fr-FR"/>
          </w:rPr>
          <w:t>Stratégie financovania EŠIF</w:t>
        </w:r>
      </w:hyperlink>
      <w:r w:rsidRPr="002F3DBB">
        <w:rPr>
          <w:rFonts w:ascii="Arial Narrow" w:hAnsi="Arial Narrow"/>
          <w:szCs w:val="18"/>
          <w:lang w:val="fr-FR"/>
        </w:rPr>
        <w:t>.</w:t>
      </w:r>
    </w:p>
  </w:footnote>
  <w:footnote w:id="18">
    <w:p w14:paraId="5E7C9FF7" w14:textId="6FADEBAD" w:rsidR="00033816" w:rsidRDefault="00033816" w:rsidP="00DC47A0">
      <w:pPr>
        <w:pStyle w:val="Textpoznmkypodiarou"/>
        <w:tabs>
          <w:tab w:val="clear" w:pos="964"/>
          <w:tab w:val="num" w:pos="-142"/>
        </w:tabs>
        <w:ind w:left="142" w:hanging="284"/>
      </w:pPr>
      <w:r w:rsidRPr="00927ECB">
        <w:rPr>
          <w:rStyle w:val="Odkaznapoznmkupodiarou"/>
          <w:rFonts w:ascii="Arial Narrow" w:hAnsi="Arial Narrow"/>
        </w:rPr>
        <w:footnoteRef/>
      </w:r>
      <w:r w:rsidRPr="00927ECB">
        <w:rPr>
          <w:rFonts w:ascii="Arial Narrow" w:hAnsi="Arial Narrow"/>
        </w:rPr>
        <w:t xml:space="preserve"> </w:t>
      </w:r>
      <w:r w:rsidRPr="007D11C9">
        <w:rPr>
          <w:rFonts w:ascii="Arial Narrow" w:hAnsi="Arial Narrow"/>
          <w:szCs w:val="18"/>
        </w:rPr>
        <w:t>V kont</w:t>
      </w:r>
      <w:r>
        <w:rPr>
          <w:rFonts w:ascii="Arial Narrow" w:hAnsi="Arial Narrow"/>
          <w:szCs w:val="18"/>
        </w:rPr>
        <w:t>exte celého tohto dokumentu sa „</w:t>
      </w:r>
      <w:r w:rsidRPr="007D11C9">
        <w:rPr>
          <w:rFonts w:ascii="Arial Narrow" w:hAnsi="Arial Narrow"/>
          <w:szCs w:val="18"/>
        </w:rPr>
        <w:t>projektovým zámerom” myslí projektový zámer v</w:t>
      </w:r>
      <w:r>
        <w:rPr>
          <w:rFonts w:ascii="Arial Narrow" w:hAnsi="Arial Narrow"/>
          <w:szCs w:val="18"/>
        </w:rPr>
        <w:t> </w:t>
      </w:r>
      <w:r w:rsidRPr="007D11C9">
        <w:rPr>
          <w:rFonts w:ascii="Arial Narrow" w:hAnsi="Arial Narrow"/>
          <w:szCs w:val="18"/>
        </w:rPr>
        <w:t>zmysle</w:t>
      </w:r>
      <w:r>
        <w:rPr>
          <w:rFonts w:ascii="Arial Narrow" w:hAnsi="Arial Narrow"/>
          <w:szCs w:val="18"/>
        </w:rPr>
        <w:t xml:space="preserve"> </w:t>
      </w:r>
      <w:hyperlink r:id="rId9" w:history="1">
        <w:r>
          <w:rPr>
            <w:rStyle w:val="Hypertextovprepojenie"/>
            <w:rFonts w:ascii="Arial Narrow" w:hAnsi="Arial Narrow"/>
            <w:szCs w:val="18"/>
          </w:rPr>
          <w:t>V</w:t>
        </w:r>
        <w:r w:rsidRPr="002F33B4">
          <w:rPr>
            <w:rStyle w:val="Hypertextovprepojenie"/>
            <w:rFonts w:ascii="Arial Narrow" w:hAnsi="Arial Narrow"/>
            <w:szCs w:val="18"/>
          </w:rPr>
          <w:t>yhlášky Úradu podpredsedu vlády Slovenskej republiky pre investície a informatizáciu č. 85/2020 Z. z. o riadení projektov</w:t>
        </w:r>
      </w:hyperlink>
      <w:r w:rsidRPr="00C808D4">
        <w:rPr>
          <w:rFonts w:ascii="Arial Narrow" w:hAnsi="Arial Narrow"/>
          <w:szCs w:val="18"/>
        </w:rPr>
        <w:t>.</w:t>
      </w:r>
    </w:p>
  </w:footnote>
  <w:footnote w:id="19">
    <w:p w14:paraId="3AC53E16" w14:textId="02523CA2" w:rsidR="00033816" w:rsidRPr="00DE7F4A" w:rsidRDefault="00033816" w:rsidP="00843E4E">
      <w:pPr>
        <w:pStyle w:val="Textpoznmkypodiarou"/>
        <w:ind w:hanging="1106"/>
        <w:rPr>
          <w:rFonts w:asciiTheme="minorHAnsi" w:hAnsiTheme="minorHAnsi"/>
        </w:rPr>
      </w:pPr>
      <w:r w:rsidRPr="00927ECB">
        <w:rPr>
          <w:rStyle w:val="Odkaznapoznmkupodiarou"/>
          <w:rFonts w:ascii="Arial Narrow" w:hAnsi="Arial Narrow"/>
        </w:rPr>
        <w:footnoteRef/>
      </w:r>
      <w:r w:rsidRPr="00927ECB">
        <w:rPr>
          <w:rFonts w:ascii="Arial Narrow" w:hAnsi="Arial Narrow"/>
        </w:rPr>
        <w:t xml:space="preserve"> </w:t>
      </w:r>
      <w:r w:rsidRPr="00DE7F4A">
        <w:rPr>
          <w:rFonts w:ascii="Arial Narrow" w:hAnsi="Arial Narrow"/>
          <w:szCs w:val="18"/>
        </w:rPr>
        <w:t xml:space="preserve">Počas trvania krízovej situácie </w:t>
      </w:r>
      <w:r>
        <w:rPr>
          <w:rFonts w:ascii="Arial Narrow" w:hAnsi="Arial Narrow"/>
          <w:szCs w:val="18"/>
        </w:rPr>
        <w:t>SO OPII</w:t>
      </w:r>
      <w:r w:rsidRPr="00DE7F4A">
        <w:rPr>
          <w:rFonts w:ascii="Arial Narrow" w:hAnsi="Arial Narrow"/>
          <w:szCs w:val="18"/>
        </w:rPr>
        <w:t xml:space="preserve"> postupuje v súlade s § 57 zákona o príspevku z EŠIF.</w:t>
      </w:r>
    </w:p>
  </w:footnote>
  <w:footnote w:id="20">
    <w:p w14:paraId="74943177" w14:textId="0A33CEDE" w:rsidR="00033816" w:rsidRPr="000C5ED2" w:rsidRDefault="00033816">
      <w:pPr>
        <w:pStyle w:val="Textpoznmkypodiarou"/>
        <w:rPr>
          <w:rFonts w:ascii="Arial Narrow" w:hAnsi="Arial Narrow"/>
          <w:szCs w:val="18"/>
        </w:rPr>
      </w:pPr>
      <w:r w:rsidRPr="000C5ED2">
        <w:rPr>
          <w:rStyle w:val="Odkaznapoznmkupodiarou"/>
          <w:rFonts w:ascii="Arial Narrow" w:hAnsi="Arial Narrow"/>
          <w:szCs w:val="18"/>
        </w:rPr>
        <w:footnoteRef/>
      </w:r>
      <w:r w:rsidRPr="000C5ED2">
        <w:rPr>
          <w:rFonts w:ascii="Arial Narrow" w:hAnsi="Arial Narrow"/>
          <w:szCs w:val="18"/>
        </w:rPr>
        <w:t xml:space="preserve"> Okrem právnických osôb v zriaďovateľskej pôsobnosti alebo zakladateľskej pôsobnosti obcí a vyšších územných celkov.</w:t>
      </w:r>
    </w:p>
  </w:footnote>
  <w:footnote w:id="21">
    <w:p w14:paraId="361E8924" w14:textId="77777777" w:rsidR="00033816" w:rsidRDefault="00033816" w:rsidP="00BD5B8C">
      <w:pPr>
        <w:pStyle w:val="Textpoznmkypodiarou"/>
        <w:tabs>
          <w:tab w:val="clear" w:pos="964"/>
          <w:tab w:val="num" w:pos="142"/>
        </w:tabs>
        <w:ind w:left="142" w:hanging="142"/>
      </w:pPr>
      <w:r w:rsidRPr="009A4680">
        <w:rPr>
          <w:rStyle w:val="Odkaznapoznmkupodiarou"/>
          <w:rFonts w:ascii="Arial Narrow" w:hAnsi="Arial Narrow"/>
        </w:rPr>
        <w:footnoteRef/>
      </w:r>
      <w:r w:rsidRPr="00A65DE2">
        <w:rPr>
          <w:rFonts w:ascii="Arial Narrow" w:hAnsi="Arial Narrow"/>
        </w:rPr>
        <w:t xml:space="preserve"> </w:t>
      </w:r>
      <w:r w:rsidRPr="009A4680">
        <w:rPr>
          <w:rFonts w:ascii="Arial Narrow" w:hAnsi="Arial Narrow"/>
        </w:rPr>
        <w:t>Napr. zákon č. 55/2017 Z.</w:t>
      </w:r>
      <w:r>
        <w:rPr>
          <w:rFonts w:ascii="Arial Narrow" w:hAnsi="Arial Narrow"/>
        </w:rPr>
        <w:t xml:space="preserve"> </w:t>
      </w:r>
      <w:r w:rsidRPr="009A4680">
        <w:rPr>
          <w:rFonts w:ascii="Arial Narrow" w:hAnsi="Arial Narrow"/>
        </w:rPr>
        <w:t>z.  o štátnej službe a o zmene a doplnení niektorých zákonov, zákon č. 552/2003 Z. z. o  výkone práce vo   verejnom záujme, § 4 a § 22 zákona č. 575/2001 Z. z. o organizácii činnosti vlády a organizácii ústrednej štátnej správy, zákon č. 180/2014 Z. z. o podmienkach výkonu volebného práva a o zmene a doplnení niektorých zákonov v znení neskorších predpisov.</w:t>
      </w:r>
    </w:p>
  </w:footnote>
  <w:footnote w:id="22">
    <w:p w14:paraId="4C80056A" w14:textId="77777777" w:rsidR="00033816" w:rsidRDefault="00033816" w:rsidP="00BD5B8C">
      <w:pPr>
        <w:pStyle w:val="Textpoznmkypodiarou"/>
      </w:pPr>
      <w:r w:rsidRPr="009A4680">
        <w:rPr>
          <w:rStyle w:val="Odkaznapoznmkupodiarou"/>
          <w:rFonts w:ascii="Arial Narrow" w:hAnsi="Arial Narrow"/>
          <w:szCs w:val="18"/>
        </w:rPr>
        <w:footnoteRef/>
      </w:r>
      <w:r w:rsidRPr="009A4680">
        <w:rPr>
          <w:rFonts w:ascii="Arial Narrow" w:hAnsi="Arial Narrow"/>
          <w:szCs w:val="18"/>
        </w:rPr>
        <w:t xml:space="preserve"> Úradný preklad sa nevyžaduje v prípade dokumentu v českom jazyku.</w:t>
      </w:r>
    </w:p>
  </w:footnote>
  <w:footnote w:id="23">
    <w:p w14:paraId="665C9D74" w14:textId="77777777" w:rsidR="00033816" w:rsidRDefault="00033816" w:rsidP="00C81A3E">
      <w:pPr>
        <w:pStyle w:val="Textpoznmkypodiarou"/>
        <w:tabs>
          <w:tab w:val="clear" w:pos="964"/>
          <w:tab w:val="num" w:pos="142"/>
        </w:tabs>
        <w:ind w:left="142" w:hanging="142"/>
      </w:pPr>
      <w:r w:rsidRPr="009A4680">
        <w:rPr>
          <w:rStyle w:val="Odkaznapoznmkupodiarou"/>
          <w:rFonts w:ascii="Arial Narrow" w:hAnsi="Arial Narrow"/>
          <w:szCs w:val="18"/>
        </w:rPr>
        <w:footnoteRef/>
      </w:r>
      <w:r w:rsidRPr="009A4680">
        <w:rPr>
          <w:rFonts w:ascii="Arial Narrow" w:hAnsi="Arial Narrow"/>
          <w:szCs w:val="18"/>
          <w:vertAlign w:val="superscript"/>
        </w:rPr>
        <w:t xml:space="preserve"> </w:t>
      </w:r>
      <w:r w:rsidRPr="009A4680">
        <w:rPr>
          <w:rFonts w:ascii="Arial Narrow" w:hAnsi="Arial Narrow"/>
          <w:szCs w:val="18"/>
        </w:rPr>
        <w:t xml:space="preserve">Zákon č. 7/2005 Z. z. o konkurze a reštrukturalizácii a o zmene a doplnení niektorých zákonov v znení neskorších predpisov (ďalej len „zákon o konkurze a reštrukturalizácii“.  </w:t>
      </w:r>
    </w:p>
  </w:footnote>
  <w:footnote w:id="24">
    <w:p w14:paraId="0A116534" w14:textId="77777777" w:rsidR="00033816" w:rsidRDefault="00033816" w:rsidP="00C81A3E">
      <w:pPr>
        <w:pStyle w:val="Textpoznmkypodiarou"/>
      </w:pPr>
      <w:r w:rsidRPr="009A4680">
        <w:rPr>
          <w:rStyle w:val="Odkaznapoznmkupodiarou"/>
          <w:rFonts w:ascii="Arial Narrow" w:hAnsi="Arial Narrow"/>
          <w:szCs w:val="18"/>
        </w:rPr>
        <w:footnoteRef/>
      </w:r>
      <w:r w:rsidRPr="009A4680">
        <w:rPr>
          <w:rFonts w:ascii="Arial Narrow" w:hAnsi="Arial Narrow"/>
          <w:szCs w:val="18"/>
        </w:rPr>
        <w:t xml:space="preserve"> Tento dokument predkladá žiadateľ spolu s ostatnými prílohami Žiadosti o NFP, a to vložením do ITMS2014+.</w:t>
      </w:r>
    </w:p>
  </w:footnote>
  <w:footnote w:id="25">
    <w:p w14:paraId="58642B3F" w14:textId="77777777" w:rsidR="00033816" w:rsidRDefault="00033816" w:rsidP="00C81A3E">
      <w:pPr>
        <w:pStyle w:val="Textpoznmkypodiarou"/>
      </w:pPr>
      <w:r w:rsidRPr="00664DAF">
        <w:rPr>
          <w:rStyle w:val="Odkaznapoznmkupodiarou"/>
          <w:rFonts w:ascii="Arial Narrow" w:hAnsi="Arial Narrow"/>
          <w:szCs w:val="18"/>
        </w:rPr>
        <w:footnoteRef/>
      </w:r>
      <w:r w:rsidRPr="00664DAF">
        <w:rPr>
          <w:rFonts w:ascii="Arial Narrow" w:hAnsi="Arial Narrow"/>
          <w:szCs w:val="18"/>
        </w:rPr>
        <w:t xml:space="preserve"> </w:t>
      </w:r>
      <w:hyperlink r:id="rId10" w:history="1">
        <w:r w:rsidRPr="00664DAF">
          <w:rPr>
            <w:rStyle w:val="Hypertextovprepojenie"/>
            <w:rFonts w:ascii="Arial Narrow" w:hAnsi="Arial Narrow"/>
            <w:szCs w:val="18"/>
          </w:rPr>
          <w:t>Zákon č. 91/2016 Z. z.</w:t>
        </w:r>
      </w:hyperlink>
      <w:r w:rsidRPr="00664DAF">
        <w:rPr>
          <w:rFonts w:ascii="Arial Narrow" w:hAnsi="Arial Narrow"/>
          <w:szCs w:val="18"/>
        </w:rPr>
        <w:t xml:space="preserve"> o trestnej zodpovednosti právnických osôb a o zmene a doplnení niektorých zákonov.</w:t>
      </w:r>
    </w:p>
  </w:footnote>
  <w:footnote w:id="26">
    <w:p w14:paraId="15DBE1F0" w14:textId="77777777" w:rsidR="00033816" w:rsidRDefault="00033816" w:rsidP="00C81A3E">
      <w:pPr>
        <w:pStyle w:val="Textpoznmkypodiarou"/>
      </w:pPr>
      <w:r w:rsidRPr="00664DAF">
        <w:rPr>
          <w:rStyle w:val="Odkaznapoznmkupodiarou"/>
          <w:rFonts w:ascii="Arial Narrow" w:hAnsi="Arial Narrow"/>
          <w:szCs w:val="18"/>
        </w:rPr>
        <w:footnoteRef/>
      </w:r>
      <w:r w:rsidRPr="00664DAF">
        <w:rPr>
          <w:rFonts w:ascii="Arial Narrow" w:hAnsi="Arial Narrow"/>
          <w:szCs w:val="18"/>
        </w:rPr>
        <w:t xml:space="preserve"> Tento dokument predkladá žiadateľ spolu s ostatnými prílohami Žiadosti o NFP, a to vložením do ITMS2014+.</w:t>
      </w:r>
    </w:p>
  </w:footnote>
  <w:footnote w:id="27">
    <w:p w14:paraId="3C5E8F13" w14:textId="77777777" w:rsidR="00033816" w:rsidRPr="008328DA" w:rsidRDefault="00033816" w:rsidP="00985753">
      <w:pPr>
        <w:pStyle w:val="Textpoznmkypodiarou"/>
        <w:tabs>
          <w:tab w:val="clear" w:pos="964"/>
        </w:tabs>
        <w:ind w:left="142" w:hanging="142"/>
        <w:rPr>
          <w:rFonts w:asciiTheme="minorHAnsi" w:hAnsiTheme="minorHAnsi"/>
          <w:szCs w:val="18"/>
        </w:rPr>
      </w:pPr>
      <w:r w:rsidRPr="009A6D0B">
        <w:rPr>
          <w:rStyle w:val="Odkaznapoznmkupodiarou"/>
          <w:rFonts w:ascii="Arial Narrow" w:hAnsi="Arial Narrow"/>
          <w:szCs w:val="18"/>
        </w:rPr>
        <w:footnoteRef/>
      </w:r>
      <w:r w:rsidRPr="009A6D0B">
        <w:rPr>
          <w:rFonts w:ascii="Arial Narrow" w:hAnsi="Arial Narrow"/>
          <w:szCs w:val="18"/>
        </w:rPr>
        <w:t xml:space="preserve"> </w:t>
      </w:r>
      <w:r w:rsidRPr="009A6D0B">
        <w:rPr>
          <w:rFonts w:ascii="Arial Narrow" w:eastAsia="Arial Narrow" w:hAnsi="Arial Narrow" w:cs="Arial Narrow"/>
          <w:szCs w:val="18"/>
        </w:rPr>
        <w:t xml:space="preserve">Zákon </w:t>
      </w:r>
      <w:r w:rsidRPr="009A6D0B">
        <w:rPr>
          <w:rFonts w:ascii="Arial Narrow" w:eastAsia="Arial Narrow" w:hAnsi="Arial Narrow" w:cs="Arial Narrow" w:hint="eastAsia"/>
          <w:szCs w:val="18"/>
        </w:rPr>
        <w:t>č</w:t>
      </w:r>
      <w:r w:rsidRPr="009A6D0B">
        <w:rPr>
          <w:rFonts w:ascii="Arial Narrow" w:eastAsia="Arial Narrow" w:hAnsi="Arial Narrow" w:cs="Arial Narrow"/>
          <w:szCs w:val="18"/>
        </w:rPr>
        <w:t xml:space="preserve">. 539/2008 Z. z. o podpore regionálneho rozvoja v znení neskorších predpisov. Program rozvoja obce bol v súlade so zákonom </w:t>
      </w:r>
      <w:r w:rsidRPr="009A6D0B">
        <w:rPr>
          <w:rFonts w:ascii="Arial Narrow" w:eastAsia="Arial Narrow" w:hAnsi="Arial Narrow" w:cs="Arial Narrow" w:hint="eastAsia"/>
          <w:szCs w:val="18"/>
        </w:rPr>
        <w:t>č</w:t>
      </w:r>
      <w:r w:rsidRPr="009A6D0B">
        <w:rPr>
          <w:rFonts w:ascii="Arial Narrow" w:eastAsia="Arial Narrow" w:hAnsi="Arial Narrow" w:cs="Arial Narrow"/>
          <w:szCs w:val="18"/>
        </w:rPr>
        <w:t xml:space="preserve">. 539/2008 Z. z. </w:t>
      </w:r>
      <w:r w:rsidRPr="009A6D0B">
        <w:rPr>
          <w:rFonts w:ascii="Arial Narrow" w:eastAsia="Arial Narrow" w:hAnsi="Arial Narrow" w:cs="Arial Narrow" w:hint="eastAsia"/>
          <w:szCs w:val="18"/>
        </w:rPr>
        <w:t>úč</w:t>
      </w:r>
      <w:r w:rsidRPr="009A6D0B">
        <w:rPr>
          <w:rFonts w:ascii="Arial Narrow" w:eastAsia="Arial Narrow" w:hAnsi="Arial Narrow" w:cs="Arial Narrow"/>
          <w:szCs w:val="18"/>
        </w:rPr>
        <w:t>inným do 1. januára 2015 uvádzaný pod zákonným názvom ako plán hospodárskeho rozvoja a sociálneho rozvoja obce.</w:t>
      </w:r>
    </w:p>
  </w:footnote>
  <w:footnote w:id="28">
    <w:p w14:paraId="2F7763B2" w14:textId="252A5999" w:rsidR="00033816" w:rsidRDefault="00033816" w:rsidP="00600DBD">
      <w:pPr>
        <w:pStyle w:val="Textpoznmkypodiarou"/>
        <w:tabs>
          <w:tab w:val="clear" w:pos="964"/>
          <w:tab w:val="num" w:pos="142"/>
        </w:tabs>
        <w:ind w:left="142" w:hanging="142"/>
      </w:pPr>
      <w:r w:rsidRPr="00C808D4">
        <w:rPr>
          <w:rFonts w:ascii="Arial Narrow" w:hAnsi="Arial Narrow"/>
          <w:szCs w:val="18"/>
          <w:vertAlign w:val="superscript"/>
        </w:rPr>
        <w:footnoteRef/>
      </w:r>
      <w:r w:rsidRPr="007D11C9">
        <w:rPr>
          <w:rFonts w:ascii="Arial Narrow" w:hAnsi="Arial Narrow"/>
          <w:szCs w:val="18"/>
        </w:rPr>
        <w:t xml:space="preserve"> V kontexte celého tohto dokum</w:t>
      </w:r>
      <w:r>
        <w:rPr>
          <w:rFonts w:ascii="Arial Narrow" w:hAnsi="Arial Narrow"/>
          <w:szCs w:val="18"/>
        </w:rPr>
        <w:t>entu sa „</w:t>
      </w:r>
      <w:r w:rsidRPr="007D11C9">
        <w:rPr>
          <w:rFonts w:ascii="Arial Narrow" w:hAnsi="Arial Narrow"/>
          <w:szCs w:val="18"/>
        </w:rPr>
        <w:t>projektovým zámerom” myslí projektový zámer v</w:t>
      </w:r>
      <w:r>
        <w:rPr>
          <w:rFonts w:ascii="Arial Narrow" w:hAnsi="Arial Narrow"/>
          <w:szCs w:val="18"/>
        </w:rPr>
        <w:t> </w:t>
      </w:r>
      <w:r w:rsidRPr="007D11C9">
        <w:rPr>
          <w:rFonts w:ascii="Arial Narrow" w:hAnsi="Arial Narrow"/>
          <w:szCs w:val="18"/>
        </w:rPr>
        <w:t>zmysle</w:t>
      </w:r>
      <w:r>
        <w:rPr>
          <w:rFonts w:ascii="Arial Narrow" w:hAnsi="Arial Narrow"/>
          <w:szCs w:val="18"/>
        </w:rPr>
        <w:t xml:space="preserve"> </w:t>
      </w:r>
      <w:hyperlink r:id="rId11" w:history="1">
        <w:r>
          <w:rPr>
            <w:rStyle w:val="Hypertextovprepojenie"/>
            <w:rFonts w:ascii="Arial Narrow" w:hAnsi="Arial Narrow"/>
            <w:szCs w:val="18"/>
          </w:rPr>
          <w:t>V</w:t>
        </w:r>
        <w:r w:rsidRPr="00790520">
          <w:rPr>
            <w:rStyle w:val="Hypertextovprepojenie"/>
            <w:rFonts w:ascii="Arial Narrow" w:hAnsi="Arial Narrow"/>
            <w:szCs w:val="18"/>
          </w:rPr>
          <w:t>yhlášky Úradu podpredsedu vlády Slovenskej republiky pre investície a informatizáciu č. 85/2020 Z. z. o riadení projektov.</w:t>
        </w:r>
      </w:hyperlink>
    </w:p>
  </w:footnote>
  <w:footnote w:id="29">
    <w:p w14:paraId="12385D49" w14:textId="77777777" w:rsidR="00033816" w:rsidRDefault="00033816" w:rsidP="00515B6E">
      <w:pPr>
        <w:pStyle w:val="Textpoznmkypodiarou"/>
        <w:tabs>
          <w:tab w:val="clear" w:pos="964"/>
          <w:tab w:val="num" w:pos="142"/>
        </w:tabs>
        <w:ind w:left="142" w:hanging="142"/>
      </w:pPr>
      <w:r w:rsidRPr="00515B6E">
        <w:rPr>
          <w:rFonts w:ascii="Arial Narrow" w:hAnsi="Arial Narrow"/>
          <w:szCs w:val="18"/>
          <w:vertAlign w:val="superscript"/>
        </w:rPr>
        <w:footnoteRef/>
      </w:r>
      <w:r>
        <w:rPr>
          <w:rFonts w:ascii="Arial Narrow" w:hAnsi="Arial Narrow"/>
          <w:szCs w:val="18"/>
          <w:vertAlign w:val="superscript"/>
        </w:rPr>
        <w:t xml:space="preserve"> </w:t>
      </w:r>
      <w:r w:rsidRPr="0042583D">
        <w:rPr>
          <w:rFonts w:ascii="Arial Narrow" w:hAnsi="Arial Narrow"/>
          <w:b/>
          <w:szCs w:val="18"/>
        </w:rPr>
        <w:t>Upozornenie</w:t>
      </w:r>
      <w:r>
        <w:rPr>
          <w:rFonts w:ascii="Arial Narrow" w:hAnsi="Arial Narrow"/>
          <w:szCs w:val="18"/>
        </w:rPr>
        <w:t>:</w:t>
      </w:r>
      <w:r w:rsidRPr="00515B6E">
        <w:rPr>
          <w:rFonts w:ascii="Arial Narrow" w:hAnsi="Arial Narrow"/>
          <w:szCs w:val="18"/>
          <w:vertAlign w:val="superscript"/>
        </w:rPr>
        <w:t xml:space="preserve"> </w:t>
      </w:r>
      <w:r w:rsidRPr="00515B6E">
        <w:rPr>
          <w:rFonts w:ascii="Arial Narrow" w:hAnsi="Arial Narrow"/>
          <w:szCs w:val="18"/>
        </w:rPr>
        <w:t xml:space="preserve">Treba rozlišovať medzi tzv. </w:t>
      </w:r>
      <w:r w:rsidRPr="00515B6E">
        <w:rPr>
          <w:rFonts w:ascii="Arial Narrow" w:hAnsi="Arial Narrow"/>
          <w:b/>
          <w:szCs w:val="18"/>
        </w:rPr>
        <w:t>typom aktivity</w:t>
      </w:r>
      <w:r w:rsidRPr="00515B6E">
        <w:rPr>
          <w:rFonts w:ascii="Arial Narrow" w:hAnsi="Arial Narrow"/>
          <w:szCs w:val="18"/>
        </w:rPr>
        <w:t xml:space="preserve"> (definova</w:t>
      </w:r>
      <w:r>
        <w:rPr>
          <w:rFonts w:ascii="Arial Narrow" w:hAnsi="Arial Narrow"/>
          <w:szCs w:val="18"/>
        </w:rPr>
        <w:t>nom v OPII pri špecifickom cieli</w:t>
      </w:r>
      <w:r w:rsidRPr="00515B6E">
        <w:rPr>
          <w:rFonts w:ascii="Arial Narrow" w:hAnsi="Arial Narrow"/>
          <w:szCs w:val="18"/>
        </w:rPr>
        <w:t xml:space="preserve">) a rozdelením </w:t>
      </w:r>
      <w:r w:rsidRPr="00515B6E">
        <w:rPr>
          <w:rFonts w:ascii="Arial Narrow" w:hAnsi="Arial Narrow"/>
          <w:b/>
          <w:szCs w:val="18"/>
        </w:rPr>
        <w:t>aktivít na hlavné a podporné</w:t>
      </w:r>
      <w:r w:rsidRPr="00515B6E">
        <w:rPr>
          <w:rFonts w:ascii="Arial Narrow" w:hAnsi="Arial Narrow"/>
          <w:szCs w:val="18"/>
        </w:rPr>
        <w:t xml:space="preserve">, ktoré sú priraďované </w:t>
      </w:r>
      <w:r>
        <w:rPr>
          <w:rFonts w:ascii="Arial Narrow" w:hAnsi="Arial Narrow"/>
          <w:szCs w:val="18"/>
        </w:rPr>
        <w:t xml:space="preserve">v Žiadosti o NFP </w:t>
      </w:r>
      <w:r w:rsidRPr="00515B6E">
        <w:rPr>
          <w:rFonts w:ascii="Arial Narrow" w:hAnsi="Arial Narrow"/>
          <w:szCs w:val="18"/>
        </w:rPr>
        <w:t>k už konkrétnemu typu aktivity.</w:t>
      </w:r>
    </w:p>
  </w:footnote>
  <w:footnote w:id="30">
    <w:p w14:paraId="73314D65" w14:textId="77777777" w:rsidR="00033816" w:rsidRDefault="00033816" w:rsidP="000D4697">
      <w:pPr>
        <w:pStyle w:val="Textpoznmkypodiarou"/>
        <w:ind w:left="210" w:hanging="210"/>
      </w:pPr>
      <w:r w:rsidRPr="007651B9">
        <w:rPr>
          <w:rStyle w:val="Odkaznapoznmkupodiarou"/>
          <w:rFonts w:ascii="Arial Narrow" w:hAnsi="Arial Narrow"/>
          <w:szCs w:val="18"/>
        </w:rPr>
        <w:footnoteRef/>
      </w:r>
      <w:r w:rsidRPr="008D39F1">
        <w:rPr>
          <w:szCs w:val="18"/>
        </w:rPr>
        <w:t xml:space="preserve"> </w:t>
      </w:r>
      <w:r w:rsidRPr="008D39F1">
        <w:rPr>
          <w:rFonts w:ascii="Arial Narrow" w:hAnsi="Arial Narrow" w:cs="Arial Narrow"/>
          <w:szCs w:val="18"/>
          <w:lang w:eastAsia="sk-SK"/>
        </w:rPr>
        <w:t xml:space="preserve">SO OPII odporúča ukončiť realizáciu aktivít projektu </w:t>
      </w:r>
      <w:r w:rsidRPr="00570007">
        <w:rPr>
          <w:rFonts w:ascii="Arial Narrow" w:hAnsi="Arial Narrow" w:cs="Arial Narrow"/>
          <w:b/>
          <w:szCs w:val="18"/>
          <w:lang w:eastAsia="sk-SK"/>
        </w:rPr>
        <w:t>najneskôr 3 mesiace pred 31.12.2023</w:t>
      </w:r>
      <w:r w:rsidRPr="008D39F1">
        <w:rPr>
          <w:rFonts w:ascii="Arial Narrow" w:hAnsi="Arial Narrow" w:cs="Arial Narrow"/>
          <w:szCs w:val="18"/>
          <w:lang w:eastAsia="sk-SK"/>
        </w:rPr>
        <w:t>, za účelom plynulého finančného vysporiadania projektu.</w:t>
      </w:r>
    </w:p>
  </w:footnote>
  <w:footnote w:id="31">
    <w:p w14:paraId="7C591367" w14:textId="69921371" w:rsidR="00033816" w:rsidRPr="00177F46" w:rsidRDefault="00033816" w:rsidP="00586D99">
      <w:pPr>
        <w:pStyle w:val="Textpoznmkypodiarou"/>
        <w:tabs>
          <w:tab w:val="clear" w:pos="964"/>
          <w:tab w:val="num" w:pos="142"/>
        </w:tabs>
        <w:ind w:left="142" w:hanging="142"/>
        <w:rPr>
          <w:rFonts w:asciiTheme="minorHAnsi" w:hAnsiTheme="minorHAnsi"/>
        </w:rPr>
      </w:pPr>
      <w:r w:rsidRPr="00177F46">
        <w:rPr>
          <w:rStyle w:val="Odkaznapoznmkupodiarou"/>
          <w:rFonts w:ascii="Arial Narrow" w:hAnsi="Arial Narrow"/>
        </w:rPr>
        <w:footnoteRef/>
      </w:r>
      <w:r>
        <w:t xml:space="preserve"> </w:t>
      </w:r>
      <w:r w:rsidRPr="006E5BF2">
        <w:rPr>
          <w:rFonts w:ascii="Arial Narrow" w:hAnsi="Arial Narrow"/>
          <w:b/>
          <w:bCs/>
        </w:rPr>
        <w:t>Rozpočet projektu</w:t>
      </w:r>
      <w:r>
        <w:rPr>
          <w:rFonts w:ascii="Arial Narrow" w:hAnsi="Arial Narrow"/>
          <w:b/>
          <w:bCs/>
        </w:rPr>
        <w:t xml:space="preserve"> NFP</w:t>
      </w:r>
      <w:r w:rsidRPr="006E5BF2">
        <w:rPr>
          <w:rFonts w:ascii="Arial Narrow" w:hAnsi="Arial Narrow"/>
          <w:b/>
          <w:bCs/>
        </w:rPr>
        <w:t xml:space="preserve"> </w:t>
      </w:r>
      <w:r w:rsidRPr="006E5BF2">
        <w:rPr>
          <w:rFonts w:ascii="Arial Narrow" w:hAnsi="Arial Narrow"/>
          <w:bCs/>
        </w:rPr>
        <w:t>žiadateľ vypracováva ako súčasť dokumentu CBA – záložka s názvom „Rozpočet_NFP“</w:t>
      </w:r>
      <w:r w:rsidRPr="006E5BF2">
        <w:rPr>
          <w:rFonts w:ascii="Arial Narrow" w:hAnsi="Arial Narrow"/>
          <w:b/>
          <w:bCs/>
        </w:rPr>
        <w:t xml:space="preserve"> </w:t>
      </w:r>
      <w:r w:rsidRPr="006E5BF2">
        <w:rPr>
          <w:rFonts w:ascii="Arial Narrow" w:hAnsi="Arial Narrow"/>
          <w:bCs/>
        </w:rPr>
        <w:t>(zverejnený na stránke</w:t>
      </w:r>
      <w:r w:rsidRPr="006E5BF2">
        <w:rPr>
          <w:rFonts w:ascii="Arial Narrow" w:hAnsi="Arial Narrow"/>
          <w:b/>
          <w:bCs/>
        </w:rPr>
        <w:t xml:space="preserve"> </w:t>
      </w:r>
      <w:hyperlink r:id="rId12" w:history="1">
        <w:r w:rsidRPr="006E5BF2">
          <w:rPr>
            <w:rStyle w:val="Hypertextovprepojenie"/>
            <w:rFonts w:ascii="Arial Narrow" w:hAnsi="Arial Narrow"/>
            <w:bCs/>
          </w:rPr>
          <w:t>https://www.mirri.gov.sk/sekcie/informatizacia/riadenie-kvality-qa/riadenie-kvality-qa/</w:t>
        </w:r>
      </w:hyperlink>
      <w:r w:rsidRPr="006E5BF2">
        <w:rPr>
          <w:rFonts w:ascii="Arial Narrow" w:hAnsi="Arial Narrow"/>
          <w:bCs/>
        </w:rPr>
        <w:t xml:space="preserve"> v časti</w:t>
      </w:r>
      <w:r w:rsidRPr="006E5BF2">
        <w:rPr>
          <w:rFonts w:ascii="Arial Narrow" w:hAnsi="Arial Narrow"/>
          <w:b/>
          <w:bCs/>
        </w:rPr>
        <w:t xml:space="preserve"> </w:t>
      </w:r>
      <w:r w:rsidRPr="006E5BF2">
        <w:rPr>
          <w:rFonts w:ascii="Arial Narrow" w:hAnsi="Arial Narrow"/>
        </w:rPr>
        <w:t>VZORY A ŠABLÓNY NA STIAHNUTIE).</w:t>
      </w:r>
    </w:p>
  </w:footnote>
  <w:footnote w:id="32">
    <w:p w14:paraId="631F47EF" w14:textId="1EB41A92" w:rsidR="00033816" w:rsidRDefault="00033816" w:rsidP="00001144">
      <w:r w:rsidRPr="00C6151D">
        <w:rPr>
          <w:vertAlign w:val="superscript"/>
        </w:rPr>
        <w:footnoteRef/>
      </w:r>
      <w:r w:rsidRPr="00C6151D">
        <w:rPr>
          <w:vertAlign w:val="superscript"/>
        </w:rPr>
        <w:t xml:space="preserve"> </w:t>
      </w:r>
      <w:r w:rsidRPr="00033816" w:rsidDel="00C6151D">
        <w:t xml:space="preserve"> </w:t>
      </w:r>
      <w:hyperlink r:id="rId13" w:history="1">
        <w:r w:rsidRPr="00033816">
          <w:rPr>
            <w:rStyle w:val="Hypertextovprepojenie"/>
            <w:sz w:val="18"/>
            <w:szCs w:val="18"/>
            <w:shd w:val="clear" w:color="auto" w:fill="FFFFFF"/>
          </w:rPr>
          <w:t>https://1drv.ms/x/s!AoWN9knbTs6vzTfaCMJxMXXvXq8z?e=CZfbab</w:t>
        </w:r>
      </w:hyperlink>
      <w:r w:rsidRPr="00033816">
        <w:rPr>
          <w:sz w:val="26"/>
          <w:szCs w:val="26"/>
        </w:rPr>
        <w:t xml:space="preserve">  </w:t>
      </w:r>
    </w:p>
  </w:footnote>
  <w:footnote w:id="33">
    <w:p w14:paraId="46D0772C" w14:textId="77777777" w:rsidR="00033816" w:rsidRDefault="00033816" w:rsidP="004478BA">
      <w:pPr>
        <w:pStyle w:val="Textpoznmkypodiarou"/>
        <w:tabs>
          <w:tab w:val="clear" w:pos="964"/>
        </w:tabs>
        <w:ind w:left="0" w:firstLine="0"/>
      </w:pPr>
      <w:r w:rsidRPr="00033816">
        <w:rPr>
          <w:rStyle w:val="Odkaznapoznmkupodiarou"/>
          <w:rFonts w:ascii="Arial Narrow" w:hAnsi="Arial Narrow"/>
        </w:rPr>
        <w:footnoteRef/>
      </w:r>
      <w:r w:rsidRPr="00033816">
        <w:rPr>
          <w:rFonts w:ascii="Arial Narrow" w:hAnsi="Arial Narrow"/>
        </w:rPr>
        <w:t xml:space="preserve"> </w:t>
      </w:r>
      <w:r w:rsidRPr="0067338F">
        <w:rPr>
          <w:rFonts w:ascii="Arial Narrow" w:hAnsi="Arial Narrow"/>
          <w:szCs w:val="18"/>
        </w:rPr>
        <w:t>Z</w:t>
      </w:r>
      <w:r w:rsidRPr="004478BA">
        <w:rPr>
          <w:rFonts w:ascii="Arial Narrow" w:hAnsi="Arial Narrow"/>
          <w:szCs w:val="18"/>
        </w:rPr>
        <w:t>ákon č. 82/2005 Z. z. o nelegálnej práci a nelegálnom zamestnávaní a o zmene a doplnení niektorých zákonov v znení neskorších predpisov.</w:t>
      </w:r>
    </w:p>
  </w:footnote>
  <w:footnote w:id="34">
    <w:p w14:paraId="4678BFEE" w14:textId="77F88EC4" w:rsidR="00033816" w:rsidRDefault="00033816">
      <w:pPr>
        <w:pStyle w:val="Textpoznmkypodiarou"/>
        <w:tabs>
          <w:tab w:val="clear" w:pos="964"/>
        </w:tabs>
        <w:ind w:left="0" w:firstLine="0"/>
      </w:pPr>
      <w:r w:rsidRPr="007D11C9">
        <w:rPr>
          <w:rStyle w:val="Odkaznapoznmkupodiarou"/>
          <w:rFonts w:ascii="Arial Narrow" w:hAnsi="Arial Narrow"/>
          <w:szCs w:val="18"/>
        </w:rPr>
        <w:footnoteRef/>
      </w:r>
      <w:r w:rsidRPr="007D11C9">
        <w:rPr>
          <w:rFonts w:ascii="Arial Narrow" w:hAnsi="Arial Narrow"/>
          <w:szCs w:val="18"/>
        </w:rPr>
        <w:t xml:space="preserve"> </w:t>
      </w:r>
      <w:r w:rsidRPr="00AE2204">
        <w:rPr>
          <w:rFonts w:ascii="Arial Narrow" w:hAnsi="Arial Narrow"/>
          <w:szCs w:val="18"/>
        </w:rPr>
        <w:t xml:space="preserve">Národný akčný plán pre zelené verejné obstarávanie v Slovenskej republike na roky 2016 – 2020, uznesenie vlády SR č.  590/2016 zo dňa 14. 12.2016 </w:t>
      </w:r>
      <w:hyperlink r:id="rId14" w:history="1">
        <w:r w:rsidRPr="0029674C">
          <w:rPr>
            <w:rStyle w:val="Hypertextovprepojenie"/>
            <w:rFonts w:ascii="Arial Narrow" w:hAnsi="Arial Narrow"/>
            <w:szCs w:val="18"/>
          </w:rPr>
          <w:t>https://rokovania.gov.sk/</w:t>
        </w:r>
      </w:hyperlink>
      <w:r w:rsidRPr="00AE2204">
        <w:rPr>
          <w:rStyle w:val="Hypertextovprepojenie"/>
          <w:rFonts w:ascii="Arial Narrow" w:hAnsi="Arial Narrow"/>
          <w:szCs w:val="18"/>
        </w:rPr>
        <w:t xml:space="preserve"> </w:t>
      </w:r>
      <w:r w:rsidRPr="00AE2204">
        <w:rPr>
          <w:rFonts w:ascii="Arial Narrow" w:hAnsi="Arial Narrow"/>
          <w:szCs w:val="18"/>
        </w:rPr>
        <w:t>určuje pre SR 12 skupín tovarov, napr. kopírovací a grafický papier, kancelárske IT zariadenia, vozidlá a dopravné služby, zobrazovacie zariadenia (tlačiarne, multifunkčné zariadenia, kopírovacie zariadenia), čistiace prostried</w:t>
      </w:r>
      <w:r w:rsidRPr="00E350B4">
        <w:rPr>
          <w:rFonts w:ascii="Arial Narrow" w:hAnsi="Arial Narrow"/>
          <w:szCs w:val="18"/>
        </w:rPr>
        <w:t xml:space="preserve">ky a upratovacie služby, elektrinu ap. </w:t>
      </w:r>
      <w:r w:rsidRPr="001871EF">
        <w:rPr>
          <w:rFonts w:ascii="Arial Narrow" w:hAnsi="Arial Narrow"/>
          <w:b/>
          <w:szCs w:val="18"/>
        </w:rPr>
        <w:t xml:space="preserve">Žiadateľ uplatní zelené VO na tovary/služby zahrnuté v národnom akčnom pláne pre zelené VO, </w:t>
      </w:r>
      <w:r w:rsidRPr="001871EF">
        <w:rPr>
          <w:rFonts w:ascii="Arial Narrow" w:hAnsi="Arial Narrow"/>
          <w:b/>
          <w:szCs w:val="18"/>
          <w:u w:val="single"/>
        </w:rPr>
        <w:t>ak sú pre tento projekt relevantné</w:t>
      </w:r>
      <w:r w:rsidRPr="001871EF">
        <w:rPr>
          <w:rFonts w:ascii="Arial Narrow" w:hAnsi="Arial Narrow"/>
          <w:b/>
          <w:szCs w:val="18"/>
        </w:rPr>
        <w:t>.</w:t>
      </w:r>
    </w:p>
  </w:footnote>
  <w:footnote w:id="35">
    <w:p w14:paraId="2167EB59" w14:textId="77777777" w:rsidR="00033816" w:rsidRPr="00306C47" w:rsidRDefault="00033816">
      <w:pPr>
        <w:pStyle w:val="Textpoznmkypodiarou"/>
        <w:tabs>
          <w:tab w:val="clear" w:pos="964"/>
          <w:tab w:val="num" w:pos="142"/>
        </w:tabs>
        <w:ind w:left="0" w:firstLine="0"/>
        <w:rPr>
          <w:rFonts w:ascii="Arial Narrow" w:hAnsi="Arial Narrow"/>
          <w:szCs w:val="18"/>
          <w:u w:val="single"/>
        </w:rPr>
      </w:pPr>
      <w:r w:rsidRPr="007D11C9">
        <w:rPr>
          <w:rStyle w:val="Odkaznapoznmkupodiarou"/>
          <w:rFonts w:ascii="Arial Narrow" w:hAnsi="Arial Narrow"/>
          <w:szCs w:val="18"/>
        </w:rPr>
        <w:footnoteRef/>
      </w:r>
      <w:r w:rsidRPr="007D11C9">
        <w:rPr>
          <w:rFonts w:ascii="Arial Narrow" w:hAnsi="Arial Narrow"/>
          <w:szCs w:val="18"/>
        </w:rPr>
        <w:t xml:space="preserve"> </w:t>
      </w:r>
      <w:hyperlink r:id="rId15" w:history="1">
        <w:r w:rsidRPr="00C808D4">
          <w:rPr>
            <w:rStyle w:val="Hypertextovprepojenie"/>
            <w:rFonts w:ascii="Arial Narrow" w:hAnsi="Arial Narrow"/>
            <w:szCs w:val="18"/>
          </w:rPr>
          <w:t>Nariadenie Európskeho parlamentu a Rady (EÚ) č. 1303/2013</w:t>
        </w:r>
      </w:hyperlink>
      <w:r w:rsidRPr="00AE2204">
        <w:rPr>
          <w:rFonts w:ascii="Arial Narrow" w:hAnsi="Arial Narrow"/>
          <w:szCs w:val="18"/>
        </w:rPr>
        <w:t xml:space="preserve"> zo 17. decembra 2013, ktorým sa stanovujú spoločné ustanovenia o Európskom fonde regionálneho rozvoja, Európskom sociálnom fonde, Kohéznom fonde, Európskom poľnohospodárskom fonde pre rozvoj vidieka</w:t>
      </w:r>
      <w:r w:rsidRPr="00E350B4">
        <w:rPr>
          <w:rFonts w:ascii="Arial Narrow" w:hAnsi="Arial Narrow"/>
          <w:szCs w:val="18"/>
        </w:rPr>
        <w:t xml:space="preserve"> a Európskom námornom a rybárskom fonde a ktorým sa stanovujú všeobecné ustanovenia o Európskom fonde regionálneho rozvoja, Európskom sociálnom fonde, Kohéznom fonde a Európskom námornom a rybárskom fonde, a ktorým sa zrušuje nariadenie Rady (ES) č. 1083/2006. </w:t>
      </w:r>
      <w:r w:rsidRPr="00E350B4">
        <w:rPr>
          <w:rFonts w:ascii="Arial Narrow" w:hAnsi="Arial Narrow"/>
          <w:szCs w:val="18"/>
          <w:u w:val="single"/>
        </w:rPr>
        <w:t>Pri hodnotení príspevku k HP UR (v časti 7.2 Žiadosti o NFP) žiadateľ vychádza zo Systému implementácie HP UR (prínos k pilierom a cieľom HP UR), s osobitným zreteľom na prínos k Digitálnej agende pre Európu stratégie Európa 2020.</w:t>
      </w:r>
    </w:p>
    <w:p w14:paraId="2ABC7FAA" w14:textId="77777777" w:rsidR="00033816" w:rsidRDefault="00033816">
      <w:pPr>
        <w:pStyle w:val="Textpoznmkypodiarou"/>
        <w:tabs>
          <w:tab w:val="clear" w:pos="964"/>
          <w:tab w:val="num" w:pos="142"/>
        </w:tabs>
        <w:ind w:left="0" w:firstLine="0"/>
      </w:pPr>
    </w:p>
  </w:footnote>
  <w:footnote w:id="36">
    <w:p w14:paraId="6A1A78A8" w14:textId="1B922FC8" w:rsidR="00033816" w:rsidRPr="00033816" w:rsidDel="008374D4" w:rsidRDefault="00033816">
      <w:pPr>
        <w:pStyle w:val="Textpoznmkypodiarou"/>
        <w:rPr>
          <w:del w:id="33" w:author="SO OPII" w:date="2022-01-19T07:45:00Z"/>
          <w:rFonts w:ascii="Arial Narrow" w:hAnsi="Arial Narrow"/>
        </w:rPr>
      </w:pPr>
      <w:del w:id="34" w:author="SO OPII" w:date="2022-01-19T07:45:00Z">
        <w:r w:rsidRPr="00033816" w:rsidDel="008374D4">
          <w:rPr>
            <w:rStyle w:val="Odkaznapoznmkupodiarou"/>
            <w:rFonts w:ascii="Arial Narrow" w:hAnsi="Arial Narrow"/>
          </w:rPr>
          <w:footnoteRef/>
        </w:r>
        <w:r w:rsidRPr="00033816" w:rsidDel="008374D4">
          <w:rPr>
            <w:rFonts w:ascii="Arial Narrow" w:hAnsi="Arial Narrow"/>
          </w:rPr>
          <w:delText xml:space="preserve"> </w:delText>
        </w:r>
        <w:r w:rsidDel="008374D4">
          <w:rPr>
            <w:rFonts w:ascii="Arial Narrow" w:hAnsi="Arial Narrow"/>
          </w:rPr>
          <w:delText>Zníženie minimálnej výšky nenávratného finančného príspevku je prípustné len na základe výsledku verejného obstarávania.</w:delText>
        </w:r>
      </w:del>
    </w:p>
  </w:footnote>
  <w:footnote w:id="37">
    <w:p w14:paraId="31DC9FCA" w14:textId="699AFD41" w:rsidR="00033816" w:rsidRPr="00586D99" w:rsidRDefault="00033816" w:rsidP="00586D99">
      <w:pPr>
        <w:pStyle w:val="Textpoznmkypodiarou"/>
        <w:tabs>
          <w:tab w:val="clear" w:pos="964"/>
        </w:tabs>
        <w:ind w:left="142" w:hanging="142"/>
        <w:rPr>
          <w:rFonts w:asciiTheme="minorHAnsi" w:hAnsiTheme="minorHAnsi"/>
        </w:rPr>
      </w:pPr>
      <w:r>
        <w:rPr>
          <w:rStyle w:val="Odkaznapoznmkupodiarou"/>
        </w:rPr>
        <w:footnoteRef/>
      </w:r>
      <w:r>
        <w:t xml:space="preserve"> </w:t>
      </w:r>
      <w:r w:rsidRPr="004C0448">
        <w:rPr>
          <w:rFonts w:ascii="Arial Narrow" w:hAnsi="Arial Narrow"/>
          <w:bCs/>
        </w:rPr>
        <w:t>Ide o konkrétne projektové role</w:t>
      </w:r>
      <w:r>
        <w:rPr>
          <w:rFonts w:ascii="Arial Narrow" w:hAnsi="Arial Narrow"/>
          <w:bCs/>
        </w:rPr>
        <w:t xml:space="preserve"> (</w:t>
      </w:r>
      <w:r w:rsidRPr="00136482">
        <w:rPr>
          <w:rFonts w:ascii="Arial Narrow" w:hAnsi="Arial Narrow"/>
          <w:b/>
          <w:bCs/>
        </w:rPr>
        <w:t>UX dizajnér + Vlastník procesov</w:t>
      </w:r>
      <w:r>
        <w:rPr>
          <w:rFonts w:ascii="Arial Narrow" w:hAnsi="Arial Narrow"/>
          <w:bCs/>
        </w:rPr>
        <w:t>)</w:t>
      </w:r>
      <w:r w:rsidRPr="004C0448">
        <w:rPr>
          <w:rFonts w:ascii="Arial Narrow" w:hAnsi="Arial Narrow"/>
          <w:bCs/>
        </w:rPr>
        <w:t>, ku ktorým je možné v prípade potreby doplniť (v rámci limitov) ďalšie role podľa vlastného výberu žiadateľa.</w:t>
      </w:r>
      <w:r>
        <w:rPr>
          <w:rFonts w:ascii="Arial Narrow" w:hAnsi="Arial Narrow"/>
          <w:bCs/>
        </w:rPr>
        <w:t xml:space="preserve"> </w:t>
      </w:r>
      <w:r w:rsidRPr="00586D99">
        <w:rPr>
          <w:rFonts w:ascii="Arial Narrow" w:hAnsi="Arial Narrow"/>
          <w:b/>
          <w:bCs/>
        </w:rPr>
        <w:t xml:space="preserve">Pozri kapitolu 4 </w:t>
      </w:r>
      <w:hyperlink w:anchor="prilohy" w:history="1">
        <w:r>
          <w:rPr>
            <w:rStyle w:val="Hypertextovprepojenie"/>
            <w:rFonts w:ascii="Arial Narrow" w:hAnsi="Arial Narrow"/>
            <w:b/>
            <w:bCs/>
          </w:rPr>
          <w:t>P</w:t>
        </w:r>
        <w:r w:rsidRPr="00586D99">
          <w:rPr>
            <w:rStyle w:val="Hypertextovprepojenie"/>
            <w:rFonts w:ascii="Arial Narrow" w:hAnsi="Arial Narrow"/>
            <w:b/>
            <w:bCs/>
          </w:rPr>
          <w:t>rílohy č.</w:t>
        </w:r>
        <w:r>
          <w:rPr>
            <w:rStyle w:val="Hypertextovprepojenie"/>
            <w:rFonts w:ascii="Arial Narrow" w:hAnsi="Arial Narrow"/>
            <w:b/>
            <w:bCs/>
          </w:rPr>
          <w:t xml:space="preserve"> </w:t>
        </w:r>
        <w:r w:rsidRPr="00586D99">
          <w:rPr>
            <w:rStyle w:val="Hypertextovprepojenie"/>
            <w:rFonts w:ascii="Arial Narrow" w:hAnsi="Arial Narrow"/>
            <w:b/>
            <w:bCs/>
          </w:rPr>
          <w:t>10 výzvy</w:t>
        </w:r>
      </w:hyperlink>
      <w:r>
        <w:rPr>
          <w:rFonts w:ascii="Arial Narrow" w:hAnsi="Arial Narrow"/>
          <w:b/>
          <w:bCs/>
        </w:rPr>
        <w:t>:</w:t>
      </w:r>
      <w:r w:rsidRPr="005766FF">
        <w:t xml:space="preserve"> </w:t>
      </w:r>
      <w:r w:rsidRPr="00586D99">
        <w:rPr>
          <w:rFonts w:ascii="Arial Narrow" w:hAnsi="Arial Narrow"/>
          <w:bCs/>
        </w:rPr>
        <w:t>Minimálne obsahové a formálne náležitosti projektového zámeru a prístupu k</w:t>
      </w:r>
      <w:r>
        <w:rPr>
          <w:rFonts w:ascii="Arial Narrow" w:hAnsi="Arial Narrow"/>
          <w:bCs/>
        </w:rPr>
        <w:t> </w:t>
      </w:r>
      <w:r w:rsidRPr="00586D99">
        <w:rPr>
          <w:rFonts w:ascii="Arial Narrow" w:hAnsi="Arial Narrow"/>
          <w:bCs/>
        </w:rPr>
        <w:t>projektu</w:t>
      </w:r>
      <w:r>
        <w:rPr>
          <w:rFonts w:ascii="Arial Narrow" w:hAnsi="Arial Narrow"/>
          <w:bCs/>
        </w:rPr>
        <w:t>.</w:t>
      </w:r>
      <w:r w:rsidRPr="00586D99">
        <w:rPr>
          <w:rFonts w:ascii="Arial Narrow" w:hAnsi="Arial Narrow"/>
          <w:bCs/>
        </w:rPr>
        <w:t xml:space="preserve"> </w:t>
      </w:r>
    </w:p>
  </w:footnote>
  <w:footnote w:id="38">
    <w:p w14:paraId="4BE42BE5" w14:textId="77777777" w:rsidR="00033816" w:rsidRPr="00517D1D" w:rsidRDefault="00033816" w:rsidP="00203623">
      <w:pPr>
        <w:pStyle w:val="Textpoznmkypodiarou"/>
        <w:tabs>
          <w:tab w:val="clear" w:pos="964"/>
          <w:tab w:val="num" w:pos="142"/>
        </w:tabs>
        <w:ind w:left="142" w:hanging="142"/>
        <w:rPr>
          <w:rFonts w:ascii="Arial Narrow" w:hAnsi="Arial Narrow"/>
        </w:rPr>
      </w:pPr>
      <w:r w:rsidRPr="00517D1D">
        <w:rPr>
          <w:rStyle w:val="Odkaznapoznmkupodiarou"/>
          <w:rFonts w:ascii="Arial Narrow" w:hAnsi="Arial Narrow"/>
        </w:rPr>
        <w:footnoteRef/>
      </w:r>
      <w:r w:rsidRPr="00517D1D">
        <w:rPr>
          <w:rFonts w:ascii="Arial Narrow" w:hAnsi="Arial Narrow"/>
        </w:rPr>
        <w:t xml:space="preserve"> </w:t>
      </w:r>
      <w:hyperlink r:id="rId16" w:history="1">
        <w:r w:rsidRPr="00517D1D">
          <w:rPr>
            <w:rStyle w:val="Hypertextovprepojenie"/>
            <w:rFonts w:ascii="Arial Narrow" w:hAnsi="Arial Narrow"/>
          </w:rPr>
          <w:t>Hodnotiace kritériá pre dopytovo – orientované projekty Operačného programu Integrovaná infraštruktúra prioritná os 7 informačná spoločnosť.</w:t>
        </w:r>
      </w:hyperlink>
    </w:p>
  </w:footnote>
  <w:footnote w:id="39">
    <w:p w14:paraId="3D57D05A" w14:textId="7ED221A9" w:rsidR="00033816" w:rsidRPr="00063EDA" w:rsidRDefault="00033816" w:rsidP="00063EDA">
      <w:pPr>
        <w:pStyle w:val="Textpoznmkypodiarou"/>
        <w:tabs>
          <w:tab w:val="clear" w:pos="964"/>
          <w:tab w:val="num" w:pos="142"/>
        </w:tabs>
        <w:ind w:left="142" w:hanging="142"/>
        <w:rPr>
          <w:rFonts w:asciiTheme="minorHAnsi" w:hAnsiTheme="minorHAnsi"/>
        </w:rPr>
      </w:pPr>
      <w:r>
        <w:rPr>
          <w:rStyle w:val="Odkaznapoznmkupodiarou"/>
        </w:rPr>
        <w:footnoteRef/>
      </w:r>
      <w:r>
        <w:t xml:space="preserve"> </w:t>
      </w:r>
      <w:r w:rsidRPr="006E5BF2">
        <w:rPr>
          <w:rFonts w:ascii="Arial Narrow" w:hAnsi="Arial Narrow"/>
          <w:b/>
          <w:bCs/>
        </w:rPr>
        <w:t>Rozpočet projektu</w:t>
      </w:r>
      <w:r>
        <w:rPr>
          <w:rFonts w:ascii="Arial Narrow" w:hAnsi="Arial Narrow"/>
          <w:b/>
          <w:bCs/>
        </w:rPr>
        <w:t xml:space="preserve"> NFP</w:t>
      </w:r>
      <w:r w:rsidRPr="006E5BF2">
        <w:rPr>
          <w:rFonts w:ascii="Arial Narrow" w:hAnsi="Arial Narrow"/>
          <w:b/>
          <w:bCs/>
        </w:rPr>
        <w:t xml:space="preserve"> </w:t>
      </w:r>
      <w:r w:rsidRPr="006E5BF2">
        <w:rPr>
          <w:rFonts w:ascii="Arial Narrow" w:hAnsi="Arial Narrow"/>
          <w:bCs/>
        </w:rPr>
        <w:t>žiadateľ vypracováva ako súčasť dokumentu CBA – záložka s názvom „Rozpočet_NFP“</w:t>
      </w:r>
      <w:r w:rsidRPr="006E5BF2">
        <w:rPr>
          <w:rFonts w:ascii="Arial Narrow" w:hAnsi="Arial Narrow"/>
          <w:b/>
          <w:bCs/>
        </w:rPr>
        <w:t xml:space="preserve"> </w:t>
      </w:r>
      <w:r w:rsidRPr="006E5BF2">
        <w:rPr>
          <w:rFonts w:ascii="Arial Narrow" w:hAnsi="Arial Narrow"/>
          <w:bCs/>
        </w:rPr>
        <w:t>(zverejnený na stránke</w:t>
      </w:r>
      <w:r w:rsidRPr="006E5BF2">
        <w:rPr>
          <w:rFonts w:ascii="Arial Narrow" w:hAnsi="Arial Narrow"/>
          <w:b/>
          <w:bCs/>
        </w:rPr>
        <w:t xml:space="preserve"> </w:t>
      </w:r>
      <w:hyperlink r:id="rId17" w:history="1">
        <w:r w:rsidRPr="006E5BF2">
          <w:rPr>
            <w:rStyle w:val="Hypertextovprepojenie"/>
            <w:rFonts w:ascii="Arial Narrow" w:hAnsi="Arial Narrow"/>
            <w:bCs/>
          </w:rPr>
          <w:t>https://www.mirri.gov.sk/sekcie/informatizacia/riadenie-kvality-qa/riadenie-kvality-qa/</w:t>
        </w:r>
      </w:hyperlink>
      <w:r w:rsidRPr="006E5BF2">
        <w:rPr>
          <w:rFonts w:ascii="Arial Narrow" w:hAnsi="Arial Narrow"/>
          <w:bCs/>
        </w:rPr>
        <w:t xml:space="preserve"> v časti</w:t>
      </w:r>
      <w:r w:rsidRPr="006E5BF2">
        <w:rPr>
          <w:rFonts w:ascii="Arial Narrow" w:hAnsi="Arial Narrow"/>
          <w:b/>
          <w:bCs/>
        </w:rPr>
        <w:t xml:space="preserve"> </w:t>
      </w:r>
      <w:r w:rsidRPr="006E5BF2">
        <w:rPr>
          <w:rFonts w:ascii="Arial Narrow" w:hAnsi="Arial Narrow"/>
        </w:rPr>
        <w:t>VZORY A ŠABLÓNY NA STIAHNUTIE).</w:t>
      </w:r>
    </w:p>
  </w:footnote>
  <w:footnote w:id="40">
    <w:p w14:paraId="2E0CC183" w14:textId="09DD15C4" w:rsidR="00033816" w:rsidRDefault="00033816" w:rsidP="00235F43">
      <w:pPr>
        <w:pStyle w:val="Textpoznmkypodiarou"/>
        <w:tabs>
          <w:tab w:val="num" w:pos="142"/>
        </w:tabs>
        <w:ind w:left="142" w:hanging="142"/>
      </w:pPr>
      <w:r w:rsidRPr="00D227AD">
        <w:rPr>
          <w:rStyle w:val="Odkaznapoznmkupodiarou"/>
          <w:rFonts w:ascii="Arial Narrow" w:hAnsi="Arial Narrow"/>
          <w:szCs w:val="18"/>
        </w:rPr>
        <w:footnoteRef/>
      </w:r>
      <w:r w:rsidRPr="00D227AD">
        <w:rPr>
          <w:rFonts w:ascii="Arial Narrow" w:hAnsi="Arial Narrow"/>
          <w:szCs w:val="18"/>
        </w:rPr>
        <w:t xml:space="preserve"> Výpis z registra trestov: relevantné pre žiadateľa, ktorý nie je štátnym občanom SR alebo je štátnym občanom SR, avšak neposkytol údaje potrebné na vyžiadanie výpisu z registra trestov alebo je štátnym občanom SR a nebolo možné ho zaregistrovať v rámci záložky “Subjekty a osoby” v ITMS2014+ (napr. z technických dôvodov).</w:t>
      </w:r>
    </w:p>
  </w:footnote>
  <w:footnote w:id="41">
    <w:p w14:paraId="3A6882B3" w14:textId="77777777" w:rsidR="00033816" w:rsidRDefault="00033816" w:rsidP="00235F43">
      <w:pPr>
        <w:pStyle w:val="Textpoznmkypodiarou"/>
        <w:tabs>
          <w:tab w:val="clear" w:pos="964"/>
          <w:tab w:val="num" w:pos="142"/>
        </w:tabs>
        <w:ind w:left="142" w:hanging="142"/>
      </w:pPr>
      <w:r w:rsidRPr="008D39F1">
        <w:rPr>
          <w:rStyle w:val="Odkaznapoznmkupodiarou"/>
          <w:rFonts w:ascii="Arial Narrow" w:hAnsi="Arial Narrow"/>
        </w:rPr>
        <w:footnoteRef/>
      </w:r>
      <w:r w:rsidRPr="008D39F1">
        <w:rPr>
          <w:rFonts w:ascii="Arial Narrow" w:hAnsi="Arial Narrow"/>
        </w:rPr>
        <w:t xml:space="preserve"> Napr. zákon č. 55/2017 Z .z. o štátnej službe a o zmene a doplnení niektorých zákonov, zákon č. 552/2003 Z. z. o výkone práce vo verejnom záujme, § 4 a § 22 zákona č. 575/2001 Z. z. o organizácii činnosti vlády a organizácii ústrednej štátnej správy, zákon č. 180/2014 Z. z. o podmienkach výkonu volebného práva a o zmene a doplnení niektorých zákonov v znení neskorších predpisov.</w:t>
      </w:r>
    </w:p>
  </w:footnote>
  <w:footnote w:id="42">
    <w:p w14:paraId="3C1185F5" w14:textId="150302C9" w:rsidR="00033816" w:rsidRPr="006E5BF2" w:rsidRDefault="00033816" w:rsidP="006E5BF2">
      <w:pPr>
        <w:pStyle w:val="Textpoznmkypodiarou"/>
        <w:tabs>
          <w:tab w:val="clear" w:pos="964"/>
          <w:tab w:val="num" w:pos="142"/>
        </w:tabs>
        <w:ind w:left="142" w:hanging="142"/>
        <w:rPr>
          <w:rFonts w:ascii="Arial Narrow" w:hAnsi="Arial Narrow"/>
          <w:b/>
          <w:bCs/>
        </w:rPr>
      </w:pPr>
      <w:r w:rsidRPr="006E5BF2">
        <w:rPr>
          <w:rStyle w:val="Odkaznapoznmkupodiarou"/>
          <w:rFonts w:ascii="Arial Narrow" w:hAnsi="Arial Narrow"/>
        </w:rPr>
        <w:footnoteRef/>
      </w:r>
      <w:r w:rsidRPr="006E5BF2">
        <w:rPr>
          <w:rFonts w:ascii="Arial Narrow" w:hAnsi="Arial Narrow"/>
        </w:rPr>
        <w:t xml:space="preserve"> </w:t>
      </w:r>
      <w:r w:rsidRPr="006E5BF2">
        <w:rPr>
          <w:rFonts w:ascii="Arial Narrow" w:hAnsi="Arial Narrow"/>
          <w:b/>
          <w:bCs/>
        </w:rPr>
        <w:t>Rozpočet projektu</w:t>
      </w:r>
      <w:r>
        <w:rPr>
          <w:rFonts w:ascii="Arial Narrow" w:hAnsi="Arial Narrow"/>
          <w:b/>
          <w:bCs/>
        </w:rPr>
        <w:t xml:space="preserve"> NFP</w:t>
      </w:r>
      <w:r w:rsidRPr="006E5BF2">
        <w:rPr>
          <w:rFonts w:ascii="Arial Narrow" w:hAnsi="Arial Narrow"/>
          <w:b/>
          <w:bCs/>
        </w:rPr>
        <w:t xml:space="preserve"> </w:t>
      </w:r>
      <w:r w:rsidRPr="006E5BF2">
        <w:rPr>
          <w:rFonts w:ascii="Arial Narrow" w:hAnsi="Arial Narrow"/>
          <w:bCs/>
        </w:rPr>
        <w:t>žiadateľ vypracováva ako súčasť dokumentu CBA – záložka s názvom „Rozpočet_NFP“</w:t>
      </w:r>
      <w:r w:rsidRPr="006E5BF2">
        <w:rPr>
          <w:rFonts w:ascii="Arial Narrow" w:hAnsi="Arial Narrow"/>
          <w:b/>
          <w:bCs/>
        </w:rPr>
        <w:t xml:space="preserve"> </w:t>
      </w:r>
      <w:r w:rsidRPr="006E5BF2">
        <w:rPr>
          <w:rFonts w:ascii="Arial Narrow" w:hAnsi="Arial Narrow"/>
          <w:bCs/>
        </w:rPr>
        <w:t>(zverejnený na stránke</w:t>
      </w:r>
      <w:r w:rsidRPr="006E5BF2">
        <w:rPr>
          <w:rFonts w:ascii="Arial Narrow" w:hAnsi="Arial Narrow"/>
          <w:b/>
          <w:bCs/>
        </w:rPr>
        <w:t xml:space="preserve"> </w:t>
      </w:r>
      <w:hyperlink r:id="rId18" w:history="1">
        <w:r w:rsidRPr="006E5BF2">
          <w:rPr>
            <w:rStyle w:val="Hypertextovprepojenie"/>
            <w:rFonts w:ascii="Arial Narrow" w:hAnsi="Arial Narrow"/>
            <w:bCs/>
          </w:rPr>
          <w:t>https://www.mirri.gov.sk/sekcie/informatizacia/riadenie-kvality-qa/riadenie-kvality-qa/</w:t>
        </w:r>
      </w:hyperlink>
      <w:r w:rsidRPr="006E5BF2">
        <w:rPr>
          <w:rFonts w:ascii="Arial Narrow" w:hAnsi="Arial Narrow"/>
          <w:bCs/>
        </w:rPr>
        <w:t xml:space="preserve"> v časti</w:t>
      </w:r>
      <w:r w:rsidRPr="006E5BF2">
        <w:rPr>
          <w:rFonts w:ascii="Arial Narrow" w:hAnsi="Arial Narrow"/>
          <w:b/>
          <w:bCs/>
        </w:rPr>
        <w:t xml:space="preserve"> </w:t>
      </w:r>
      <w:r w:rsidRPr="006E5BF2">
        <w:rPr>
          <w:rFonts w:ascii="Arial Narrow" w:hAnsi="Arial Narrow"/>
        </w:rPr>
        <w:t>VZORY A ŠABLÓNY NA STIAHNUTIE).</w:t>
      </w:r>
    </w:p>
    <w:p w14:paraId="30CAA7BD" w14:textId="1958CE72" w:rsidR="00033816" w:rsidRPr="006E5BF2" w:rsidRDefault="00033816">
      <w:pPr>
        <w:pStyle w:val="Textpoznmkypodiarou"/>
        <w:rPr>
          <w:rFonts w:asciiTheme="minorHAnsi" w:hAnsiTheme="minorHAnsi"/>
        </w:rPr>
      </w:pPr>
    </w:p>
  </w:footnote>
  <w:footnote w:id="43">
    <w:p w14:paraId="6497E73F" w14:textId="11A3CA74" w:rsidR="00033816" w:rsidRPr="00623B9F" w:rsidRDefault="00033816" w:rsidP="00C6151D">
      <w:pPr>
        <w:pStyle w:val="Zkladntext"/>
        <w:spacing w:before="0" w:after="0"/>
        <w:rPr>
          <w:rFonts w:ascii="Arial Narrow" w:hAnsi="Arial Narrow" w:cs="Arial Narrow"/>
        </w:rPr>
      </w:pPr>
      <w:r w:rsidRPr="00136482">
        <w:rPr>
          <w:rFonts w:ascii="Arial Narrow" w:hAnsi="Arial Narrow"/>
          <w:vertAlign w:val="superscript"/>
        </w:rPr>
        <w:footnoteRef/>
      </w:r>
      <w:r w:rsidRPr="00136482">
        <w:rPr>
          <w:rFonts w:ascii="Arial Narrow" w:hAnsi="Arial Narrow"/>
          <w:vertAlign w:val="superscript"/>
        </w:rPr>
        <w:t xml:space="preserve"> </w:t>
      </w:r>
      <w:hyperlink r:id="rId19" w:history="1">
        <w:r w:rsidRPr="00136482">
          <w:rPr>
            <w:rStyle w:val="Hypertextovprepojenie"/>
            <w:rFonts w:ascii="Arial Narrow" w:hAnsi="Arial Narrow"/>
            <w:sz w:val="18"/>
            <w:szCs w:val="18"/>
            <w:shd w:val="clear" w:color="auto" w:fill="FFFFFF"/>
          </w:rPr>
          <w:t>https://1drv.ms/x/s!AoWN9knbTs6vzTfaCMJxMXXvXq8z?e=CZfbab</w:t>
        </w:r>
      </w:hyperlink>
      <w:r>
        <w:rPr>
          <w:rStyle w:val="eop"/>
          <w:rFonts w:ascii="Arial Narrow" w:hAnsi="Arial Narrow"/>
          <w:shd w:val="clear" w:color="auto" w:fill="FFFFFF"/>
        </w:rPr>
        <w:t xml:space="preserve"> </w:t>
      </w:r>
    </w:p>
    <w:p w14:paraId="73D314E1" w14:textId="2C0843DA" w:rsidR="00033816" w:rsidRDefault="00033816" w:rsidP="00443B5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3D1C9" w14:textId="77777777" w:rsidR="00033816" w:rsidRDefault="00033816" w:rsidP="00422550">
    <w:pPr>
      <w:tabs>
        <w:tab w:val="center" w:pos="4536"/>
        <w:tab w:val="right" w:pos="9072"/>
      </w:tabs>
    </w:pPr>
  </w:p>
  <w:p w14:paraId="5F43FB36" w14:textId="77777777" w:rsidR="00033816" w:rsidRDefault="00033816" w:rsidP="00AE374A">
    <w:pPr>
      <w:tabs>
        <w:tab w:val="center" w:pos="4536"/>
        <w:tab w:val="right" w:pos="9072"/>
      </w:tabs>
      <w:jc w:val="center"/>
    </w:pPr>
  </w:p>
  <w:p w14:paraId="4E0935BC" w14:textId="77777777" w:rsidR="00033816" w:rsidRPr="00AD50AC" w:rsidRDefault="00033816" w:rsidP="00710B69">
    <w:pPr>
      <w:pStyle w:val="Hlavika"/>
      <w:jc w:val="left"/>
    </w:pPr>
    <w:r w:rsidRPr="00EE7E3E">
      <w:rPr>
        <w:noProof/>
        <w:lang w:eastAsia="sk-SK"/>
      </w:rPr>
      <w:drawing>
        <wp:inline distT="0" distB="0" distL="0" distR="0" wp14:anchorId="2FE6D497" wp14:editId="45767CD2">
          <wp:extent cx="3105150" cy="361950"/>
          <wp:effectExtent l="0" t="0" r="0" b="0"/>
          <wp:docPr id="27" name="Obrázok 12" descr="C:\Users\cupkova\AppData\Local\Temp\Temp1_MIK_verzia_1_1 (1).zip\00_NA STIAHNUTIE web\logo OPII a MDV spolu\EFRR_OPII a MDV\SK\logo OPII a MDV_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C:\Users\cupkova\AppData\Local\Temp\Temp1_MIK_verzia_1_1 (1).zip\00_NA STIAHNUTIE web\logo OPII a MDV spolu\EFRR_OPII a MDV\SK\logo OPII a MDV_EFR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0" cy="361950"/>
                  </a:xfrm>
                  <a:prstGeom prst="rect">
                    <a:avLst/>
                  </a:prstGeom>
                  <a:noFill/>
                  <a:ln>
                    <a:noFill/>
                  </a:ln>
                </pic:spPr>
              </pic:pic>
            </a:graphicData>
          </a:graphic>
        </wp:inline>
      </w:drawing>
    </w:r>
    <w:r>
      <w:t xml:space="preserve">      </w:t>
    </w:r>
    <w:r w:rsidRPr="00EE7E3E">
      <w:rPr>
        <w:noProof/>
        <w:lang w:eastAsia="sk-SK"/>
      </w:rPr>
      <w:drawing>
        <wp:inline distT="0" distB="0" distL="0" distR="0" wp14:anchorId="6D9F6791" wp14:editId="1755195E">
          <wp:extent cx="1400175" cy="304800"/>
          <wp:effectExtent l="0" t="0" r="0" b="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175" cy="304800"/>
                  </a:xfrm>
                  <a:prstGeom prst="rect">
                    <a:avLst/>
                  </a:prstGeom>
                  <a:noFill/>
                  <a:ln>
                    <a:noFill/>
                  </a:ln>
                </pic:spPr>
              </pic:pic>
            </a:graphicData>
          </a:graphic>
        </wp:inline>
      </w:drawing>
    </w:r>
  </w:p>
  <w:p w14:paraId="525F5572" w14:textId="77777777" w:rsidR="00033816" w:rsidRPr="00AD50AC" w:rsidRDefault="00033816" w:rsidP="00AE374A">
    <w:pPr>
      <w:pStyle w:val="Hlavika"/>
      <w:jc w:val="center"/>
      <w:rPr>
        <w:b/>
        <w:lang w:val="pl-PL"/>
      </w:rPr>
    </w:pPr>
  </w:p>
  <w:p w14:paraId="2E5DE2B0" w14:textId="77777777" w:rsidR="00033816" w:rsidRPr="008F196A" w:rsidRDefault="00033816" w:rsidP="00CF566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892C17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7836633"/>
    <w:multiLevelType w:val="hybridMultilevel"/>
    <w:tmpl w:val="F9B2A660"/>
    <w:lvl w:ilvl="0" w:tplc="2BEE9050">
      <w:start w:val="1"/>
      <w:numFmt w:val="bullet"/>
      <w:pStyle w:val="Bulleted"/>
      <w:lvlText w:val=""/>
      <w:lvlJc w:val="left"/>
      <w:pPr>
        <w:tabs>
          <w:tab w:val="num" w:pos="1778"/>
        </w:tabs>
        <w:ind w:left="1778" w:hanging="360"/>
      </w:pPr>
      <w:rPr>
        <w:rFonts w:ascii="Symbol" w:hAnsi="Symbol" w:hint="default"/>
      </w:rPr>
    </w:lvl>
    <w:lvl w:ilvl="1" w:tplc="041B0003">
      <w:start w:val="1"/>
      <w:numFmt w:val="bullet"/>
      <w:lvlText w:val="o"/>
      <w:lvlJc w:val="left"/>
      <w:pPr>
        <w:tabs>
          <w:tab w:val="num" w:pos="2270"/>
        </w:tabs>
        <w:ind w:left="2270" w:hanging="360"/>
      </w:pPr>
      <w:rPr>
        <w:rFonts w:ascii="Courier New" w:hAnsi="Courier New" w:hint="default"/>
      </w:rPr>
    </w:lvl>
    <w:lvl w:ilvl="2" w:tplc="041B0005">
      <w:start w:val="1"/>
      <w:numFmt w:val="bullet"/>
      <w:lvlText w:val=""/>
      <w:lvlJc w:val="left"/>
      <w:pPr>
        <w:tabs>
          <w:tab w:val="num" w:pos="2990"/>
        </w:tabs>
        <w:ind w:left="2990" w:hanging="360"/>
      </w:pPr>
      <w:rPr>
        <w:rFonts w:ascii="Wingdings" w:hAnsi="Wingdings" w:hint="default"/>
      </w:rPr>
    </w:lvl>
    <w:lvl w:ilvl="3" w:tplc="041B0001" w:tentative="1">
      <w:start w:val="1"/>
      <w:numFmt w:val="bullet"/>
      <w:lvlText w:val=""/>
      <w:lvlJc w:val="left"/>
      <w:pPr>
        <w:tabs>
          <w:tab w:val="num" w:pos="3710"/>
        </w:tabs>
        <w:ind w:left="3710" w:hanging="360"/>
      </w:pPr>
      <w:rPr>
        <w:rFonts w:ascii="Symbol" w:hAnsi="Symbol" w:hint="default"/>
      </w:rPr>
    </w:lvl>
    <w:lvl w:ilvl="4" w:tplc="041B0003" w:tentative="1">
      <w:start w:val="1"/>
      <w:numFmt w:val="bullet"/>
      <w:lvlText w:val="o"/>
      <w:lvlJc w:val="left"/>
      <w:pPr>
        <w:tabs>
          <w:tab w:val="num" w:pos="4430"/>
        </w:tabs>
        <w:ind w:left="4430" w:hanging="360"/>
      </w:pPr>
      <w:rPr>
        <w:rFonts w:ascii="Courier New" w:hAnsi="Courier New" w:hint="default"/>
      </w:rPr>
    </w:lvl>
    <w:lvl w:ilvl="5" w:tplc="041B0005" w:tentative="1">
      <w:start w:val="1"/>
      <w:numFmt w:val="bullet"/>
      <w:lvlText w:val=""/>
      <w:lvlJc w:val="left"/>
      <w:pPr>
        <w:tabs>
          <w:tab w:val="num" w:pos="5150"/>
        </w:tabs>
        <w:ind w:left="5150" w:hanging="360"/>
      </w:pPr>
      <w:rPr>
        <w:rFonts w:ascii="Wingdings" w:hAnsi="Wingdings" w:hint="default"/>
      </w:rPr>
    </w:lvl>
    <w:lvl w:ilvl="6" w:tplc="041B0001" w:tentative="1">
      <w:start w:val="1"/>
      <w:numFmt w:val="bullet"/>
      <w:lvlText w:val=""/>
      <w:lvlJc w:val="left"/>
      <w:pPr>
        <w:tabs>
          <w:tab w:val="num" w:pos="5870"/>
        </w:tabs>
        <w:ind w:left="5870" w:hanging="360"/>
      </w:pPr>
      <w:rPr>
        <w:rFonts w:ascii="Symbol" w:hAnsi="Symbol" w:hint="default"/>
      </w:rPr>
    </w:lvl>
    <w:lvl w:ilvl="7" w:tplc="041B0003" w:tentative="1">
      <w:start w:val="1"/>
      <w:numFmt w:val="bullet"/>
      <w:lvlText w:val="o"/>
      <w:lvlJc w:val="left"/>
      <w:pPr>
        <w:tabs>
          <w:tab w:val="num" w:pos="6590"/>
        </w:tabs>
        <w:ind w:left="6590" w:hanging="360"/>
      </w:pPr>
      <w:rPr>
        <w:rFonts w:ascii="Courier New" w:hAnsi="Courier New" w:hint="default"/>
      </w:rPr>
    </w:lvl>
    <w:lvl w:ilvl="8" w:tplc="041B0005" w:tentative="1">
      <w:start w:val="1"/>
      <w:numFmt w:val="bullet"/>
      <w:lvlText w:val=""/>
      <w:lvlJc w:val="left"/>
      <w:pPr>
        <w:tabs>
          <w:tab w:val="num" w:pos="7310"/>
        </w:tabs>
        <w:ind w:left="7310" w:hanging="360"/>
      </w:pPr>
      <w:rPr>
        <w:rFonts w:ascii="Wingdings" w:hAnsi="Wingdings" w:hint="default"/>
      </w:rPr>
    </w:lvl>
  </w:abstractNum>
  <w:abstractNum w:abstractNumId="2" w15:restartNumberingAfterBreak="0">
    <w:nsid w:val="08EA1734"/>
    <w:multiLevelType w:val="hybridMultilevel"/>
    <w:tmpl w:val="28744C1E"/>
    <w:lvl w:ilvl="0" w:tplc="6F6C175E">
      <w:start w:val="1"/>
      <w:numFmt w:val="lowerLetter"/>
      <w:lvlText w:val="%1)"/>
      <w:lvlJc w:val="left"/>
      <w:pPr>
        <w:ind w:left="720" w:hanging="360"/>
      </w:pPr>
      <w:rPr>
        <w:rFonts w:ascii="Arial Narrow" w:hAnsi="Arial Narrow"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0F247B"/>
    <w:multiLevelType w:val="hybridMultilevel"/>
    <w:tmpl w:val="95A095D0"/>
    <w:lvl w:ilvl="0" w:tplc="041B000F">
      <w:start w:val="1"/>
      <w:numFmt w:val="decimal"/>
      <w:lvlText w:val="%1."/>
      <w:lvlJc w:val="left"/>
      <w:pPr>
        <w:ind w:left="615" w:hanging="360"/>
      </w:pPr>
      <w:rPr>
        <w:rFonts w:cs="Times New Roman"/>
      </w:rPr>
    </w:lvl>
    <w:lvl w:ilvl="1" w:tplc="041B0019" w:tentative="1">
      <w:start w:val="1"/>
      <w:numFmt w:val="lowerLetter"/>
      <w:lvlText w:val="%2."/>
      <w:lvlJc w:val="left"/>
      <w:pPr>
        <w:ind w:left="1335" w:hanging="360"/>
      </w:pPr>
      <w:rPr>
        <w:rFonts w:cs="Times New Roman"/>
      </w:rPr>
    </w:lvl>
    <w:lvl w:ilvl="2" w:tplc="041B001B" w:tentative="1">
      <w:start w:val="1"/>
      <w:numFmt w:val="lowerRoman"/>
      <w:lvlText w:val="%3."/>
      <w:lvlJc w:val="right"/>
      <w:pPr>
        <w:ind w:left="2055" w:hanging="180"/>
      </w:pPr>
      <w:rPr>
        <w:rFonts w:cs="Times New Roman"/>
      </w:rPr>
    </w:lvl>
    <w:lvl w:ilvl="3" w:tplc="041B000F" w:tentative="1">
      <w:start w:val="1"/>
      <w:numFmt w:val="decimal"/>
      <w:lvlText w:val="%4."/>
      <w:lvlJc w:val="left"/>
      <w:pPr>
        <w:ind w:left="2775" w:hanging="360"/>
      </w:pPr>
      <w:rPr>
        <w:rFonts w:cs="Times New Roman"/>
      </w:rPr>
    </w:lvl>
    <w:lvl w:ilvl="4" w:tplc="041B0019" w:tentative="1">
      <w:start w:val="1"/>
      <w:numFmt w:val="lowerLetter"/>
      <w:lvlText w:val="%5."/>
      <w:lvlJc w:val="left"/>
      <w:pPr>
        <w:ind w:left="3495" w:hanging="360"/>
      </w:pPr>
      <w:rPr>
        <w:rFonts w:cs="Times New Roman"/>
      </w:rPr>
    </w:lvl>
    <w:lvl w:ilvl="5" w:tplc="041B001B" w:tentative="1">
      <w:start w:val="1"/>
      <w:numFmt w:val="lowerRoman"/>
      <w:lvlText w:val="%6."/>
      <w:lvlJc w:val="right"/>
      <w:pPr>
        <w:ind w:left="4215" w:hanging="180"/>
      </w:pPr>
      <w:rPr>
        <w:rFonts w:cs="Times New Roman"/>
      </w:rPr>
    </w:lvl>
    <w:lvl w:ilvl="6" w:tplc="041B000F" w:tentative="1">
      <w:start w:val="1"/>
      <w:numFmt w:val="decimal"/>
      <w:lvlText w:val="%7."/>
      <w:lvlJc w:val="left"/>
      <w:pPr>
        <w:ind w:left="4935" w:hanging="360"/>
      </w:pPr>
      <w:rPr>
        <w:rFonts w:cs="Times New Roman"/>
      </w:rPr>
    </w:lvl>
    <w:lvl w:ilvl="7" w:tplc="041B0019" w:tentative="1">
      <w:start w:val="1"/>
      <w:numFmt w:val="lowerLetter"/>
      <w:lvlText w:val="%8."/>
      <w:lvlJc w:val="left"/>
      <w:pPr>
        <w:ind w:left="5655" w:hanging="360"/>
      </w:pPr>
      <w:rPr>
        <w:rFonts w:cs="Times New Roman"/>
      </w:rPr>
    </w:lvl>
    <w:lvl w:ilvl="8" w:tplc="041B001B" w:tentative="1">
      <w:start w:val="1"/>
      <w:numFmt w:val="lowerRoman"/>
      <w:lvlText w:val="%9."/>
      <w:lvlJc w:val="right"/>
      <w:pPr>
        <w:ind w:left="6375" w:hanging="180"/>
      </w:pPr>
      <w:rPr>
        <w:rFonts w:cs="Times New Roman"/>
      </w:rPr>
    </w:lvl>
  </w:abstractNum>
  <w:abstractNum w:abstractNumId="4" w15:restartNumberingAfterBreak="0">
    <w:nsid w:val="0F8210ED"/>
    <w:multiLevelType w:val="hybridMultilevel"/>
    <w:tmpl w:val="340059EA"/>
    <w:lvl w:ilvl="0" w:tplc="888844F0">
      <w:start w:val="1"/>
      <w:numFmt w:val="bullet"/>
      <w:pStyle w:val="xl71"/>
      <w:lvlText w:val=""/>
      <w:lvlJc w:val="left"/>
      <w:pPr>
        <w:tabs>
          <w:tab w:val="num" w:pos="0"/>
        </w:tabs>
        <w:ind w:left="794" w:hanging="39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73135"/>
    <w:multiLevelType w:val="hybridMultilevel"/>
    <w:tmpl w:val="C9207EAC"/>
    <w:lvl w:ilvl="0" w:tplc="5AD8A100">
      <w:start w:val="1"/>
      <w:numFmt w:val="bullet"/>
      <w:pStyle w:val="o1"/>
      <w:lvlText w:val=""/>
      <w:lvlJc w:val="left"/>
      <w:pPr>
        <w:ind w:left="720" w:hanging="360"/>
      </w:pPr>
      <w:rPr>
        <w:rFonts w:ascii="Symbol" w:hAnsi="Symbol" w:hint="default"/>
      </w:rPr>
    </w:lvl>
    <w:lvl w:ilvl="1" w:tplc="007CFC30">
      <w:start w:val="1"/>
      <w:numFmt w:val="bullet"/>
      <w:pStyle w:val="o2"/>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7EC6E4B"/>
    <w:multiLevelType w:val="hybridMultilevel"/>
    <w:tmpl w:val="5E8CA6DA"/>
    <w:lvl w:ilvl="0" w:tplc="83340952">
      <w:numFmt w:val="bullet"/>
      <w:lvlText w:val="-"/>
      <w:lvlJc w:val="left"/>
      <w:pPr>
        <w:ind w:left="720" w:hanging="360"/>
      </w:pPr>
      <w:rPr>
        <w:rFonts w:ascii="Arial Narrow" w:eastAsia="Times New Roman" w:hAnsi="Arial Narrow"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A6830DA"/>
    <w:multiLevelType w:val="hybridMultilevel"/>
    <w:tmpl w:val="8EDE534A"/>
    <w:lvl w:ilvl="0" w:tplc="D9AE9E28">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E4A3AED"/>
    <w:multiLevelType w:val="hybridMultilevel"/>
    <w:tmpl w:val="B8A89D6A"/>
    <w:lvl w:ilvl="0" w:tplc="EA148118">
      <w:start w:val="1"/>
      <w:numFmt w:val="decimal"/>
      <w:pStyle w:val="CislovanieCielov"/>
      <w:lvlText w:val="%1."/>
      <w:lvlJc w:val="left"/>
      <w:pPr>
        <w:ind w:left="720" w:hanging="360"/>
      </w:pPr>
      <w:rPr>
        <w:rFonts w:cs="Times New Roman"/>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0F462B4"/>
    <w:multiLevelType w:val="hybridMultilevel"/>
    <w:tmpl w:val="8EEEDBCC"/>
    <w:lvl w:ilvl="0" w:tplc="FCA8485E">
      <w:start w:val="1"/>
      <w:numFmt w:val="bullet"/>
      <w:pStyle w:val="xl72"/>
      <w:lvlText w:val=""/>
      <w:lvlJc w:val="left"/>
      <w:pPr>
        <w:tabs>
          <w:tab w:val="num" w:pos="0"/>
        </w:tabs>
        <w:ind w:left="1191" w:hanging="39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8F4D17"/>
    <w:multiLevelType w:val="hybridMultilevel"/>
    <w:tmpl w:val="4C48CAB8"/>
    <w:lvl w:ilvl="0" w:tplc="C7686610">
      <w:start w:val="1"/>
      <w:numFmt w:val="bullet"/>
      <w:lvlText w:val=""/>
      <w:lvlJc w:val="left"/>
      <w:pPr>
        <w:tabs>
          <w:tab w:val="num" w:pos="0"/>
        </w:tabs>
        <w:ind w:left="397" w:hanging="397"/>
      </w:pPr>
      <w:rPr>
        <w:rFonts w:ascii="Wingdings" w:hAnsi="Wingdings" w:hint="default"/>
        <w:sz w:val="18"/>
      </w:rPr>
    </w:lvl>
    <w:lvl w:ilvl="1" w:tplc="9D904994">
      <w:start w:val="1"/>
      <w:numFmt w:val="bullet"/>
      <w:pStyle w:val="TableBulletLevel2"/>
      <w:lvlText w:val="–"/>
      <w:lvlJc w:val="left"/>
      <w:pPr>
        <w:tabs>
          <w:tab w:val="num" w:pos="0"/>
        </w:tabs>
        <w:ind w:left="794" w:hanging="397"/>
      </w:pPr>
      <w:rPr>
        <w:rFonts w:ascii="Arial" w:hAnsi="Arial" w:hint="default"/>
        <w:sz w:val="18"/>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AA11E4"/>
    <w:multiLevelType w:val="hybridMultilevel"/>
    <w:tmpl w:val="CD4EA6B6"/>
    <w:lvl w:ilvl="0" w:tplc="0972C514">
      <w:start w:val="1"/>
      <w:numFmt w:val="bullet"/>
      <w:pStyle w:val="07BulletLevel2"/>
      <w:lvlText w:val="–"/>
      <w:lvlJc w:val="left"/>
      <w:pPr>
        <w:ind w:left="720" w:hanging="360"/>
      </w:pPr>
      <w:rPr>
        <w:rFonts w:ascii="Arial" w:hAnsi="Arial" w:hint="default"/>
        <w:b w:val="0"/>
        <w:i w:val="0"/>
        <w:color w:val="004785"/>
        <w:sz w:val="20"/>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FD01E0"/>
    <w:multiLevelType w:val="hybridMultilevel"/>
    <w:tmpl w:val="7F80E084"/>
    <w:lvl w:ilvl="0" w:tplc="B498DD16">
      <w:start w:val="1"/>
      <w:numFmt w:val="lowerLetter"/>
      <w:lvlText w:val="%1."/>
      <w:lvlJc w:val="left"/>
      <w:pPr>
        <w:ind w:left="571" w:hanging="360"/>
      </w:pPr>
      <w:rPr>
        <w:rFonts w:ascii="Arial Narrow" w:hAnsi="Arial Narrow" w:cs="Times New Roman" w:hint="default"/>
        <w:b/>
      </w:rPr>
    </w:lvl>
    <w:lvl w:ilvl="1" w:tplc="041B0019" w:tentative="1">
      <w:start w:val="1"/>
      <w:numFmt w:val="lowerLetter"/>
      <w:lvlText w:val="%2."/>
      <w:lvlJc w:val="left"/>
      <w:pPr>
        <w:ind w:left="1291" w:hanging="360"/>
      </w:pPr>
      <w:rPr>
        <w:rFonts w:cs="Times New Roman"/>
      </w:rPr>
    </w:lvl>
    <w:lvl w:ilvl="2" w:tplc="041B001B" w:tentative="1">
      <w:start w:val="1"/>
      <w:numFmt w:val="lowerRoman"/>
      <w:lvlText w:val="%3."/>
      <w:lvlJc w:val="right"/>
      <w:pPr>
        <w:ind w:left="2011" w:hanging="180"/>
      </w:pPr>
      <w:rPr>
        <w:rFonts w:cs="Times New Roman"/>
      </w:rPr>
    </w:lvl>
    <w:lvl w:ilvl="3" w:tplc="041B000F" w:tentative="1">
      <w:start w:val="1"/>
      <w:numFmt w:val="decimal"/>
      <w:lvlText w:val="%4."/>
      <w:lvlJc w:val="left"/>
      <w:pPr>
        <w:ind w:left="2731" w:hanging="360"/>
      </w:pPr>
      <w:rPr>
        <w:rFonts w:cs="Times New Roman"/>
      </w:rPr>
    </w:lvl>
    <w:lvl w:ilvl="4" w:tplc="041B0019" w:tentative="1">
      <w:start w:val="1"/>
      <w:numFmt w:val="lowerLetter"/>
      <w:lvlText w:val="%5."/>
      <w:lvlJc w:val="left"/>
      <w:pPr>
        <w:ind w:left="3451" w:hanging="360"/>
      </w:pPr>
      <w:rPr>
        <w:rFonts w:cs="Times New Roman"/>
      </w:rPr>
    </w:lvl>
    <w:lvl w:ilvl="5" w:tplc="041B001B" w:tentative="1">
      <w:start w:val="1"/>
      <w:numFmt w:val="lowerRoman"/>
      <w:lvlText w:val="%6."/>
      <w:lvlJc w:val="right"/>
      <w:pPr>
        <w:ind w:left="4171" w:hanging="180"/>
      </w:pPr>
      <w:rPr>
        <w:rFonts w:cs="Times New Roman"/>
      </w:rPr>
    </w:lvl>
    <w:lvl w:ilvl="6" w:tplc="041B000F" w:tentative="1">
      <w:start w:val="1"/>
      <w:numFmt w:val="decimal"/>
      <w:lvlText w:val="%7."/>
      <w:lvlJc w:val="left"/>
      <w:pPr>
        <w:ind w:left="4891" w:hanging="360"/>
      </w:pPr>
      <w:rPr>
        <w:rFonts w:cs="Times New Roman"/>
      </w:rPr>
    </w:lvl>
    <w:lvl w:ilvl="7" w:tplc="041B0019" w:tentative="1">
      <w:start w:val="1"/>
      <w:numFmt w:val="lowerLetter"/>
      <w:lvlText w:val="%8."/>
      <w:lvlJc w:val="left"/>
      <w:pPr>
        <w:ind w:left="5611" w:hanging="360"/>
      </w:pPr>
      <w:rPr>
        <w:rFonts w:cs="Times New Roman"/>
      </w:rPr>
    </w:lvl>
    <w:lvl w:ilvl="8" w:tplc="041B001B" w:tentative="1">
      <w:start w:val="1"/>
      <w:numFmt w:val="lowerRoman"/>
      <w:lvlText w:val="%9."/>
      <w:lvlJc w:val="right"/>
      <w:pPr>
        <w:ind w:left="6331" w:hanging="180"/>
      </w:pPr>
      <w:rPr>
        <w:rFonts w:cs="Times New Roman"/>
      </w:rPr>
    </w:lvl>
  </w:abstractNum>
  <w:abstractNum w:abstractNumId="13" w15:restartNumberingAfterBreak="0">
    <w:nsid w:val="37F60502"/>
    <w:multiLevelType w:val="hybridMultilevel"/>
    <w:tmpl w:val="D3EA5F82"/>
    <w:lvl w:ilvl="0" w:tplc="8D98710E">
      <w:start w:val="1"/>
      <w:numFmt w:val="bullet"/>
      <w:pStyle w:val="TSBullet1"/>
      <w:lvlText w:val="■"/>
      <w:lvlJc w:val="left"/>
      <w:pPr>
        <w:tabs>
          <w:tab w:val="num" w:pos="360"/>
        </w:tabs>
        <w:ind w:left="360" w:hanging="360"/>
      </w:pPr>
      <w:rPr>
        <w:rFonts w:ascii="Times New Roman" w:hAnsi="Times New Roman" w:hint="default"/>
        <w:b w:val="0"/>
        <w:i w:val="0"/>
        <w:color w:val="auto"/>
        <w:sz w:val="20"/>
      </w:rPr>
    </w:lvl>
    <w:lvl w:ilvl="1" w:tplc="B28898C8">
      <w:start w:val="1"/>
      <w:numFmt w:val="bullet"/>
      <w:lvlText w:val="o"/>
      <w:lvlJc w:val="left"/>
      <w:pPr>
        <w:tabs>
          <w:tab w:val="num" w:pos="1440"/>
        </w:tabs>
        <w:ind w:left="1440" w:hanging="360"/>
      </w:pPr>
      <w:rPr>
        <w:rFonts w:ascii="Courier New" w:hAnsi="Courier New" w:hint="default"/>
      </w:rPr>
    </w:lvl>
    <w:lvl w:ilvl="2" w:tplc="B92C494C">
      <w:numFmt w:val="bullet"/>
      <w:lvlText w:val="-"/>
      <w:lvlJc w:val="left"/>
      <w:pPr>
        <w:tabs>
          <w:tab w:val="num" w:pos="2160"/>
        </w:tabs>
        <w:ind w:left="2160" w:hanging="360"/>
      </w:pPr>
      <w:rPr>
        <w:rFonts w:ascii="Arial" w:eastAsia="Times New Roman" w:hAnsi="Arial" w:hint="default"/>
      </w:rPr>
    </w:lvl>
    <w:lvl w:ilvl="3" w:tplc="3C2821AA">
      <w:start w:val="1"/>
      <w:numFmt w:val="bullet"/>
      <w:lvlText w:val=""/>
      <w:lvlJc w:val="left"/>
      <w:pPr>
        <w:tabs>
          <w:tab w:val="num" w:pos="2880"/>
        </w:tabs>
        <w:ind w:left="2880" w:hanging="360"/>
      </w:pPr>
      <w:rPr>
        <w:rFonts w:ascii="Symbol" w:hAnsi="Symbol" w:hint="default"/>
        <w:b w:val="0"/>
        <w:i w:val="0"/>
        <w:color w:val="auto"/>
        <w:sz w:val="20"/>
      </w:rPr>
    </w:lvl>
    <w:lvl w:ilvl="4" w:tplc="BD9CB124">
      <w:start w:val="1"/>
      <w:numFmt w:val="bullet"/>
      <w:lvlText w:val="o"/>
      <w:lvlJc w:val="left"/>
      <w:pPr>
        <w:tabs>
          <w:tab w:val="num" w:pos="3600"/>
        </w:tabs>
        <w:ind w:left="3600" w:hanging="360"/>
      </w:pPr>
      <w:rPr>
        <w:rFonts w:ascii="Courier New" w:hAnsi="Courier New" w:hint="default"/>
      </w:rPr>
    </w:lvl>
    <w:lvl w:ilvl="5" w:tplc="2D80EE56">
      <w:start w:val="1"/>
      <w:numFmt w:val="bullet"/>
      <w:lvlText w:val=""/>
      <w:lvlJc w:val="left"/>
      <w:pPr>
        <w:tabs>
          <w:tab w:val="num" w:pos="4320"/>
        </w:tabs>
        <w:ind w:left="4320" w:hanging="360"/>
      </w:pPr>
      <w:rPr>
        <w:rFonts w:ascii="Wingdings" w:hAnsi="Wingdings" w:hint="default"/>
      </w:rPr>
    </w:lvl>
    <w:lvl w:ilvl="6" w:tplc="1FF44B06">
      <w:start w:val="1"/>
      <w:numFmt w:val="bullet"/>
      <w:lvlText w:val=""/>
      <w:lvlJc w:val="left"/>
      <w:pPr>
        <w:tabs>
          <w:tab w:val="num" w:pos="5040"/>
        </w:tabs>
        <w:ind w:left="5040" w:hanging="360"/>
      </w:pPr>
      <w:rPr>
        <w:rFonts w:ascii="Symbol" w:hAnsi="Symbol" w:hint="default"/>
      </w:rPr>
    </w:lvl>
    <w:lvl w:ilvl="7" w:tplc="9C2EFF46">
      <w:start w:val="1"/>
      <w:numFmt w:val="bullet"/>
      <w:lvlText w:val="o"/>
      <w:lvlJc w:val="left"/>
      <w:pPr>
        <w:tabs>
          <w:tab w:val="num" w:pos="5760"/>
        </w:tabs>
        <w:ind w:left="5760" w:hanging="360"/>
      </w:pPr>
      <w:rPr>
        <w:rFonts w:ascii="Courier New" w:hAnsi="Courier New" w:hint="default"/>
      </w:rPr>
    </w:lvl>
    <w:lvl w:ilvl="8" w:tplc="ACCCC31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334C88"/>
    <w:multiLevelType w:val="hybridMultilevel"/>
    <w:tmpl w:val="8CFACF90"/>
    <w:lvl w:ilvl="0" w:tplc="041B0013">
      <w:start w:val="1"/>
      <w:numFmt w:val="bullet"/>
      <w:pStyle w:val="odrkyChar"/>
      <w:lvlText w:val=""/>
      <w:lvlJc w:val="left"/>
      <w:pPr>
        <w:tabs>
          <w:tab w:val="num" w:pos="1080"/>
        </w:tabs>
        <w:ind w:left="1080" w:hanging="360"/>
      </w:pPr>
      <w:rPr>
        <w:rFonts w:ascii="Symbol" w:hAnsi="Symbol"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03">
      <w:start w:val="1"/>
      <w:numFmt w:val="bullet"/>
      <w:lvlText w:val="o"/>
      <w:lvlJc w:val="left"/>
      <w:pPr>
        <w:tabs>
          <w:tab w:val="num" w:pos="2340"/>
        </w:tabs>
        <w:ind w:left="2340" w:hanging="360"/>
      </w:pPr>
      <w:rPr>
        <w:rFonts w:ascii="Courier New" w:hAnsi="Courier New"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99706D8"/>
    <w:multiLevelType w:val="hybridMultilevel"/>
    <w:tmpl w:val="88E8A53A"/>
    <w:lvl w:ilvl="0" w:tplc="47447F2A">
      <w:start w:val="2"/>
      <w:numFmt w:val="bullet"/>
      <w:lvlText w:val="-"/>
      <w:lvlJc w:val="left"/>
      <w:pPr>
        <w:ind w:left="720" w:hanging="360"/>
      </w:pPr>
      <w:rPr>
        <w:rFonts w:ascii="Arial Narrow" w:eastAsia="Times New Roman" w:hAnsi="Arial Narro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3B60EA"/>
    <w:multiLevelType w:val="multilevel"/>
    <w:tmpl w:val="026C4446"/>
    <w:lvl w:ilvl="0">
      <w:start w:val="1"/>
      <w:numFmt w:val="decimal"/>
      <w:pStyle w:val="Nadpis1"/>
      <w:lvlText w:val="%1"/>
      <w:lvlJc w:val="left"/>
      <w:pPr>
        <w:tabs>
          <w:tab w:val="num" w:pos="964"/>
        </w:tabs>
        <w:ind w:left="964" w:hanging="964"/>
      </w:pPr>
      <w:rPr>
        <w:rFonts w:cs="Times New Roman"/>
      </w:rPr>
    </w:lvl>
    <w:lvl w:ilvl="1">
      <w:start w:val="1"/>
      <w:numFmt w:val="decimal"/>
      <w:pStyle w:val="Nadpis2"/>
      <w:lvlText w:val="%1.%2"/>
      <w:lvlJc w:val="left"/>
      <w:pPr>
        <w:tabs>
          <w:tab w:val="num" w:pos="964"/>
        </w:tabs>
        <w:ind w:left="964" w:hanging="964"/>
      </w:pPr>
      <w:rPr>
        <w:rFonts w:cs="Times New Roman"/>
      </w:rPr>
    </w:lvl>
    <w:lvl w:ilvl="2">
      <w:start w:val="1"/>
      <w:numFmt w:val="decimal"/>
      <w:pStyle w:val="Nadpis3"/>
      <w:lvlText w:val="%1.%2.%3"/>
      <w:lvlJc w:val="left"/>
      <w:pPr>
        <w:tabs>
          <w:tab w:val="num" w:pos="1674"/>
        </w:tabs>
        <w:ind w:left="1674" w:hanging="964"/>
      </w:pPr>
      <w:rPr>
        <w:rFonts w:cs="Times New Roman"/>
        <w:b/>
      </w:rPr>
    </w:lvl>
    <w:lvl w:ilvl="3">
      <w:start w:val="1"/>
      <w:numFmt w:val="decimal"/>
      <w:pStyle w:val="Nadpis4"/>
      <w:lvlText w:val="%1.%2.%3.%4"/>
      <w:lvlJc w:val="left"/>
      <w:pPr>
        <w:tabs>
          <w:tab w:val="num" w:pos="20"/>
        </w:tabs>
        <w:ind w:hanging="964"/>
      </w:pPr>
      <w:rPr>
        <w:rFonts w:cs="Times New Roman"/>
        <w:b/>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E516D68"/>
    <w:multiLevelType w:val="hybridMultilevel"/>
    <w:tmpl w:val="A88208CC"/>
    <w:lvl w:ilvl="0" w:tplc="04070001">
      <w:start w:val="1"/>
      <w:numFmt w:val="decimal"/>
      <w:pStyle w:val="Popisobrzku"/>
      <w:lvlText w:val="Obr. č.%1:"/>
      <w:lvlJc w:val="left"/>
      <w:pPr>
        <w:tabs>
          <w:tab w:val="num" w:pos="0"/>
        </w:tabs>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FD9368F"/>
    <w:multiLevelType w:val="hybridMultilevel"/>
    <w:tmpl w:val="2DA8FB94"/>
    <w:lvl w:ilvl="0" w:tplc="FFA4F19E">
      <w:start w:val="1"/>
      <w:numFmt w:val="decimal"/>
      <w:lvlText w:val="%1."/>
      <w:lvlJc w:val="left"/>
      <w:pPr>
        <w:ind w:left="720" w:hanging="360"/>
      </w:pPr>
      <w:rPr>
        <w:rFonts w:ascii="Arial Narrow" w:hAnsi="Arial Narrow" w:cs="Times New Roman" w:hint="default"/>
        <w:b/>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2B968D6"/>
    <w:multiLevelType w:val="hybridMultilevel"/>
    <w:tmpl w:val="5F1E5CA6"/>
    <w:lvl w:ilvl="0" w:tplc="879C13C8">
      <w:start w:val="2"/>
      <w:numFmt w:val="bullet"/>
      <w:lvlText w:val="-"/>
      <w:lvlJc w:val="left"/>
      <w:pPr>
        <w:ind w:left="720" w:hanging="360"/>
      </w:pPr>
      <w:rPr>
        <w:rFonts w:ascii="Arial Narrow" w:eastAsia="Times New Roman" w:hAnsi="Arial Narrow" w:cs="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47B6C62"/>
    <w:multiLevelType w:val="hybridMultilevel"/>
    <w:tmpl w:val="4EBE5F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7F7024E"/>
    <w:multiLevelType w:val="hybridMultilevel"/>
    <w:tmpl w:val="6E02C814"/>
    <w:lvl w:ilvl="0" w:tplc="15F816F8">
      <w:start w:val="1"/>
      <w:numFmt w:val="bullet"/>
      <w:pStyle w:val="Bullet1"/>
      <w:lvlText w:val="■"/>
      <w:lvlJc w:val="left"/>
      <w:pPr>
        <w:ind w:left="717" w:hanging="360"/>
      </w:pPr>
      <w:rPr>
        <w:rFonts w:ascii="Times New Roman" w:hAnsi="Times New Roman" w:hint="default"/>
        <w:color w:val="000000" w:themeColor="text1"/>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EF3F61"/>
    <w:multiLevelType w:val="hybridMultilevel"/>
    <w:tmpl w:val="C79E7D28"/>
    <w:lvl w:ilvl="0" w:tplc="EED61B12">
      <w:start w:val="1"/>
      <w:numFmt w:val="bullet"/>
      <w:pStyle w:val="Zoznamsodrkami1"/>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8F7795F"/>
    <w:multiLevelType w:val="hybridMultilevel"/>
    <w:tmpl w:val="900A3A36"/>
    <w:lvl w:ilvl="0" w:tplc="9BA0CE00">
      <w:numFmt w:val="bullet"/>
      <w:lvlText w:val=""/>
      <w:lvlJc w:val="left"/>
      <w:pPr>
        <w:ind w:left="720" w:hanging="360"/>
      </w:pPr>
      <w:rPr>
        <w:rFonts w:ascii="Wingdings" w:eastAsia="Times New Roman" w:hAnsi="Wingding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CFB7B39"/>
    <w:multiLevelType w:val="hybridMultilevel"/>
    <w:tmpl w:val="718A241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183642"/>
    <w:multiLevelType w:val="hybridMultilevel"/>
    <w:tmpl w:val="BD8E91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A866C302">
      <w:start w:val="1"/>
      <w:numFmt w:val="bullet"/>
      <w:pStyle w:val="o3"/>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6A670E9"/>
    <w:multiLevelType w:val="multilevel"/>
    <w:tmpl w:val="67D8658A"/>
    <w:lvl w:ilvl="0">
      <w:start w:val="1"/>
      <w:numFmt w:val="upperLetter"/>
      <w:pStyle w:val="AppendixHeading"/>
      <w:lvlText w:val="%1"/>
      <w:lvlJc w:val="left"/>
      <w:pPr>
        <w:tabs>
          <w:tab w:val="num" w:pos="964"/>
        </w:tabs>
        <w:ind w:left="964" w:hanging="964"/>
      </w:pPr>
      <w:rPr>
        <w:rFonts w:cs="Eurostile Bold" w:hint="default"/>
      </w:rPr>
    </w:lvl>
    <w:lvl w:ilvl="1">
      <w:start w:val="1"/>
      <w:numFmt w:val="decimal"/>
      <w:pStyle w:val="zreportsubtitle"/>
      <w:lvlText w:val="%1.%2"/>
      <w:lvlJc w:val="left"/>
      <w:pPr>
        <w:tabs>
          <w:tab w:val="num" w:pos="964"/>
        </w:tabs>
        <w:ind w:left="964" w:hanging="964"/>
      </w:pPr>
      <w:rPr>
        <w:rFonts w:cs="Eurostile Bold" w:hint="default"/>
      </w:rPr>
    </w:lvl>
    <w:lvl w:ilvl="2">
      <w:start w:val="1"/>
      <w:numFmt w:val="upperLetter"/>
      <w:pStyle w:val="AppendixHeading3"/>
      <w:lvlText w:val="%3."/>
      <w:lvlJc w:val="left"/>
      <w:pPr>
        <w:tabs>
          <w:tab w:val="num" w:pos="0"/>
        </w:tabs>
        <w:ind w:hanging="964"/>
      </w:pPr>
      <w:rPr>
        <w:rFonts w:cs="Times New Roman" w:hint="default"/>
      </w:rPr>
    </w:lvl>
    <w:lvl w:ilvl="3">
      <w:start w:val="1"/>
      <w:numFmt w:val="decimal"/>
      <w:pStyle w:val="AppendixHeading4"/>
      <w:lvlText w:val="%1.%2.%3.%4"/>
      <w:lvlJc w:val="left"/>
      <w:pPr>
        <w:tabs>
          <w:tab w:val="num" w:pos="964"/>
        </w:tabs>
        <w:ind w:left="964" w:hanging="964"/>
      </w:pPr>
      <w:rPr>
        <w:rFonts w:cs="Eurostile Bold" w:hint="default"/>
      </w:rPr>
    </w:lvl>
    <w:lvl w:ilvl="4">
      <w:start w:val="1"/>
      <w:numFmt w:val="decimal"/>
      <w:lvlText w:val="(%5)"/>
      <w:lvlJc w:val="left"/>
      <w:pPr>
        <w:tabs>
          <w:tab w:val="num" w:pos="3240"/>
        </w:tabs>
        <w:ind w:left="2880"/>
      </w:pPr>
      <w:rPr>
        <w:rFonts w:cs="Eurostile Bold" w:hint="default"/>
      </w:rPr>
    </w:lvl>
    <w:lvl w:ilvl="5">
      <w:start w:val="1"/>
      <w:numFmt w:val="lowerLetter"/>
      <w:lvlText w:val="(%6)"/>
      <w:lvlJc w:val="left"/>
      <w:pPr>
        <w:tabs>
          <w:tab w:val="num" w:pos="3960"/>
        </w:tabs>
        <w:ind w:left="3600"/>
      </w:pPr>
      <w:rPr>
        <w:rFonts w:cs="Eurostile Bold" w:hint="default"/>
      </w:rPr>
    </w:lvl>
    <w:lvl w:ilvl="6">
      <w:start w:val="1"/>
      <w:numFmt w:val="lowerRoman"/>
      <w:lvlText w:val="(%7)"/>
      <w:lvlJc w:val="left"/>
      <w:pPr>
        <w:tabs>
          <w:tab w:val="num" w:pos="4680"/>
        </w:tabs>
        <w:ind w:left="4320"/>
      </w:pPr>
      <w:rPr>
        <w:rFonts w:cs="Eurostile Bold" w:hint="default"/>
      </w:rPr>
    </w:lvl>
    <w:lvl w:ilvl="7">
      <w:start w:val="1"/>
      <w:numFmt w:val="lowerLetter"/>
      <w:lvlText w:val="(%8)"/>
      <w:lvlJc w:val="left"/>
      <w:pPr>
        <w:tabs>
          <w:tab w:val="num" w:pos="5400"/>
        </w:tabs>
        <w:ind w:left="5040"/>
      </w:pPr>
      <w:rPr>
        <w:rFonts w:cs="Eurostile Bold" w:hint="default"/>
      </w:rPr>
    </w:lvl>
    <w:lvl w:ilvl="8">
      <w:start w:val="1"/>
      <w:numFmt w:val="lowerRoman"/>
      <w:lvlText w:val="(%9)"/>
      <w:lvlJc w:val="left"/>
      <w:pPr>
        <w:tabs>
          <w:tab w:val="num" w:pos="6120"/>
        </w:tabs>
        <w:ind w:left="5760"/>
      </w:pPr>
      <w:rPr>
        <w:rFonts w:cs="Eurostile Bold" w:hint="default"/>
      </w:rPr>
    </w:lvl>
  </w:abstractNum>
  <w:abstractNum w:abstractNumId="27" w15:restartNumberingAfterBreak="0">
    <w:nsid w:val="57580A9E"/>
    <w:multiLevelType w:val="hybridMultilevel"/>
    <w:tmpl w:val="240E91C0"/>
    <w:lvl w:ilvl="0" w:tplc="5F42BCDA">
      <w:start w:val="1"/>
      <w:numFmt w:val="decimal"/>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5BC85A55"/>
    <w:multiLevelType w:val="hybridMultilevel"/>
    <w:tmpl w:val="5BEA7824"/>
    <w:lvl w:ilvl="0" w:tplc="262E359A">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C63006F"/>
    <w:multiLevelType w:val="hybridMultilevel"/>
    <w:tmpl w:val="7B223758"/>
    <w:lvl w:ilvl="0" w:tplc="B65A4C9A">
      <w:start w:val="1"/>
      <w:numFmt w:val="lowerLetter"/>
      <w:lvlText w:val="%1)"/>
      <w:lvlJc w:val="left"/>
      <w:pPr>
        <w:ind w:left="720" w:hanging="360"/>
      </w:pPr>
      <w:rPr>
        <w:rFonts w:cs="Times New Roman"/>
      </w:rPr>
    </w:lvl>
    <w:lvl w:ilvl="1" w:tplc="283E4DBE">
      <w:start w:val="1"/>
      <w:numFmt w:val="lowerLetter"/>
      <w:lvlText w:val="%2."/>
      <w:lvlJc w:val="left"/>
      <w:pPr>
        <w:ind w:left="1440" w:hanging="360"/>
      </w:pPr>
      <w:rPr>
        <w:rFonts w:cs="Times New Roman"/>
      </w:rPr>
    </w:lvl>
    <w:lvl w:ilvl="2" w:tplc="CA9EABA0">
      <w:start w:val="1"/>
      <w:numFmt w:val="lowerRoman"/>
      <w:lvlText w:val="%3."/>
      <w:lvlJc w:val="right"/>
      <w:pPr>
        <w:ind w:left="2160" w:hanging="180"/>
      </w:pPr>
      <w:rPr>
        <w:rFonts w:cs="Times New Roman"/>
      </w:rPr>
    </w:lvl>
    <w:lvl w:ilvl="3" w:tplc="C5D61ABC">
      <w:start w:val="1"/>
      <w:numFmt w:val="decimal"/>
      <w:lvlText w:val="%4."/>
      <w:lvlJc w:val="left"/>
      <w:pPr>
        <w:ind w:left="2880" w:hanging="360"/>
      </w:pPr>
      <w:rPr>
        <w:rFonts w:cs="Times New Roman"/>
      </w:rPr>
    </w:lvl>
    <w:lvl w:ilvl="4" w:tplc="ECEA943C">
      <w:start w:val="1"/>
      <w:numFmt w:val="lowerLetter"/>
      <w:lvlText w:val="%5."/>
      <w:lvlJc w:val="left"/>
      <w:pPr>
        <w:ind w:left="3600" w:hanging="360"/>
      </w:pPr>
      <w:rPr>
        <w:rFonts w:cs="Times New Roman"/>
      </w:rPr>
    </w:lvl>
    <w:lvl w:ilvl="5" w:tplc="52063C5A">
      <w:start w:val="1"/>
      <w:numFmt w:val="lowerRoman"/>
      <w:lvlText w:val="%6."/>
      <w:lvlJc w:val="right"/>
      <w:pPr>
        <w:ind w:left="4320" w:hanging="180"/>
      </w:pPr>
      <w:rPr>
        <w:rFonts w:cs="Times New Roman"/>
      </w:rPr>
    </w:lvl>
    <w:lvl w:ilvl="6" w:tplc="D2C456DC">
      <w:start w:val="1"/>
      <w:numFmt w:val="decimal"/>
      <w:lvlText w:val="%7."/>
      <w:lvlJc w:val="left"/>
      <w:pPr>
        <w:ind w:left="5040" w:hanging="360"/>
      </w:pPr>
      <w:rPr>
        <w:rFonts w:cs="Times New Roman"/>
      </w:rPr>
    </w:lvl>
    <w:lvl w:ilvl="7" w:tplc="C636B2D4">
      <w:start w:val="1"/>
      <w:numFmt w:val="lowerLetter"/>
      <w:lvlText w:val="%8."/>
      <w:lvlJc w:val="left"/>
      <w:pPr>
        <w:ind w:left="5760" w:hanging="360"/>
      </w:pPr>
      <w:rPr>
        <w:rFonts w:cs="Times New Roman"/>
      </w:rPr>
    </w:lvl>
    <w:lvl w:ilvl="8" w:tplc="F528C85C">
      <w:start w:val="1"/>
      <w:numFmt w:val="lowerRoman"/>
      <w:lvlText w:val="%9."/>
      <w:lvlJc w:val="right"/>
      <w:pPr>
        <w:ind w:left="6480" w:hanging="180"/>
      </w:pPr>
      <w:rPr>
        <w:rFonts w:cs="Times New Roman"/>
      </w:rPr>
    </w:lvl>
  </w:abstractNum>
  <w:abstractNum w:abstractNumId="30" w15:restartNumberingAfterBreak="0">
    <w:nsid w:val="604C20ED"/>
    <w:multiLevelType w:val="hybridMultilevel"/>
    <w:tmpl w:val="A52CFEA8"/>
    <w:lvl w:ilvl="0" w:tplc="262E359A">
      <w:start w:val="1"/>
      <w:numFmt w:val="bullet"/>
      <w:lvlText w:val="-"/>
      <w:lvlJc w:val="left"/>
      <w:pPr>
        <w:ind w:left="720" w:hanging="360"/>
      </w:pPr>
      <w:rPr>
        <w:rFonts w:ascii="Calibri" w:hAnsi="Calibri" w:hint="default"/>
      </w:rPr>
    </w:lvl>
    <w:lvl w:ilvl="1" w:tplc="A6408A0A">
      <w:start w:val="1"/>
      <w:numFmt w:val="bullet"/>
      <w:lvlText w:val="o"/>
      <w:lvlJc w:val="left"/>
      <w:pPr>
        <w:ind w:left="1440" w:hanging="360"/>
      </w:pPr>
      <w:rPr>
        <w:rFonts w:ascii="Courier New" w:hAnsi="Courier New" w:hint="default"/>
      </w:rPr>
    </w:lvl>
    <w:lvl w:ilvl="2" w:tplc="2AC07E92">
      <w:start w:val="1"/>
      <w:numFmt w:val="bullet"/>
      <w:lvlText w:val=""/>
      <w:lvlJc w:val="left"/>
      <w:pPr>
        <w:ind w:left="2160" w:hanging="360"/>
      </w:pPr>
      <w:rPr>
        <w:rFonts w:ascii="Wingdings" w:hAnsi="Wingdings" w:hint="default"/>
      </w:rPr>
    </w:lvl>
    <w:lvl w:ilvl="3" w:tplc="4524EF8A">
      <w:start w:val="1"/>
      <w:numFmt w:val="bullet"/>
      <w:lvlText w:val=""/>
      <w:lvlJc w:val="left"/>
      <w:pPr>
        <w:ind w:left="2880" w:hanging="360"/>
      </w:pPr>
      <w:rPr>
        <w:rFonts w:ascii="Symbol" w:hAnsi="Symbol" w:hint="default"/>
      </w:rPr>
    </w:lvl>
    <w:lvl w:ilvl="4" w:tplc="05B43F18">
      <w:start w:val="1"/>
      <w:numFmt w:val="bullet"/>
      <w:lvlText w:val="o"/>
      <w:lvlJc w:val="left"/>
      <w:pPr>
        <w:ind w:left="3600" w:hanging="360"/>
      </w:pPr>
      <w:rPr>
        <w:rFonts w:ascii="Courier New" w:hAnsi="Courier New" w:hint="default"/>
      </w:rPr>
    </w:lvl>
    <w:lvl w:ilvl="5" w:tplc="D30C19D8">
      <w:start w:val="1"/>
      <w:numFmt w:val="bullet"/>
      <w:lvlText w:val=""/>
      <w:lvlJc w:val="left"/>
      <w:pPr>
        <w:ind w:left="4320" w:hanging="360"/>
      </w:pPr>
      <w:rPr>
        <w:rFonts w:ascii="Wingdings" w:hAnsi="Wingdings" w:hint="default"/>
      </w:rPr>
    </w:lvl>
    <w:lvl w:ilvl="6" w:tplc="B46C2D26">
      <w:start w:val="1"/>
      <w:numFmt w:val="bullet"/>
      <w:lvlText w:val=""/>
      <w:lvlJc w:val="left"/>
      <w:pPr>
        <w:ind w:left="5040" w:hanging="360"/>
      </w:pPr>
      <w:rPr>
        <w:rFonts w:ascii="Symbol" w:hAnsi="Symbol" w:hint="default"/>
      </w:rPr>
    </w:lvl>
    <w:lvl w:ilvl="7" w:tplc="6432386E">
      <w:start w:val="1"/>
      <w:numFmt w:val="bullet"/>
      <w:lvlText w:val="o"/>
      <w:lvlJc w:val="left"/>
      <w:pPr>
        <w:ind w:left="5760" w:hanging="360"/>
      </w:pPr>
      <w:rPr>
        <w:rFonts w:ascii="Courier New" w:hAnsi="Courier New" w:hint="default"/>
      </w:rPr>
    </w:lvl>
    <w:lvl w:ilvl="8" w:tplc="2D3CD4A8">
      <w:start w:val="1"/>
      <w:numFmt w:val="bullet"/>
      <w:lvlText w:val=""/>
      <w:lvlJc w:val="left"/>
      <w:pPr>
        <w:ind w:left="6480" w:hanging="360"/>
      </w:pPr>
      <w:rPr>
        <w:rFonts w:ascii="Wingdings" w:hAnsi="Wingdings" w:hint="default"/>
      </w:rPr>
    </w:lvl>
  </w:abstractNum>
  <w:abstractNum w:abstractNumId="31" w15:restartNumberingAfterBreak="0">
    <w:nsid w:val="60B36C32"/>
    <w:multiLevelType w:val="hybridMultilevel"/>
    <w:tmpl w:val="7E7A8334"/>
    <w:lvl w:ilvl="0" w:tplc="3B746082">
      <w:start w:val="1"/>
      <w:numFmt w:val="bullet"/>
      <w:pStyle w:val="06BulletHeading1"/>
      <w:lvlText w:val=""/>
      <w:lvlJc w:val="left"/>
      <w:pPr>
        <w:ind w:left="360" w:hanging="360"/>
      </w:pPr>
      <w:rPr>
        <w:rFonts w:ascii="Wingdings" w:hAnsi="Wingdings" w:hint="default"/>
        <w:color w:val="1F497D"/>
      </w:rPr>
    </w:lvl>
    <w:lvl w:ilvl="1" w:tplc="A6B05736">
      <w:start w:val="1"/>
      <w:numFmt w:val="bullet"/>
      <w:lvlText w:val="–"/>
      <w:lvlJc w:val="left"/>
      <w:pPr>
        <w:ind w:left="1440" w:hanging="360"/>
      </w:pPr>
      <w:rPr>
        <w:rFonts w:ascii="Arial" w:hAnsi="Arial" w:hint="default"/>
        <w:color w:val="17365D"/>
        <w:sz w:val="18"/>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EC2B86"/>
    <w:multiLevelType w:val="multilevel"/>
    <w:tmpl w:val="38B4B212"/>
    <w:lvl w:ilvl="0">
      <w:start w:val="1"/>
      <w:numFmt w:val="decimal"/>
      <w:pStyle w:val="Prloha"/>
      <w:lvlText w:val="Príloha %1."/>
      <w:lvlJc w:val="left"/>
      <w:pPr>
        <w:tabs>
          <w:tab w:val="num" w:pos="1440"/>
        </w:tabs>
      </w:pPr>
      <w:rPr>
        <w:rFonts w:cs="Times New Roman" w:hint="default"/>
      </w:rPr>
    </w:lvl>
    <w:lvl w:ilvl="1">
      <w:start w:val="1"/>
      <w:numFmt w:val="decimalZero"/>
      <w:isLgl/>
      <w:lvlText w:val="Section %1.%2"/>
      <w:lvlJc w:val="left"/>
      <w:pPr>
        <w:tabs>
          <w:tab w:val="num" w:pos="-1189"/>
        </w:tabs>
        <w:ind w:left="-2269"/>
      </w:pPr>
      <w:rPr>
        <w:rFonts w:cs="Times New Roman" w:hint="default"/>
      </w:rPr>
    </w:lvl>
    <w:lvl w:ilvl="2">
      <w:start w:val="1"/>
      <w:numFmt w:val="lowerLetter"/>
      <w:lvlText w:val="(%3)"/>
      <w:lvlJc w:val="left"/>
      <w:pPr>
        <w:tabs>
          <w:tab w:val="num" w:pos="-1549"/>
        </w:tabs>
        <w:ind w:left="-1549" w:hanging="432"/>
      </w:pPr>
      <w:rPr>
        <w:rFonts w:cs="Times New Roman" w:hint="default"/>
      </w:rPr>
    </w:lvl>
    <w:lvl w:ilvl="3">
      <w:start w:val="1"/>
      <w:numFmt w:val="lowerRoman"/>
      <w:lvlText w:val="(%4)"/>
      <w:lvlJc w:val="right"/>
      <w:pPr>
        <w:tabs>
          <w:tab w:val="num" w:pos="-1405"/>
        </w:tabs>
        <w:ind w:left="-1405" w:hanging="144"/>
      </w:pPr>
      <w:rPr>
        <w:rFonts w:cs="Times New Roman" w:hint="default"/>
      </w:rPr>
    </w:lvl>
    <w:lvl w:ilvl="4">
      <w:start w:val="1"/>
      <w:numFmt w:val="decimal"/>
      <w:lvlText w:val="%5)"/>
      <w:lvlJc w:val="left"/>
      <w:pPr>
        <w:tabs>
          <w:tab w:val="num" w:pos="-1261"/>
        </w:tabs>
        <w:ind w:left="-1261" w:hanging="432"/>
      </w:pPr>
      <w:rPr>
        <w:rFonts w:cs="Times New Roman" w:hint="default"/>
      </w:rPr>
    </w:lvl>
    <w:lvl w:ilvl="5">
      <w:start w:val="1"/>
      <w:numFmt w:val="lowerLetter"/>
      <w:lvlText w:val="%6)"/>
      <w:lvlJc w:val="left"/>
      <w:pPr>
        <w:tabs>
          <w:tab w:val="num" w:pos="-1117"/>
        </w:tabs>
        <w:ind w:left="-1117" w:hanging="432"/>
      </w:pPr>
      <w:rPr>
        <w:rFonts w:cs="Times New Roman" w:hint="default"/>
      </w:rPr>
    </w:lvl>
    <w:lvl w:ilvl="6">
      <w:start w:val="1"/>
      <w:numFmt w:val="lowerRoman"/>
      <w:lvlText w:val="%7)"/>
      <w:lvlJc w:val="right"/>
      <w:pPr>
        <w:tabs>
          <w:tab w:val="num" w:pos="-973"/>
        </w:tabs>
        <w:ind w:left="-973" w:hanging="288"/>
      </w:pPr>
      <w:rPr>
        <w:rFonts w:cs="Times New Roman" w:hint="default"/>
      </w:rPr>
    </w:lvl>
    <w:lvl w:ilvl="7">
      <w:start w:val="1"/>
      <w:numFmt w:val="lowerLetter"/>
      <w:lvlText w:val="%8."/>
      <w:lvlJc w:val="left"/>
      <w:pPr>
        <w:tabs>
          <w:tab w:val="num" w:pos="-829"/>
        </w:tabs>
        <w:ind w:left="-829" w:hanging="432"/>
      </w:pPr>
      <w:rPr>
        <w:rFonts w:cs="Times New Roman" w:hint="default"/>
      </w:rPr>
    </w:lvl>
    <w:lvl w:ilvl="8">
      <w:start w:val="1"/>
      <w:numFmt w:val="lowerRoman"/>
      <w:lvlText w:val="%9."/>
      <w:lvlJc w:val="right"/>
      <w:pPr>
        <w:tabs>
          <w:tab w:val="num" w:pos="-685"/>
        </w:tabs>
        <w:ind w:left="-685" w:hanging="144"/>
      </w:pPr>
      <w:rPr>
        <w:rFonts w:cs="Times New Roman" w:hint="default"/>
      </w:rPr>
    </w:lvl>
  </w:abstractNum>
  <w:abstractNum w:abstractNumId="33" w15:restartNumberingAfterBreak="0">
    <w:nsid w:val="65CE6792"/>
    <w:multiLevelType w:val="hybridMultilevel"/>
    <w:tmpl w:val="37DC811C"/>
    <w:lvl w:ilvl="0" w:tplc="8F80BED8">
      <w:start w:val="1"/>
      <w:numFmt w:val="bullet"/>
      <w:lvlText w:val=""/>
      <w:lvlJc w:val="left"/>
      <w:pPr>
        <w:ind w:left="720" w:hanging="360"/>
      </w:pPr>
      <w:rPr>
        <w:rFonts w:ascii="Symbol" w:hAnsi="Symbol" w:hint="default"/>
      </w:rPr>
    </w:lvl>
    <w:lvl w:ilvl="1" w:tplc="F9386BEE">
      <w:start w:val="1"/>
      <w:numFmt w:val="bullet"/>
      <w:lvlText w:val="o"/>
      <w:lvlJc w:val="left"/>
      <w:pPr>
        <w:ind w:left="1440" w:hanging="360"/>
      </w:pPr>
      <w:rPr>
        <w:rFonts w:ascii="Courier New" w:hAnsi="Courier New" w:hint="default"/>
      </w:rPr>
    </w:lvl>
    <w:lvl w:ilvl="2" w:tplc="E3EEA164">
      <w:start w:val="1"/>
      <w:numFmt w:val="bullet"/>
      <w:lvlText w:val=""/>
      <w:lvlJc w:val="left"/>
      <w:pPr>
        <w:ind w:left="2160" w:hanging="360"/>
      </w:pPr>
      <w:rPr>
        <w:rFonts w:ascii="Wingdings" w:hAnsi="Wingdings" w:hint="default"/>
      </w:rPr>
    </w:lvl>
    <w:lvl w:ilvl="3" w:tplc="1E30A13E">
      <w:start w:val="1"/>
      <w:numFmt w:val="bullet"/>
      <w:lvlText w:val=""/>
      <w:lvlJc w:val="left"/>
      <w:pPr>
        <w:ind w:left="2880" w:hanging="360"/>
      </w:pPr>
      <w:rPr>
        <w:rFonts w:ascii="Symbol" w:hAnsi="Symbol" w:hint="default"/>
      </w:rPr>
    </w:lvl>
    <w:lvl w:ilvl="4" w:tplc="3A8EE07E">
      <w:start w:val="1"/>
      <w:numFmt w:val="bullet"/>
      <w:lvlText w:val="o"/>
      <w:lvlJc w:val="left"/>
      <w:pPr>
        <w:ind w:left="3600" w:hanging="360"/>
      </w:pPr>
      <w:rPr>
        <w:rFonts w:ascii="Courier New" w:hAnsi="Courier New" w:hint="default"/>
      </w:rPr>
    </w:lvl>
    <w:lvl w:ilvl="5" w:tplc="C52C9AE0">
      <w:start w:val="1"/>
      <w:numFmt w:val="bullet"/>
      <w:lvlText w:val=""/>
      <w:lvlJc w:val="left"/>
      <w:pPr>
        <w:ind w:left="4320" w:hanging="360"/>
      </w:pPr>
      <w:rPr>
        <w:rFonts w:ascii="Wingdings" w:hAnsi="Wingdings" w:hint="default"/>
      </w:rPr>
    </w:lvl>
    <w:lvl w:ilvl="6" w:tplc="1AF0E2A8">
      <w:start w:val="1"/>
      <w:numFmt w:val="bullet"/>
      <w:lvlText w:val=""/>
      <w:lvlJc w:val="left"/>
      <w:pPr>
        <w:ind w:left="5040" w:hanging="360"/>
      </w:pPr>
      <w:rPr>
        <w:rFonts w:ascii="Symbol" w:hAnsi="Symbol" w:hint="default"/>
      </w:rPr>
    </w:lvl>
    <w:lvl w:ilvl="7" w:tplc="EAE4BA16">
      <w:start w:val="1"/>
      <w:numFmt w:val="bullet"/>
      <w:lvlText w:val="o"/>
      <w:lvlJc w:val="left"/>
      <w:pPr>
        <w:ind w:left="5760" w:hanging="360"/>
      </w:pPr>
      <w:rPr>
        <w:rFonts w:ascii="Courier New" w:hAnsi="Courier New" w:hint="default"/>
      </w:rPr>
    </w:lvl>
    <w:lvl w:ilvl="8" w:tplc="624432BC">
      <w:start w:val="1"/>
      <w:numFmt w:val="bullet"/>
      <w:lvlText w:val=""/>
      <w:lvlJc w:val="left"/>
      <w:pPr>
        <w:ind w:left="6480" w:hanging="360"/>
      </w:pPr>
      <w:rPr>
        <w:rFonts w:ascii="Wingdings" w:hAnsi="Wingdings" w:hint="default"/>
      </w:rPr>
    </w:lvl>
  </w:abstractNum>
  <w:abstractNum w:abstractNumId="34" w15:restartNumberingAfterBreak="0">
    <w:nsid w:val="65D0334F"/>
    <w:multiLevelType w:val="hybridMultilevel"/>
    <w:tmpl w:val="359C14C8"/>
    <w:lvl w:ilvl="0" w:tplc="8A5C9328">
      <w:start w:val="1"/>
      <w:numFmt w:val="upperLetter"/>
      <w:pStyle w:val="AppendixHeading0"/>
      <w:lvlText w:val="%1."/>
      <w:lvlJc w:val="left"/>
      <w:pPr>
        <w:ind w:left="-244" w:hanging="360"/>
      </w:pPr>
      <w:rPr>
        <w:rFonts w:cs="Times New Roman" w:hint="default"/>
      </w:rPr>
    </w:lvl>
    <w:lvl w:ilvl="1" w:tplc="04070019" w:tentative="1">
      <w:start w:val="1"/>
      <w:numFmt w:val="lowerLetter"/>
      <w:lvlText w:val="%2."/>
      <w:lvlJc w:val="left"/>
      <w:pPr>
        <w:ind w:left="476" w:hanging="360"/>
      </w:pPr>
      <w:rPr>
        <w:rFonts w:cs="Times New Roman"/>
      </w:rPr>
    </w:lvl>
    <w:lvl w:ilvl="2" w:tplc="0407001B" w:tentative="1">
      <w:start w:val="1"/>
      <w:numFmt w:val="lowerRoman"/>
      <w:lvlText w:val="%3."/>
      <w:lvlJc w:val="right"/>
      <w:pPr>
        <w:ind w:left="1196" w:hanging="180"/>
      </w:pPr>
      <w:rPr>
        <w:rFonts w:cs="Times New Roman"/>
      </w:rPr>
    </w:lvl>
    <w:lvl w:ilvl="3" w:tplc="0407000F" w:tentative="1">
      <w:start w:val="1"/>
      <w:numFmt w:val="decimal"/>
      <w:lvlText w:val="%4."/>
      <w:lvlJc w:val="left"/>
      <w:pPr>
        <w:ind w:left="1916" w:hanging="360"/>
      </w:pPr>
      <w:rPr>
        <w:rFonts w:cs="Times New Roman"/>
      </w:rPr>
    </w:lvl>
    <w:lvl w:ilvl="4" w:tplc="04070019" w:tentative="1">
      <w:start w:val="1"/>
      <w:numFmt w:val="lowerLetter"/>
      <w:lvlText w:val="%5."/>
      <w:lvlJc w:val="left"/>
      <w:pPr>
        <w:ind w:left="2636" w:hanging="360"/>
      </w:pPr>
      <w:rPr>
        <w:rFonts w:cs="Times New Roman"/>
      </w:rPr>
    </w:lvl>
    <w:lvl w:ilvl="5" w:tplc="0407001B" w:tentative="1">
      <w:start w:val="1"/>
      <w:numFmt w:val="lowerRoman"/>
      <w:lvlText w:val="%6."/>
      <w:lvlJc w:val="right"/>
      <w:pPr>
        <w:ind w:left="3356" w:hanging="180"/>
      </w:pPr>
      <w:rPr>
        <w:rFonts w:cs="Times New Roman"/>
      </w:rPr>
    </w:lvl>
    <w:lvl w:ilvl="6" w:tplc="0407000F" w:tentative="1">
      <w:start w:val="1"/>
      <w:numFmt w:val="decimal"/>
      <w:lvlText w:val="%7."/>
      <w:lvlJc w:val="left"/>
      <w:pPr>
        <w:ind w:left="4076" w:hanging="360"/>
      </w:pPr>
      <w:rPr>
        <w:rFonts w:cs="Times New Roman"/>
      </w:rPr>
    </w:lvl>
    <w:lvl w:ilvl="7" w:tplc="04070019" w:tentative="1">
      <w:start w:val="1"/>
      <w:numFmt w:val="lowerLetter"/>
      <w:lvlText w:val="%8."/>
      <w:lvlJc w:val="left"/>
      <w:pPr>
        <w:ind w:left="4796" w:hanging="360"/>
      </w:pPr>
      <w:rPr>
        <w:rFonts w:cs="Times New Roman"/>
      </w:rPr>
    </w:lvl>
    <w:lvl w:ilvl="8" w:tplc="0407001B" w:tentative="1">
      <w:start w:val="1"/>
      <w:numFmt w:val="lowerRoman"/>
      <w:lvlText w:val="%9."/>
      <w:lvlJc w:val="right"/>
      <w:pPr>
        <w:ind w:left="5516" w:hanging="180"/>
      </w:pPr>
      <w:rPr>
        <w:rFonts w:cs="Times New Roman"/>
      </w:rPr>
    </w:lvl>
  </w:abstractNum>
  <w:abstractNum w:abstractNumId="35" w15:restartNumberingAfterBreak="0">
    <w:nsid w:val="699B277F"/>
    <w:multiLevelType w:val="hybridMultilevel"/>
    <w:tmpl w:val="C420901E"/>
    <w:lvl w:ilvl="0" w:tplc="FFFFFFFF">
      <w:start w:val="1"/>
      <w:numFmt w:val="decimal"/>
      <w:pStyle w:val="NumberedList"/>
      <w:lvlText w:val="%1."/>
      <w:lvlJc w:val="left"/>
      <w:pPr>
        <w:tabs>
          <w:tab w:val="num" w:pos="0"/>
        </w:tabs>
        <w:ind w:left="397" w:hanging="397"/>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6" w15:restartNumberingAfterBreak="0">
    <w:nsid w:val="6AAF1A1F"/>
    <w:multiLevelType w:val="multilevel"/>
    <w:tmpl w:val="CAB651FA"/>
    <w:lvl w:ilvl="0">
      <w:start w:val="1"/>
      <w:numFmt w:val="decimal"/>
      <w:pStyle w:val="Zoznamsodrkami2"/>
      <w:lvlText w:val="(%1)"/>
      <w:lvlJc w:val="left"/>
      <w:pPr>
        <w:tabs>
          <w:tab w:val="num" w:pos="717"/>
        </w:tabs>
        <w:ind w:left="-65" w:firstLine="425"/>
      </w:pPr>
      <w:rPr>
        <w:rFonts w:cs="Times New Roman" w:hint="default"/>
        <w:i w:val="0"/>
        <w:iCs w:val="0"/>
        <w:sz w:val="22"/>
        <w:szCs w:val="22"/>
        <w:vertAlign w:val="baseline"/>
      </w:rPr>
    </w:lvl>
    <w:lvl w:ilvl="1">
      <w:start w:val="1"/>
      <w:numFmt w:val="lowerLetter"/>
      <w:pStyle w:val="Textpsmene"/>
      <w:lvlText w:val="%2)"/>
      <w:lvlJc w:val="left"/>
      <w:pPr>
        <w:tabs>
          <w:tab w:val="num" w:pos="425"/>
        </w:tabs>
        <w:ind w:left="425" w:hanging="425"/>
      </w:pPr>
      <w:rPr>
        <w:rFonts w:cs="Times New Roman" w:hint="default"/>
        <w:i w:val="0"/>
        <w:iCs w:val="0"/>
        <w:strike w:val="0"/>
      </w:rPr>
    </w:lvl>
    <w:lvl w:ilvl="2">
      <w:start w:val="1"/>
      <w:numFmt w:val="decimal"/>
      <w:pStyle w:val="Textodstavce"/>
      <w:lvlText w:val="%3."/>
      <w:lvlJc w:val="left"/>
      <w:pPr>
        <w:tabs>
          <w:tab w:val="num" w:pos="850"/>
        </w:tabs>
        <w:ind w:left="850" w:hanging="425"/>
      </w:pPr>
      <w:rPr>
        <w:rFonts w:cs="Times New Roman" w:hint="default"/>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1800"/>
        </w:tabs>
        <w:ind w:left="1800" w:hanging="360"/>
      </w:pPr>
      <w:rPr>
        <w:rFonts w:ascii="Arial Narrow" w:eastAsia="Times New Roman" w:hAnsi="Arial Narrow" w:cs="Times New Roman" w:hint="default"/>
        <w:sz w:val="22"/>
        <w:szCs w:val="22"/>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37" w15:restartNumberingAfterBreak="0">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C3B6E4D"/>
    <w:multiLevelType w:val="hybridMultilevel"/>
    <w:tmpl w:val="7A56C160"/>
    <w:lvl w:ilvl="0" w:tplc="26D045D8">
      <w:start w:val="1"/>
      <w:numFmt w:val="decimal"/>
      <w:lvlText w:val="%1."/>
      <w:lvlJc w:val="left"/>
      <w:pPr>
        <w:ind w:left="786" w:hanging="360"/>
      </w:pPr>
      <w:rPr>
        <w:rFonts w:cs="Times New Roman"/>
        <w:b/>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39" w15:restartNumberingAfterBreak="0">
    <w:nsid w:val="6FB24B42"/>
    <w:multiLevelType w:val="hybridMultilevel"/>
    <w:tmpl w:val="C39E2886"/>
    <w:lvl w:ilvl="0" w:tplc="FAB81952">
      <w:start w:val="1"/>
      <w:numFmt w:val="bullet"/>
      <w:lvlText w:val="-"/>
      <w:lvlJc w:val="left"/>
      <w:pPr>
        <w:ind w:left="720" w:hanging="360"/>
      </w:pPr>
      <w:rPr>
        <w:rFonts w:ascii="Calibri" w:hAnsi="Calibri" w:hint="default"/>
      </w:rPr>
    </w:lvl>
    <w:lvl w:ilvl="1" w:tplc="CD0856F8">
      <w:start w:val="1"/>
      <w:numFmt w:val="bullet"/>
      <w:lvlText w:val="o"/>
      <w:lvlJc w:val="left"/>
      <w:pPr>
        <w:ind w:left="1440" w:hanging="360"/>
      </w:pPr>
      <w:rPr>
        <w:rFonts w:ascii="Courier New" w:hAnsi="Courier New" w:hint="default"/>
      </w:rPr>
    </w:lvl>
    <w:lvl w:ilvl="2" w:tplc="E952A526">
      <w:start w:val="1"/>
      <w:numFmt w:val="bullet"/>
      <w:lvlText w:val=""/>
      <w:lvlJc w:val="left"/>
      <w:pPr>
        <w:ind w:left="2160" w:hanging="360"/>
      </w:pPr>
      <w:rPr>
        <w:rFonts w:ascii="Wingdings" w:hAnsi="Wingdings" w:hint="default"/>
      </w:rPr>
    </w:lvl>
    <w:lvl w:ilvl="3" w:tplc="3D24161A">
      <w:start w:val="1"/>
      <w:numFmt w:val="bullet"/>
      <w:lvlText w:val=""/>
      <w:lvlJc w:val="left"/>
      <w:pPr>
        <w:ind w:left="2880" w:hanging="360"/>
      </w:pPr>
      <w:rPr>
        <w:rFonts w:ascii="Symbol" w:hAnsi="Symbol" w:hint="default"/>
      </w:rPr>
    </w:lvl>
    <w:lvl w:ilvl="4" w:tplc="5316DB74">
      <w:start w:val="1"/>
      <w:numFmt w:val="bullet"/>
      <w:lvlText w:val="o"/>
      <w:lvlJc w:val="left"/>
      <w:pPr>
        <w:ind w:left="3600" w:hanging="360"/>
      </w:pPr>
      <w:rPr>
        <w:rFonts w:ascii="Courier New" w:hAnsi="Courier New" w:hint="default"/>
      </w:rPr>
    </w:lvl>
    <w:lvl w:ilvl="5" w:tplc="AF5C11DE">
      <w:start w:val="1"/>
      <w:numFmt w:val="bullet"/>
      <w:lvlText w:val=""/>
      <w:lvlJc w:val="left"/>
      <w:pPr>
        <w:ind w:left="4320" w:hanging="360"/>
      </w:pPr>
      <w:rPr>
        <w:rFonts w:ascii="Wingdings" w:hAnsi="Wingdings" w:hint="default"/>
      </w:rPr>
    </w:lvl>
    <w:lvl w:ilvl="6" w:tplc="DFE853C2">
      <w:start w:val="1"/>
      <w:numFmt w:val="bullet"/>
      <w:lvlText w:val=""/>
      <w:lvlJc w:val="left"/>
      <w:pPr>
        <w:ind w:left="5040" w:hanging="360"/>
      </w:pPr>
      <w:rPr>
        <w:rFonts w:ascii="Symbol" w:hAnsi="Symbol" w:hint="default"/>
      </w:rPr>
    </w:lvl>
    <w:lvl w:ilvl="7" w:tplc="89B2DB44">
      <w:start w:val="1"/>
      <w:numFmt w:val="bullet"/>
      <w:lvlText w:val="o"/>
      <w:lvlJc w:val="left"/>
      <w:pPr>
        <w:ind w:left="5760" w:hanging="360"/>
      </w:pPr>
      <w:rPr>
        <w:rFonts w:ascii="Courier New" w:hAnsi="Courier New" w:hint="default"/>
      </w:rPr>
    </w:lvl>
    <w:lvl w:ilvl="8" w:tplc="5202A53E">
      <w:start w:val="1"/>
      <w:numFmt w:val="bullet"/>
      <w:lvlText w:val=""/>
      <w:lvlJc w:val="left"/>
      <w:pPr>
        <w:ind w:left="6480" w:hanging="360"/>
      </w:pPr>
      <w:rPr>
        <w:rFonts w:ascii="Wingdings" w:hAnsi="Wingdings" w:hint="default"/>
      </w:rPr>
    </w:lvl>
  </w:abstractNum>
  <w:abstractNum w:abstractNumId="40" w15:restartNumberingAfterBreak="0">
    <w:nsid w:val="727B3255"/>
    <w:multiLevelType w:val="hybridMultilevel"/>
    <w:tmpl w:val="2E7A7314"/>
    <w:lvl w:ilvl="0" w:tplc="69A2E8B6">
      <w:start w:val="1"/>
      <w:numFmt w:val="decimal"/>
      <w:lvlText w:val="%1."/>
      <w:lvlJc w:val="left"/>
      <w:pPr>
        <w:ind w:left="720" w:hanging="360"/>
      </w:pPr>
      <w:rPr>
        <w:rFonts w:ascii="Arial Narrow" w:hAnsi="Arial Narrow" w:cs="Times New Roman" w:hint="default"/>
        <w:b/>
        <w:sz w:val="28"/>
        <w:szCs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777E5F97"/>
    <w:multiLevelType w:val="multilevel"/>
    <w:tmpl w:val="7F764826"/>
    <w:lvl w:ilvl="0">
      <w:start w:val="1"/>
      <w:numFmt w:val="upperLetter"/>
      <w:pStyle w:val="Style1a"/>
      <w:lvlText w:val="%1."/>
      <w:lvlJc w:val="left"/>
      <w:pPr>
        <w:ind w:left="20" w:hanging="360"/>
      </w:pPr>
      <w:rPr>
        <w:rFonts w:cs="Times New Roman" w:hint="default"/>
      </w:rPr>
    </w:lvl>
    <w:lvl w:ilvl="1">
      <w:start w:val="1"/>
      <w:numFmt w:val="decimal"/>
      <w:lvlText w:val="%1.%2"/>
      <w:lvlJc w:val="left"/>
      <w:pPr>
        <w:tabs>
          <w:tab w:val="num" w:pos="0"/>
        </w:tabs>
        <w:ind w:hanging="964"/>
      </w:pPr>
      <w:rPr>
        <w:rFonts w:cs="Times New Roman"/>
      </w:rPr>
    </w:lvl>
    <w:lvl w:ilvl="2">
      <w:start w:val="1"/>
      <w:numFmt w:val="decimal"/>
      <w:lvlText w:val="%1.%2.%3"/>
      <w:lvlJc w:val="left"/>
      <w:pPr>
        <w:tabs>
          <w:tab w:val="num" w:pos="0"/>
        </w:tabs>
        <w:ind w:hanging="964"/>
      </w:pPr>
      <w:rPr>
        <w:rFonts w:cs="Times New Roman"/>
      </w:rPr>
    </w:lvl>
    <w:lvl w:ilvl="3">
      <w:start w:val="1"/>
      <w:numFmt w:val="decimal"/>
      <w:lvlText w:val="%1.%2.%3.%4"/>
      <w:lvlJc w:val="left"/>
      <w:pPr>
        <w:tabs>
          <w:tab w:val="num" w:pos="1928"/>
        </w:tabs>
        <w:ind w:hanging="964"/>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2" w15:restartNumberingAfterBreak="0">
    <w:nsid w:val="78023B08"/>
    <w:multiLevelType w:val="multilevel"/>
    <w:tmpl w:val="724654B6"/>
    <w:styleLink w:val="Odrky"/>
    <w:lvl w:ilvl="0">
      <w:start w:val="1"/>
      <w:numFmt w:val="bullet"/>
      <w:lvlText w:val=""/>
      <w:lvlJc w:val="left"/>
      <w:pPr>
        <w:tabs>
          <w:tab w:val="num" w:pos="360"/>
        </w:tabs>
        <w:ind w:left="1068" w:hanging="360"/>
      </w:pPr>
      <w:rPr>
        <w:rFonts w:ascii="Symbol" w:hAnsi="Symbol" w:hint="default"/>
        <w:color w:val="auto"/>
      </w:rPr>
    </w:lvl>
    <w:lvl w:ilvl="1">
      <w:start w:val="1"/>
      <w:numFmt w:val="bullet"/>
      <w:lvlText w:val="–"/>
      <w:lvlJc w:val="left"/>
      <w:pPr>
        <w:tabs>
          <w:tab w:val="num" w:pos="1080"/>
        </w:tabs>
        <w:ind w:left="1848" w:hanging="432"/>
      </w:pPr>
      <w:rPr>
        <w:rFonts w:ascii="Times New Roman" w:hAnsi="Times New Roman" w:hint="default"/>
        <w:color w:val="auto"/>
      </w:rPr>
    </w:lvl>
    <w:lvl w:ilvl="2">
      <w:start w:val="1"/>
      <w:numFmt w:val="bullet"/>
      <w:lvlText w:val="–"/>
      <w:lvlJc w:val="left"/>
      <w:pPr>
        <w:tabs>
          <w:tab w:val="num" w:pos="1440"/>
        </w:tabs>
        <w:ind w:left="2628" w:hanging="504"/>
      </w:pPr>
      <w:rPr>
        <w:rFonts w:ascii="Times New Roman" w:hAnsi="Times New Roman" w:hint="default"/>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3" w15:restartNumberingAfterBreak="0">
    <w:nsid w:val="78702AB1"/>
    <w:multiLevelType w:val="hybridMultilevel"/>
    <w:tmpl w:val="E0DA9942"/>
    <w:lvl w:ilvl="0" w:tplc="0494E7DC">
      <w:start w:val="1"/>
      <w:numFmt w:val="decimal"/>
      <w:pStyle w:val="Numbering"/>
      <w:lvlText w:val="%1."/>
      <w:lvlJc w:val="left"/>
      <w:pPr>
        <w:ind w:left="720" w:hanging="360"/>
      </w:pPr>
      <w:rPr>
        <w:rFonts w:ascii="Arial Narrow" w:hAnsi="Arial Narrow" w:cs="Times New Roman" w:hint="default"/>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79F742D6"/>
    <w:multiLevelType w:val="hybridMultilevel"/>
    <w:tmpl w:val="693EF314"/>
    <w:lvl w:ilvl="0" w:tplc="0E8C53BC">
      <w:start w:val="1"/>
      <w:numFmt w:val="bullet"/>
      <w:pStyle w:val="xl74"/>
      <w:lvlText w:val=""/>
      <w:lvlJc w:val="left"/>
      <w:pPr>
        <w:tabs>
          <w:tab w:val="num" w:pos="0"/>
        </w:tabs>
        <w:ind w:left="397" w:hanging="397"/>
      </w:pPr>
      <w:rPr>
        <w:rFonts w:ascii="Wingdings" w:hAnsi="Wingdings" w:hint="default"/>
        <w:sz w:val="18"/>
      </w:rPr>
    </w:lvl>
    <w:lvl w:ilvl="1" w:tplc="041B0019">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6E6BDA"/>
    <w:multiLevelType w:val="hybridMultilevel"/>
    <w:tmpl w:val="4EBE5F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7D1C5CCE"/>
    <w:multiLevelType w:val="hybridMultilevel"/>
    <w:tmpl w:val="0388D142"/>
    <w:lvl w:ilvl="0" w:tplc="041B0015">
      <w:start w:val="1"/>
      <w:numFmt w:val="upperLetter"/>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6"/>
  </w:num>
  <w:num w:numId="2">
    <w:abstractNumId w:val="8"/>
  </w:num>
  <w:num w:numId="3">
    <w:abstractNumId w:val="26"/>
  </w:num>
  <w:num w:numId="4">
    <w:abstractNumId w:val="41"/>
  </w:num>
  <w:num w:numId="5">
    <w:abstractNumId w:val="4"/>
  </w:num>
  <w:num w:numId="6">
    <w:abstractNumId w:val="9"/>
  </w:num>
  <w:num w:numId="7">
    <w:abstractNumId w:val="35"/>
  </w:num>
  <w:num w:numId="8">
    <w:abstractNumId w:val="44"/>
  </w:num>
  <w:num w:numId="9">
    <w:abstractNumId w:val="10"/>
  </w:num>
  <w:num w:numId="10">
    <w:abstractNumId w:val="1"/>
  </w:num>
  <w:num w:numId="11">
    <w:abstractNumId w:val="36"/>
  </w:num>
  <w:num w:numId="12">
    <w:abstractNumId w:val="14"/>
  </w:num>
  <w:num w:numId="13">
    <w:abstractNumId w:val="31"/>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32"/>
  </w:num>
  <w:num w:numId="17">
    <w:abstractNumId w:val="11"/>
  </w:num>
  <w:num w:numId="18">
    <w:abstractNumId w:val="34"/>
  </w:num>
  <w:num w:numId="19">
    <w:abstractNumId w:val="13"/>
  </w:num>
  <w:num w:numId="20">
    <w:abstractNumId w:val="22"/>
  </w:num>
  <w:num w:numId="21">
    <w:abstractNumId w:val="5"/>
  </w:num>
  <w:num w:numId="22">
    <w:abstractNumId w:val="25"/>
  </w:num>
  <w:num w:numId="23">
    <w:abstractNumId w:val="21"/>
  </w:num>
  <w:num w:numId="24">
    <w:abstractNumId w:val="20"/>
  </w:num>
  <w:num w:numId="25">
    <w:abstractNumId w:val="38"/>
  </w:num>
  <w:num w:numId="26">
    <w:abstractNumId w:val="3"/>
  </w:num>
  <w:num w:numId="27">
    <w:abstractNumId w:val="37"/>
  </w:num>
  <w:num w:numId="28">
    <w:abstractNumId w:val="43"/>
  </w:num>
  <w:num w:numId="29">
    <w:abstractNumId w:val="12"/>
  </w:num>
  <w:num w:numId="30">
    <w:abstractNumId w:val="6"/>
  </w:num>
  <w:num w:numId="31">
    <w:abstractNumId w:val="15"/>
  </w:num>
  <w:num w:numId="32">
    <w:abstractNumId w:val="40"/>
  </w:num>
  <w:num w:numId="33">
    <w:abstractNumId w:val="7"/>
  </w:num>
  <w:num w:numId="34">
    <w:abstractNumId w:val="27"/>
  </w:num>
  <w:num w:numId="35">
    <w:abstractNumId w:val="18"/>
  </w:num>
  <w:num w:numId="36">
    <w:abstractNumId w:val="45"/>
  </w:num>
  <w:num w:numId="37">
    <w:abstractNumId w:val="19"/>
  </w:num>
  <w:num w:numId="38">
    <w:abstractNumId w:val="2"/>
  </w:num>
  <w:num w:numId="39">
    <w:abstractNumId w:val="24"/>
  </w:num>
  <w:num w:numId="40">
    <w:abstractNumId w:val="33"/>
  </w:num>
  <w:num w:numId="41">
    <w:abstractNumId w:val="30"/>
  </w:num>
  <w:num w:numId="42">
    <w:abstractNumId w:val="39"/>
  </w:num>
  <w:num w:numId="43">
    <w:abstractNumId w:val="29"/>
  </w:num>
  <w:num w:numId="44">
    <w:abstractNumId w:val="28"/>
  </w:num>
  <w:num w:numId="45">
    <w:abstractNumId w:val="46"/>
  </w:num>
  <w:num w:numId="46">
    <w:abstractNumId w:val="23"/>
  </w:num>
  <w:num w:numId="47">
    <w:abstractNumId w:val="0"/>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O OPII">
    <w15:presenceInfo w15:providerId="None" w15:userId="SO OPI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trackRevisions/>
  <w:defaultTabStop w:val="708"/>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FD7"/>
    <w:rsid w:val="0000012F"/>
    <w:rsid w:val="00000863"/>
    <w:rsid w:val="000010CF"/>
    <w:rsid w:val="00001144"/>
    <w:rsid w:val="000011C3"/>
    <w:rsid w:val="00001550"/>
    <w:rsid w:val="00002663"/>
    <w:rsid w:val="00003718"/>
    <w:rsid w:val="000037AA"/>
    <w:rsid w:val="000037E2"/>
    <w:rsid w:val="00003949"/>
    <w:rsid w:val="00004586"/>
    <w:rsid w:val="0000486B"/>
    <w:rsid w:val="00004AB3"/>
    <w:rsid w:val="00004C36"/>
    <w:rsid w:val="00004CDC"/>
    <w:rsid w:val="00004D4D"/>
    <w:rsid w:val="00005592"/>
    <w:rsid w:val="000057DC"/>
    <w:rsid w:val="00006838"/>
    <w:rsid w:val="00006BDD"/>
    <w:rsid w:val="00006E87"/>
    <w:rsid w:val="00007184"/>
    <w:rsid w:val="0001022B"/>
    <w:rsid w:val="000105BB"/>
    <w:rsid w:val="0001080D"/>
    <w:rsid w:val="00010A3E"/>
    <w:rsid w:val="00010C2E"/>
    <w:rsid w:val="00010CD3"/>
    <w:rsid w:val="00010DE5"/>
    <w:rsid w:val="00010F07"/>
    <w:rsid w:val="0001131B"/>
    <w:rsid w:val="000115D9"/>
    <w:rsid w:val="000115ED"/>
    <w:rsid w:val="00011A9E"/>
    <w:rsid w:val="00011B2F"/>
    <w:rsid w:val="00011C98"/>
    <w:rsid w:val="00011E30"/>
    <w:rsid w:val="00011ED4"/>
    <w:rsid w:val="0001283F"/>
    <w:rsid w:val="00012AB7"/>
    <w:rsid w:val="00012DAE"/>
    <w:rsid w:val="0001341D"/>
    <w:rsid w:val="00013B68"/>
    <w:rsid w:val="0001493C"/>
    <w:rsid w:val="00014D2F"/>
    <w:rsid w:val="00015343"/>
    <w:rsid w:val="00015C2F"/>
    <w:rsid w:val="0001614B"/>
    <w:rsid w:val="0001644D"/>
    <w:rsid w:val="00017242"/>
    <w:rsid w:val="00017D23"/>
    <w:rsid w:val="00020B79"/>
    <w:rsid w:val="00020D0C"/>
    <w:rsid w:val="00021CBB"/>
    <w:rsid w:val="00021E47"/>
    <w:rsid w:val="000220F4"/>
    <w:rsid w:val="000229EF"/>
    <w:rsid w:val="000231D0"/>
    <w:rsid w:val="000232A8"/>
    <w:rsid w:val="00023498"/>
    <w:rsid w:val="00023EEB"/>
    <w:rsid w:val="00024469"/>
    <w:rsid w:val="00025604"/>
    <w:rsid w:val="000256F4"/>
    <w:rsid w:val="0002572C"/>
    <w:rsid w:val="000273BC"/>
    <w:rsid w:val="000273CC"/>
    <w:rsid w:val="00030FDE"/>
    <w:rsid w:val="00031D1C"/>
    <w:rsid w:val="0003220C"/>
    <w:rsid w:val="00033080"/>
    <w:rsid w:val="00033816"/>
    <w:rsid w:val="00033DA7"/>
    <w:rsid w:val="00035D02"/>
    <w:rsid w:val="00035D58"/>
    <w:rsid w:val="000365D1"/>
    <w:rsid w:val="0003668F"/>
    <w:rsid w:val="00036AC1"/>
    <w:rsid w:val="00036BE2"/>
    <w:rsid w:val="0003701C"/>
    <w:rsid w:val="000371D6"/>
    <w:rsid w:val="00037665"/>
    <w:rsid w:val="0004031C"/>
    <w:rsid w:val="00040D08"/>
    <w:rsid w:val="0004123E"/>
    <w:rsid w:val="000414C3"/>
    <w:rsid w:val="000419A6"/>
    <w:rsid w:val="000422AD"/>
    <w:rsid w:val="00042B6C"/>
    <w:rsid w:val="000435A4"/>
    <w:rsid w:val="00043B71"/>
    <w:rsid w:val="00044456"/>
    <w:rsid w:val="000444AB"/>
    <w:rsid w:val="00044BA5"/>
    <w:rsid w:val="00044ED5"/>
    <w:rsid w:val="00045225"/>
    <w:rsid w:val="0004550C"/>
    <w:rsid w:val="000457FE"/>
    <w:rsid w:val="00045DEE"/>
    <w:rsid w:val="00046E89"/>
    <w:rsid w:val="000472E8"/>
    <w:rsid w:val="000474C1"/>
    <w:rsid w:val="00047E1C"/>
    <w:rsid w:val="000500DB"/>
    <w:rsid w:val="00051810"/>
    <w:rsid w:val="00051BF6"/>
    <w:rsid w:val="00052BE5"/>
    <w:rsid w:val="00052F3B"/>
    <w:rsid w:val="00053D7F"/>
    <w:rsid w:val="00053FE4"/>
    <w:rsid w:val="0005414A"/>
    <w:rsid w:val="000544B6"/>
    <w:rsid w:val="00054732"/>
    <w:rsid w:val="000569C6"/>
    <w:rsid w:val="00056C58"/>
    <w:rsid w:val="00056E03"/>
    <w:rsid w:val="000570D0"/>
    <w:rsid w:val="00060233"/>
    <w:rsid w:val="000603A7"/>
    <w:rsid w:val="000608D9"/>
    <w:rsid w:val="00060CF0"/>
    <w:rsid w:val="000610AA"/>
    <w:rsid w:val="000612E7"/>
    <w:rsid w:val="00061445"/>
    <w:rsid w:val="00061DC5"/>
    <w:rsid w:val="0006228E"/>
    <w:rsid w:val="00062339"/>
    <w:rsid w:val="000627AA"/>
    <w:rsid w:val="00062BEF"/>
    <w:rsid w:val="00063731"/>
    <w:rsid w:val="0006399D"/>
    <w:rsid w:val="00063B51"/>
    <w:rsid w:val="00063E94"/>
    <w:rsid w:val="00063EDA"/>
    <w:rsid w:val="00064188"/>
    <w:rsid w:val="0006493F"/>
    <w:rsid w:val="00064E2A"/>
    <w:rsid w:val="00064FC1"/>
    <w:rsid w:val="000650B3"/>
    <w:rsid w:val="00065815"/>
    <w:rsid w:val="000659B3"/>
    <w:rsid w:val="00065E51"/>
    <w:rsid w:val="00067406"/>
    <w:rsid w:val="000708A6"/>
    <w:rsid w:val="00070D08"/>
    <w:rsid w:val="000717CD"/>
    <w:rsid w:val="00071D4F"/>
    <w:rsid w:val="00073241"/>
    <w:rsid w:val="00074128"/>
    <w:rsid w:val="000745A8"/>
    <w:rsid w:val="000745F9"/>
    <w:rsid w:val="00074A08"/>
    <w:rsid w:val="00074E21"/>
    <w:rsid w:val="000758CC"/>
    <w:rsid w:val="00075A17"/>
    <w:rsid w:val="00075AA8"/>
    <w:rsid w:val="0007624A"/>
    <w:rsid w:val="00077190"/>
    <w:rsid w:val="00077489"/>
    <w:rsid w:val="00077573"/>
    <w:rsid w:val="00077A61"/>
    <w:rsid w:val="00077AE1"/>
    <w:rsid w:val="00081862"/>
    <w:rsid w:val="00081E94"/>
    <w:rsid w:val="000826CE"/>
    <w:rsid w:val="00082A33"/>
    <w:rsid w:val="00083528"/>
    <w:rsid w:val="00083CBC"/>
    <w:rsid w:val="0008410D"/>
    <w:rsid w:val="000841D4"/>
    <w:rsid w:val="0008539C"/>
    <w:rsid w:val="00087F33"/>
    <w:rsid w:val="000903C3"/>
    <w:rsid w:val="00090B99"/>
    <w:rsid w:val="0009212A"/>
    <w:rsid w:val="000921D4"/>
    <w:rsid w:val="000929B1"/>
    <w:rsid w:val="00092DF5"/>
    <w:rsid w:val="000931C0"/>
    <w:rsid w:val="00093E5D"/>
    <w:rsid w:val="0009676D"/>
    <w:rsid w:val="00096AB3"/>
    <w:rsid w:val="000970C0"/>
    <w:rsid w:val="00097378"/>
    <w:rsid w:val="00097869"/>
    <w:rsid w:val="000A0715"/>
    <w:rsid w:val="000A15E6"/>
    <w:rsid w:val="000A161D"/>
    <w:rsid w:val="000A2084"/>
    <w:rsid w:val="000A2853"/>
    <w:rsid w:val="000A33ED"/>
    <w:rsid w:val="000A3ADB"/>
    <w:rsid w:val="000A3D59"/>
    <w:rsid w:val="000A4DD6"/>
    <w:rsid w:val="000A550B"/>
    <w:rsid w:val="000A5787"/>
    <w:rsid w:val="000A6488"/>
    <w:rsid w:val="000A680E"/>
    <w:rsid w:val="000A6E9C"/>
    <w:rsid w:val="000A7912"/>
    <w:rsid w:val="000B0644"/>
    <w:rsid w:val="000B0AC0"/>
    <w:rsid w:val="000B1133"/>
    <w:rsid w:val="000B17DF"/>
    <w:rsid w:val="000B1D8C"/>
    <w:rsid w:val="000B24D4"/>
    <w:rsid w:val="000B2FAD"/>
    <w:rsid w:val="000B3426"/>
    <w:rsid w:val="000B35DF"/>
    <w:rsid w:val="000B38CC"/>
    <w:rsid w:val="000B460F"/>
    <w:rsid w:val="000B53C7"/>
    <w:rsid w:val="000B5498"/>
    <w:rsid w:val="000B6845"/>
    <w:rsid w:val="000B7035"/>
    <w:rsid w:val="000B78CB"/>
    <w:rsid w:val="000C1404"/>
    <w:rsid w:val="000C322D"/>
    <w:rsid w:val="000C352B"/>
    <w:rsid w:val="000C362E"/>
    <w:rsid w:val="000C36EA"/>
    <w:rsid w:val="000C3757"/>
    <w:rsid w:val="000C3820"/>
    <w:rsid w:val="000C38F0"/>
    <w:rsid w:val="000C3A2E"/>
    <w:rsid w:val="000C42FF"/>
    <w:rsid w:val="000C435F"/>
    <w:rsid w:val="000C4791"/>
    <w:rsid w:val="000C4D0A"/>
    <w:rsid w:val="000C4F9E"/>
    <w:rsid w:val="000C5ED2"/>
    <w:rsid w:val="000C6168"/>
    <w:rsid w:val="000C62D2"/>
    <w:rsid w:val="000C6310"/>
    <w:rsid w:val="000C6312"/>
    <w:rsid w:val="000C67B1"/>
    <w:rsid w:val="000C7816"/>
    <w:rsid w:val="000C7D23"/>
    <w:rsid w:val="000D0753"/>
    <w:rsid w:val="000D1002"/>
    <w:rsid w:val="000D2F27"/>
    <w:rsid w:val="000D2F8F"/>
    <w:rsid w:val="000D4697"/>
    <w:rsid w:val="000D48E8"/>
    <w:rsid w:val="000D4A0F"/>
    <w:rsid w:val="000D5A2C"/>
    <w:rsid w:val="000D5F30"/>
    <w:rsid w:val="000D61B4"/>
    <w:rsid w:val="000D66E3"/>
    <w:rsid w:val="000D6A54"/>
    <w:rsid w:val="000D6AE8"/>
    <w:rsid w:val="000D79D3"/>
    <w:rsid w:val="000D7CA2"/>
    <w:rsid w:val="000E1E01"/>
    <w:rsid w:val="000E3850"/>
    <w:rsid w:val="000E396F"/>
    <w:rsid w:val="000E44F3"/>
    <w:rsid w:val="000E48D4"/>
    <w:rsid w:val="000E57D9"/>
    <w:rsid w:val="000E5C56"/>
    <w:rsid w:val="000E5F41"/>
    <w:rsid w:val="000E6406"/>
    <w:rsid w:val="000E65AC"/>
    <w:rsid w:val="000E7348"/>
    <w:rsid w:val="000F0D49"/>
    <w:rsid w:val="000F1264"/>
    <w:rsid w:val="000F1603"/>
    <w:rsid w:val="000F1799"/>
    <w:rsid w:val="000F223F"/>
    <w:rsid w:val="000F2482"/>
    <w:rsid w:val="000F2EC6"/>
    <w:rsid w:val="000F2FAB"/>
    <w:rsid w:val="000F3681"/>
    <w:rsid w:val="000F395C"/>
    <w:rsid w:val="000F405B"/>
    <w:rsid w:val="000F42F9"/>
    <w:rsid w:val="000F5A58"/>
    <w:rsid w:val="000F5E63"/>
    <w:rsid w:val="000F6C23"/>
    <w:rsid w:val="000F703C"/>
    <w:rsid w:val="000F7463"/>
    <w:rsid w:val="000F7E55"/>
    <w:rsid w:val="00100521"/>
    <w:rsid w:val="001014EF"/>
    <w:rsid w:val="00101C35"/>
    <w:rsid w:val="0010273C"/>
    <w:rsid w:val="00102DB4"/>
    <w:rsid w:val="0010345B"/>
    <w:rsid w:val="001040B2"/>
    <w:rsid w:val="001041E1"/>
    <w:rsid w:val="00104921"/>
    <w:rsid w:val="00105249"/>
    <w:rsid w:val="00105443"/>
    <w:rsid w:val="00105582"/>
    <w:rsid w:val="00105724"/>
    <w:rsid w:val="001057AA"/>
    <w:rsid w:val="0010593E"/>
    <w:rsid w:val="00106006"/>
    <w:rsid w:val="00106813"/>
    <w:rsid w:val="00106A69"/>
    <w:rsid w:val="00106C2A"/>
    <w:rsid w:val="001078DB"/>
    <w:rsid w:val="00107FC0"/>
    <w:rsid w:val="001106A3"/>
    <w:rsid w:val="001107D0"/>
    <w:rsid w:val="00110984"/>
    <w:rsid w:val="00110B06"/>
    <w:rsid w:val="001117DA"/>
    <w:rsid w:val="00111A78"/>
    <w:rsid w:val="00111B91"/>
    <w:rsid w:val="00112965"/>
    <w:rsid w:val="00114436"/>
    <w:rsid w:val="00114FED"/>
    <w:rsid w:val="00115825"/>
    <w:rsid w:val="0012013E"/>
    <w:rsid w:val="001205FD"/>
    <w:rsid w:val="001207DC"/>
    <w:rsid w:val="001208DE"/>
    <w:rsid w:val="00120C9F"/>
    <w:rsid w:val="00121243"/>
    <w:rsid w:val="001225F8"/>
    <w:rsid w:val="00123003"/>
    <w:rsid w:val="00123624"/>
    <w:rsid w:val="001242A3"/>
    <w:rsid w:val="001243D1"/>
    <w:rsid w:val="0012451F"/>
    <w:rsid w:val="00124956"/>
    <w:rsid w:val="00124991"/>
    <w:rsid w:val="00125087"/>
    <w:rsid w:val="00126B67"/>
    <w:rsid w:val="00126CF1"/>
    <w:rsid w:val="00126DCD"/>
    <w:rsid w:val="001278AF"/>
    <w:rsid w:val="001303E7"/>
    <w:rsid w:val="0013055D"/>
    <w:rsid w:val="00130952"/>
    <w:rsid w:val="0013271E"/>
    <w:rsid w:val="001336BB"/>
    <w:rsid w:val="00133EB4"/>
    <w:rsid w:val="0013452F"/>
    <w:rsid w:val="00134893"/>
    <w:rsid w:val="0013555F"/>
    <w:rsid w:val="001358FC"/>
    <w:rsid w:val="00136482"/>
    <w:rsid w:val="001371B1"/>
    <w:rsid w:val="00137615"/>
    <w:rsid w:val="00137779"/>
    <w:rsid w:val="0014096F"/>
    <w:rsid w:val="00140D37"/>
    <w:rsid w:val="00141025"/>
    <w:rsid w:val="001415E3"/>
    <w:rsid w:val="00141920"/>
    <w:rsid w:val="00141CE4"/>
    <w:rsid w:val="00142044"/>
    <w:rsid w:val="00142166"/>
    <w:rsid w:val="0014330A"/>
    <w:rsid w:val="00143624"/>
    <w:rsid w:val="00143930"/>
    <w:rsid w:val="0014420F"/>
    <w:rsid w:val="00144655"/>
    <w:rsid w:val="001447A1"/>
    <w:rsid w:val="001449F1"/>
    <w:rsid w:val="00144AFA"/>
    <w:rsid w:val="00147D8C"/>
    <w:rsid w:val="00147F30"/>
    <w:rsid w:val="00153C0F"/>
    <w:rsid w:val="001546AD"/>
    <w:rsid w:val="00155649"/>
    <w:rsid w:val="001556CD"/>
    <w:rsid w:val="0015571A"/>
    <w:rsid w:val="0015653E"/>
    <w:rsid w:val="00156DDC"/>
    <w:rsid w:val="00157EA3"/>
    <w:rsid w:val="00160392"/>
    <w:rsid w:val="00160A23"/>
    <w:rsid w:val="001614BF"/>
    <w:rsid w:val="00161E09"/>
    <w:rsid w:val="0016222A"/>
    <w:rsid w:val="001625DC"/>
    <w:rsid w:val="00163639"/>
    <w:rsid w:val="001638D4"/>
    <w:rsid w:val="00163BB4"/>
    <w:rsid w:val="00164F57"/>
    <w:rsid w:val="001657D3"/>
    <w:rsid w:val="001664CB"/>
    <w:rsid w:val="00167282"/>
    <w:rsid w:val="001672CC"/>
    <w:rsid w:val="00167873"/>
    <w:rsid w:val="001704C2"/>
    <w:rsid w:val="00170B6C"/>
    <w:rsid w:val="00170C79"/>
    <w:rsid w:val="0017131A"/>
    <w:rsid w:val="00171906"/>
    <w:rsid w:val="00172051"/>
    <w:rsid w:val="00173382"/>
    <w:rsid w:val="001735D3"/>
    <w:rsid w:val="001738C4"/>
    <w:rsid w:val="001744CC"/>
    <w:rsid w:val="00174FE4"/>
    <w:rsid w:val="00175AD1"/>
    <w:rsid w:val="00177032"/>
    <w:rsid w:val="00177398"/>
    <w:rsid w:val="001774B8"/>
    <w:rsid w:val="00177F46"/>
    <w:rsid w:val="001800F9"/>
    <w:rsid w:val="001801D0"/>
    <w:rsid w:val="0018090A"/>
    <w:rsid w:val="00180FA7"/>
    <w:rsid w:val="0018117E"/>
    <w:rsid w:val="00181383"/>
    <w:rsid w:val="00182349"/>
    <w:rsid w:val="00182AEE"/>
    <w:rsid w:val="00183831"/>
    <w:rsid w:val="00183846"/>
    <w:rsid w:val="00183C83"/>
    <w:rsid w:val="00183F6D"/>
    <w:rsid w:val="00185A7A"/>
    <w:rsid w:val="001860C9"/>
    <w:rsid w:val="00186726"/>
    <w:rsid w:val="00186E6F"/>
    <w:rsid w:val="0018717F"/>
    <w:rsid w:val="001871EF"/>
    <w:rsid w:val="001876EC"/>
    <w:rsid w:val="00190279"/>
    <w:rsid w:val="00190C8D"/>
    <w:rsid w:val="0019168C"/>
    <w:rsid w:val="00191D67"/>
    <w:rsid w:val="00191DAA"/>
    <w:rsid w:val="00193786"/>
    <w:rsid w:val="00193C79"/>
    <w:rsid w:val="00193CF5"/>
    <w:rsid w:val="00194270"/>
    <w:rsid w:val="001942CB"/>
    <w:rsid w:val="0019431B"/>
    <w:rsid w:val="001958AD"/>
    <w:rsid w:val="0019627D"/>
    <w:rsid w:val="001971D7"/>
    <w:rsid w:val="00197607"/>
    <w:rsid w:val="001A0334"/>
    <w:rsid w:val="001A0A12"/>
    <w:rsid w:val="001A0DCE"/>
    <w:rsid w:val="001A0ECD"/>
    <w:rsid w:val="001A10EC"/>
    <w:rsid w:val="001A1347"/>
    <w:rsid w:val="001A1760"/>
    <w:rsid w:val="001A1F5C"/>
    <w:rsid w:val="001A2443"/>
    <w:rsid w:val="001A28FE"/>
    <w:rsid w:val="001A2C89"/>
    <w:rsid w:val="001A33E9"/>
    <w:rsid w:val="001A3725"/>
    <w:rsid w:val="001A39C4"/>
    <w:rsid w:val="001A49B9"/>
    <w:rsid w:val="001A5411"/>
    <w:rsid w:val="001A5616"/>
    <w:rsid w:val="001A5D52"/>
    <w:rsid w:val="001A5D5E"/>
    <w:rsid w:val="001A6984"/>
    <w:rsid w:val="001A7036"/>
    <w:rsid w:val="001A76ED"/>
    <w:rsid w:val="001B0209"/>
    <w:rsid w:val="001B06D1"/>
    <w:rsid w:val="001B0DE0"/>
    <w:rsid w:val="001B1762"/>
    <w:rsid w:val="001B1C27"/>
    <w:rsid w:val="001B1FEB"/>
    <w:rsid w:val="001B29AB"/>
    <w:rsid w:val="001B2BB8"/>
    <w:rsid w:val="001B2D8E"/>
    <w:rsid w:val="001B326A"/>
    <w:rsid w:val="001B3557"/>
    <w:rsid w:val="001B3DDD"/>
    <w:rsid w:val="001B512F"/>
    <w:rsid w:val="001B5A84"/>
    <w:rsid w:val="001B6063"/>
    <w:rsid w:val="001B62A7"/>
    <w:rsid w:val="001B66D5"/>
    <w:rsid w:val="001B6D50"/>
    <w:rsid w:val="001B7071"/>
    <w:rsid w:val="001B78AE"/>
    <w:rsid w:val="001B799F"/>
    <w:rsid w:val="001B7AD7"/>
    <w:rsid w:val="001B7D7B"/>
    <w:rsid w:val="001C043D"/>
    <w:rsid w:val="001C1269"/>
    <w:rsid w:val="001C19D9"/>
    <w:rsid w:val="001C1B95"/>
    <w:rsid w:val="001C1E3E"/>
    <w:rsid w:val="001C27E5"/>
    <w:rsid w:val="001C295F"/>
    <w:rsid w:val="001C2A59"/>
    <w:rsid w:val="001C39F4"/>
    <w:rsid w:val="001C440D"/>
    <w:rsid w:val="001C5539"/>
    <w:rsid w:val="001C61D6"/>
    <w:rsid w:val="001C708A"/>
    <w:rsid w:val="001C783E"/>
    <w:rsid w:val="001C7C8E"/>
    <w:rsid w:val="001D028E"/>
    <w:rsid w:val="001D0DFA"/>
    <w:rsid w:val="001D2267"/>
    <w:rsid w:val="001D23CD"/>
    <w:rsid w:val="001D2593"/>
    <w:rsid w:val="001D2E4F"/>
    <w:rsid w:val="001D30C8"/>
    <w:rsid w:val="001D3562"/>
    <w:rsid w:val="001D3DDC"/>
    <w:rsid w:val="001D437A"/>
    <w:rsid w:val="001D50F0"/>
    <w:rsid w:val="001D53ED"/>
    <w:rsid w:val="001D55EE"/>
    <w:rsid w:val="001D5D3F"/>
    <w:rsid w:val="001D6CD4"/>
    <w:rsid w:val="001D7080"/>
    <w:rsid w:val="001D72CD"/>
    <w:rsid w:val="001D72CF"/>
    <w:rsid w:val="001D7566"/>
    <w:rsid w:val="001E0311"/>
    <w:rsid w:val="001E062A"/>
    <w:rsid w:val="001E241A"/>
    <w:rsid w:val="001E29FD"/>
    <w:rsid w:val="001E36F7"/>
    <w:rsid w:val="001E44A3"/>
    <w:rsid w:val="001E4636"/>
    <w:rsid w:val="001E48D8"/>
    <w:rsid w:val="001E54C0"/>
    <w:rsid w:val="001E55F3"/>
    <w:rsid w:val="001E57BC"/>
    <w:rsid w:val="001E5BC1"/>
    <w:rsid w:val="001E6A43"/>
    <w:rsid w:val="001E6DA0"/>
    <w:rsid w:val="001E6E10"/>
    <w:rsid w:val="001E739A"/>
    <w:rsid w:val="001F0322"/>
    <w:rsid w:val="001F0BB7"/>
    <w:rsid w:val="001F1022"/>
    <w:rsid w:val="001F19F2"/>
    <w:rsid w:val="001F1A92"/>
    <w:rsid w:val="001F206B"/>
    <w:rsid w:val="001F274A"/>
    <w:rsid w:val="001F401A"/>
    <w:rsid w:val="001F488C"/>
    <w:rsid w:val="001F49A7"/>
    <w:rsid w:val="001F573D"/>
    <w:rsid w:val="001F595E"/>
    <w:rsid w:val="001F6025"/>
    <w:rsid w:val="001F6F09"/>
    <w:rsid w:val="001F6FE0"/>
    <w:rsid w:val="001F7005"/>
    <w:rsid w:val="001F79CF"/>
    <w:rsid w:val="00200B18"/>
    <w:rsid w:val="00200BEA"/>
    <w:rsid w:val="00202524"/>
    <w:rsid w:val="0020322B"/>
    <w:rsid w:val="002034C5"/>
    <w:rsid w:val="00203623"/>
    <w:rsid w:val="002036E8"/>
    <w:rsid w:val="00203E66"/>
    <w:rsid w:val="002044EB"/>
    <w:rsid w:val="00204A20"/>
    <w:rsid w:val="00204D46"/>
    <w:rsid w:val="0020641A"/>
    <w:rsid w:val="00207AEC"/>
    <w:rsid w:val="00207CD1"/>
    <w:rsid w:val="00210754"/>
    <w:rsid w:val="00210772"/>
    <w:rsid w:val="00210889"/>
    <w:rsid w:val="00210A90"/>
    <w:rsid w:val="00210F5C"/>
    <w:rsid w:val="002114E8"/>
    <w:rsid w:val="002114ED"/>
    <w:rsid w:val="002125DE"/>
    <w:rsid w:val="00212B65"/>
    <w:rsid w:val="00213120"/>
    <w:rsid w:val="002131F4"/>
    <w:rsid w:val="00213984"/>
    <w:rsid w:val="00213BCB"/>
    <w:rsid w:val="00213D4A"/>
    <w:rsid w:val="00213D4B"/>
    <w:rsid w:val="0021455D"/>
    <w:rsid w:val="0021577C"/>
    <w:rsid w:val="0021597F"/>
    <w:rsid w:val="00216140"/>
    <w:rsid w:val="0021689C"/>
    <w:rsid w:val="00216D29"/>
    <w:rsid w:val="00216DF0"/>
    <w:rsid w:val="00217C54"/>
    <w:rsid w:val="00217D8D"/>
    <w:rsid w:val="00217FC7"/>
    <w:rsid w:val="00220456"/>
    <w:rsid w:val="0022090E"/>
    <w:rsid w:val="00221000"/>
    <w:rsid w:val="0022174F"/>
    <w:rsid w:val="00221A6B"/>
    <w:rsid w:val="00222250"/>
    <w:rsid w:val="00223D99"/>
    <w:rsid w:val="00224179"/>
    <w:rsid w:val="00224D37"/>
    <w:rsid w:val="00225C44"/>
    <w:rsid w:val="00225D03"/>
    <w:rsid w:val="00225DF1"/>
    <w:rsid w:val="00226DD4"/>
    <w:rsid w:val="00227779"/>
    <w:rsid w:val="002277E9"/>
    <w:rsid w:val="00230257"/>
    <w:rsid w:val="00230C16"/>
    <w:rsid w:val="002312FE"/>
    <w:rsid w:val="0023181F"/>
    <w:rsid w:val="00231A03"/>
    <w:rsid w:val="00231C3A"/>
    <w:rsid w:val="0023266A"/>
    <w:rsid w:val="00232A30"/>
    <w:rsid w:val="00232B1E"/>
    <w:rsid w:val="002331D6"/>
    <w:rsid w:val="002333E9"/>
    <w:rsid w:val="00233C95"/>
    <w:rsid w:val="00233DB3"/>
    <w:rsid w:val="00234A81"/>
    <w:rsid w:val="0023537D"/>
    <w:rsid w:val="002354B5"/>
    <w:rsid w:val="00235F43"/>
    <w:rsid w:val="002364C5"/>
    <w:rsid w:val="0023688D"/>
    <w:rsid w:val="00236C0D"/>
    <w:rsid w:val="0024100E"/>
    <w:rsid w:val="00241107"/>
    <w:rsid w:val="00241434"/>
    <w:rsid w:val="00241D19"/>
    <w:rsid w:val="00242B07"/>
    <w:rsid w:val="00242D73"/>
    <w:rsid w:val="0024303E"/>
    <w:rsid w:val="00243A84"/>
    <w:rsid w:val="00243AE9"/>
    <w:rsid w:val="00243C3E"/>
    <w:rsid w:val="002450BE"/>
    <w:rsid w:val="002455C9"/>
    <w:rsid w:val="00245EEC"/>
    <w:rsid w:val="00245EF3"/>
    <w:rsid w:val="00246777"/>
    <w:rsid w:val="002474E5"/>
    <w:rsid w:val="00247895"/>
    <w:rsid w:val="00247CE4"/>
    <w:rsid w:val="00247F8C"/>
    <w:rsid w:val="0025087A"/>
    <w:rsid w:val="002517DE"/>
    <w:rsid w:val="00251B77"/>
    <w:rsid w:val="00251E63"/>
    <w:rsid w:val="00251EF7"/>
    <w:rsid w:val="0025213C"/>
    <w:rsid w:val="002527C0"/>
    <w:rsid w:val="00253E3E"/>
    <w:rsid w:val="0025411E"/>
    <w:rsid w:val="00255C97"/>
    <w:rsid w:val="00256B2C"/>
    <w:rsid w:val="00256DFB"/>
    <w:rsid w:val="002573D4"/>
    <w:rsid w:val="002577BB"/>
    <w:rsid w:val="00257957"/>
    <w:rsid w:val="002608FD"/>
    <w:rsid w:val="00260ECB"/>
    <w:rsid w:val="002613FB"/>
    <w:rsid w:val="00261B88"/>
    <w:rsid w:val="00261DD6"/>
    <w:rsid w:val="0026283C"/>
    <w:rsid w:val="00262E89"/>
    <w:rsid w:val="00263406"/>
    <w:rsid w:val="00263F45"/>
    <w:rsid w:val="00264275"/>
    <w:rsid w:val="0026497C"/>
    <w:rsid w:val="00264AA9"/>
    <w:rsid w:val="00264F6F"/>
    <w:rsid w:val="002650C0"/>
    <w:rsid w:val="002651FC"/>
    <w:rsid w:val="00265978"/>
    <w:rsid w:val="002667DA"/>
    <w:rsid w:val="00266E60"/>
    <w:rsid w:val="00267EA7"/>
    <w:rsid w:val="00270353"/>
    <w:rsid w:val="00270BD5"/>
    <w:rsid w:val="002712EB"/>
    <w:rsid w:val="0027212E"/>
    <w:rsid w:val="00272172"/>
    <w:rsid w:val="00272AA4"/>
    <w:rsid w:val="00272DFE"/>
    <w:rsid w:val="00272FB9"/>
    <w:rsid w:val="00273245"/>
    <w:rsid w:val="002735C0"/>
    <w:rsid w:val="002736A7"/>
    <w:rsid w:val="002737D2"/>
    <w:rsid w:val="00273DE7"/>
    <w:rsid w:val="0027416A"/>
    <w:rsid w:val="00274422"/>
    <w:rsid w:val="00275A3B"/>
    <w:rsid w:val="00276524"/>
    <w:rsid w:val="00276EBA"/>
    <w:rsid w:val="002772AF"/>
    <w:rsid w:val="002772C7"/>
    <w:rsid w:val="0027731F"/>
    <w:rsid w:val="002774F7"/>
    <w:rsid w:val="00280E74"/>
    <w:rsid w:val="00281040"/>
    <w:rsid w:val="00281357"/>
    <w:rsid w:val="00281E5F"/>
    <w:rsid w:val="002821CE"/>
    <w:rsid w:val="0028258C"/>
    <w:rsid w:val="002827A3"/>
    <w:rsid w:val="002839BE"/>
    <w:rsid w:val="00283B74"/>
    <w:rsid w:val="002856B7"/>
    <w:rsid w:val="00285860"/>
    <w:rsid w:val="002859DB"/>
    <w:rsid w:val="00285A2D"/>
    <w:rsid w:val="00285B39"/>
    <w:rsid w:val="00285EB9"/>
    <w:rsid w:val="00286057"/>
    <w:rsid w:val="00286519"/>
    <w:rsid w:val="0028678B"/>
    <w:rsid w:val="002875BD"/>
    <w:rsid w:val="00287652"/>
    <w:rsid w:val="002877FC"/>
    <w:rsid w:val="00287AF8"/>
    <w:rsid w:val="00290AA9"/>
    <w:rsid w:val="00290FEA"/>
    <w:rsid w:val="00291655"/>
    <w:rsid w:val="00292442"/>
    <w:rsid w:val="0029368B"/>
    <w:rsid w:val="002936DA"/>
    <w:rsid w:val="00293805"/>
    <w:rsid w:val="002944E5"/>
    <w:rsid w:val="002946CC"/>
    <w:rsid w:val="00295265"/>
    <w:rsid w:val="0029548B"/>
    <w:rsid w:val="002955C6"/>
    <w:rsid w:val="0029571D"/>
    <w:rsid w:val="00295B13"/>
    <w:rsid w:val="002962D2"/>
    <w:rsid w:val="00296358"/>
    <w:rsid w:val="00297C2B"/>
    <w:rsid w:val="00297D50"/>
    <w:rsid w:val="002A0D89"/>
    <w:rsid w:val="002A1D6E"/>
    <w:rsid w:val="002A1DB9"/>
    <w:rsid w:val="002A23E3"/>
    <w:rsid w:val="002A325F"/>
    <w:rsid w:val="002A5627"/>
    <w:rsid w:val="002A5644"/>
    <w:rsid w:val="002A60D6"/>
    <w:rsid w:val="002A6921"/>
    <w:rsid w:val="002A6C2A"/>
    <w:rsid w:val="002A6EFF"/>
    <w:rsid w:val="002A6F10"/>
    <w:rsid w:val="002A6F3F"/>
    <w:rsid w:val="002A6F99"/>
    <w:rsid w:val="002A7674"/>
    <w:rsid w:val="002A7A80"/>
    <w:rsid w:val="002B057D"/>
    <w:rsid w:val="002B0D7A"/>
    <w:rsid w:val="002B0DF4"/>
    <w:rsid w:val="002B0ED3"/>
    <w:rsid w:val="002B2479"/>
    <w:rsid w:val="002B27A6"/>
    <w:rsid w:val="002B29A2"/>
    <w:rsid w:val="002B3299"/>
    <w:rsid w:val="002B34E5"/>
    <w:rsid w:val="002B4708"/>
    <w:rsid w:val="002B5BAC"/>
    <w:rsid w:val="002B68D5"/>
    <w:rsid w:val="002B7718"/>
    <w:rsid w:val="002B79BC"/>
    <w:rsid w:val="002B7C72"/>
    <w:rsid w:val="002C0896"/>
    <w:rsid w:val="002C1D6E"/>
    <w:rsid w:val="002C295F"/>
    <w:rsid w:val="002C3186"/>
    <w:rsid w:val="002C32ED"/>
    <w:rsid w:val="002C3F9E"/>
    <w:rsid w:val="002C3FEA"/>
    <w:rsid w:val="002C4400"/>
    <w:rsid w:val="002C4627"/>
    <w:rsid w:val="002C636C"/>
    <w:rsid w:val="002C6AF8"/>
    <w:rsid w:val="002C78D4"/>
    <w:rsid w:val="002C7DE7"/>
    <w:rsid w:val="002D0E15"/>
    <w:rsid w:val="002D1067"/>
    <w:rsid w:val="002D18AD"/>
    <w:rsid w:val="002D192B"/>
    <w:rsid w:val="002D2F52"/>
    <w:rsid w:val="002D33E7"/>
    <w:rsid w:val="002D3BFC"/>
    <w:rsid w:val="002D3FE8"/>
    <w:rsid w:val="002D433A"/>
    <w:rsid w:val="002D4735"/>
    <w:rsid w:val="002D4DB9"/>
    <w:rsid w:val="002D527F"/>
    <w:rsid w:val="002D5EFA"/>
    <w:rsid w:val="002D6776"/>
    <w:rsid w:val="002D6785"/>
    <w:rsid w:val="002D69AE"/>
    <w:rsid w:val="002D6F08"/>
    <w:rsid w:val="002D72FA"/>
    <w:rsid w:val="002D7676"/>
    <w:rsid w:val="002D7D54"/>
    <w:rsid w:val="002E0D11"/>
    <w:rsid w:val="002E1CD7"/>
    <w:rsid w:val="002E21FF"/>
    <w:rsid w:val="002E2209"/>
    <w:rsid w:val="002E3D15"/>
    <w:rsid w:val="002E4093"/>
    <w:rsid w:val="002E47E5"/>
    <w:rsid w:val="002E5002"/>
    <w:rsid w:val="002E5428"/>
    <w:rsid w:val="002E543F"/>
    <w:rsid w:val="002E621A"/>
    <w:rsid w:val="002E654D"/>
    <w:rsid w:val="002E6B1B"/>
    <w:rsid w:val="002F00C0"/>
    <w:rsid w:val="002F026F"/>
    <w:rsid w:val="002F03DE"/>
    <w:rsid w:val="002F0446"/>
    <w:rsid w:val="002F0D6E"/>
    <w:rsid w:val="002F1B55"/>
    <w:rsid w:val="002F31BB"/>
    <w:rsid w:val="002F3BD8"/>
    <w:rsid w:val="002F3DBB"/>
    <w:rsid w:val="002F45E7"/>
    <w:rsid w:val="002F5260"/>
    <w:rsid w:val="002F546D"/>
    <w:rsid w:val="002F55E7"/>
    <w:rsid w:val="002F56F7"/>
    <w:rsid w:val="002F5928"/>
    <w:rsid w:val="002F5A51"/>
    <w:rsid w:val="002F5C64"/>
    <w:rsid w:val="002F663B"/>
    <w:rsid w:val="002F6C5B"/>
    <w:rsid w:val="002F7678"/>
    <w:rsid w:val="002F7A52"/>
    <w:rsid w:val="003002E9"/>
    <w:rsid w:val="0030036D"/>
    <w:rsid w:val="003007AF"/>
    <w:rsid w:val="00300C54"/>
    <w:rsid w:val="00300D55"/>
    <w:rsid w:val="00300DC0"/>
    <w:rsid w:val="00301442"/>
    <w:rsid w:val="00301465"/>
    <w:rsid w:val="0030151E"/>
    <w:rsid w:val="00301D38"/>
    <w:rsid w:val="0030213D"/>
    <w:rsid w:val="00303663"/>
    <w:rsid w:val="0030399D"/>
    <w:rsid w:val="00303F2B"/>
    <w:rsid w:val="00303F8C"/>
    <w:rsid w:val="00304878"/>
    <w:rsid w:val="00305F2F"/>
    <w:rsid w:val="00306C47"/>
    <w:rsid w:val="00307A32"/>
    <w:rsid w:val="00307A72"/>
    <w:rsid w:val="003105E2"/>
    <w:rsid w:val="0031214C"/>
    <w:rsid w:val="00312221"/>
    <w:rsid w:val="0031227E"/>
    <w:rsid w:val="003142CA"/>
    <w:rsid w:val="003144D7"/>
    <w:rsid w:val="003148F4"/>
    <w:rsid w:val="00314B3B"/>
    <w:rsid w:val="0031514E"/>
    <w:rsid w:val="00315458"/>
    <w:rsid w:val="00315913"/>
    <w:rsid w:val="003163FD"/>
    <w:rsid w:val="0031658B"/>
    <w:rsid w:val="00316758"/>
    <w:rsid w:val="00316E06"/>
    <w:rsid w:val="00316FB6"/>
    <w:rsid w:val="0031784F"/>
    <w:rsid w:val="00317D51"/>
    <w:rsid w:val="00320506"/>
    <w:rsid w:val="0032053E"/>
    <w:rsid w:val="00320D76"/>
    <w:rsid w:val="003222A6"/>
    <w:rsid w:val="00322A35"/>
    <w:rsid w:val="00322D71"/>
    <w:rsid w:val="0032396C"/>
    <w:rsid w:val="003253AA"/>
    <w:rsid w:val="00325C32"/>
    <w:rsid w:val="00325EF4"/>
    <w:rsid w:val="003263B6"/>
    <w:rsid w:val="0032667A"/>
    <w:rsid w:val="00326E96"/>
    <w:rsid w:val="00326FEB"/>
    <w:rsid w:val="00327292"/>
    <w:rsid w:val="00327F64"/>
    <w:rsid w:val="00330AEE"/>
    <w:rsid w:val="003313A5"/>
    <w:rsid w:val="00331448"/>
    <w:rsid w:val="00331635"/>
    <w:rsid w:val="00331970"/>
    <w:rsid w:val="00331C96"/>
    <w:rsid w:val="00332096"/>
    <w:rsid w:val="00332494"/>
    <w:rsid w:val="00332758"/>
    <w:rsid w:val="00333449"/>
    <w:rsid w:val="003335A8"/>
    <w:rsid w:val="003345FE"/>
    <w:rsid w:val="00335260"/>
    <w:rsid w:val="003357E6"/>
    <w:rsid w:val="003361C7"/>
    <w:rsid w:val="00336787"/>
    <w:rsid w:val="00336A0D"/>
    <w:rsid w:val="00337282"/>
    <w:rsid w:val="00340B51"/>
    <w:rsid w:val="00340D02"/>
    <w:rsid w:val="00341026"/>
    <w:rsid w:val="003420C8"/>
    <w:rsid w:val="00342151"/>
    <w:rsid w:val="003422AB"/>
    <w:rsid w:val="003425B3"/>
    <w:rsid w:val="003433AE"/>
    <w:rsid w:val="00343DB8"/>
    <w:rsid w:val="00343E48"/>
    <w:rsid w:val="0034412E"/>
    <w:rsid w:val="00344660"/>
    <w:rsid w:val="00344CF6"/>
    <w:rsid w:val="003450E6"/>
    <w:rsid w:val="00345135"/>
    <w:rsid w:val="00346193"/>
    <w:rsid w:val="003461C7"/>
    <w:rsid w:val="003464C3"/>
    <w:rsid w:val="0034669F"/>
    <w:rsid w:val="0034684C"/>
    <w:rsid w:val="003470EB"/>
    <w:rsid w:val="003473B2"/>
    <w:rsid w:val="003476BE"/>
    <w:rsid w:val="00347980"/>
    <w:rsid w:val="00347A7F"/>
    <w:rsid w:val="00347D6B"/>
    <w:rsid w:val="00350A23"/>
    <w:rsid w:val="00350AB8"/>
    <w:rsid w:val="00350CBD"/>
    <w:rsid w:val="00351186"/>
    <w:rsid w:val="00351212"/>
    <w:rsid w:val="00351AB3"/>
    <w:rsid w:val="00351D5C"/>
    <w:rsid w:val="0035206F"/>
    <w:rsid w:val="00352360"/>
    <w:rsid w:val="00353433"/>
    <w:rsid w:val="00353A83"/>
    <w:rsid w:val="00354074"/>
    <w:rsid w:val="003543D9"/>
    <w:rsid w:val="003545E3"/>
    <w:rsid w:val="00354956"/>
    <w:rsid w:val="00354C4E"/>
    <w:rsid w:val="00354CE3"/>
    <w:rsid w:val="00354E44"/>
    <w:rsid w:val="00355A4B"/>
    <w:rsid w:val="00355A8A"/>
    <w:rsid w:val="0035661E"/>
    <w:rsid w:val="00356A83"/>
    <w:rsid w:val="003570A0"/>
    <w:rsid w:val="0036010B"/>
    <w:rsid w:val="00360126"/>
    <w:rsid w:val="003602FC"/>
    <w:rsid w:val="00360490"/>
    <w:rsid w:val="00360B99"/>
    <w:rsid w:val="00360BC7"/>
    <w:rsid w:val="00360C7C"/>
    <w:rsid w:val="00361B6D"/>
    <w:rsid w:val="00362ACF"/>
    <w:rsid w:val="003633A8"/>
    <w:rsid w:val="00364708"/>
    <w:rsid w:val="00364942"/>
    <w:rsid w:val="00364FCE"/>
    <w:rsid w:val="00365562"/>
    <w:rsid w:val="0036577B"/>
    <w:rsid w:val="00365A97"/>
    <w:rsid w:val="00366580"/>
    <w:rsid w:val="00366869"/>
    <w:rsid w:val="00366C78"/>
    <w:rsid w:val="00367085"/>
    <w:rsid w:val="0036717B"/>
    <w:rsid w:val="0037006A"/>
    <w:rsid w:val="00370569"/>
    <w:rsid w:val="0037076F"/>
    <w:rsid w:val="00370AC7"/>
    <w:rsid w:val="00370CD9"/>
    <w:rsid w:val="003710C0"/>
    <w:rsid w:val="00371F17"/>
    <w:rsid w:val="003728D8"/>
    <w:rsid w:val="003731F3"/>
    <w:rsid w:val="00373247"/>
    <w:rsid w:val="00373802"/>
    <w:rsid w:val="0037477E"/>
    <w:rsid w:val="003748F7"/>
    <w:rsid w:val="003753CC"/>
    <w:rsid w:val="00375472"/>
    <w:rsid w:val="003758E6"/>
    <w:rsid w:val="00375C40"/>
    <w:rsid w:val="00375C45"/>
    <w:rsid w:val="003767EE"/>
    <w:rsid w:val="00376D8F"/>
    <w:rsid w:val="003778EE"/>
    <w:rsid w:val="00377F70"/>
    <w:rsid w:val="00380234"/>
    <w:rsid w:val="003802CF"/>
    <w:rsid w:val="0038060F"/>
    <w:rsid w:val="00380BE5"/>
    <w:rsid w:val="00381A5D"/>
    <w:rsid w:val="00381B42"/>
    <w:rsid w:val="00381C84"/>
    <w:rsid w:val="00382004"/>
    <w:rsid w:val="003820A5"/>
    <w:rsid w:val="00382E39"/>
    <w:rsid w:val="00383051"/>
    <w:rsid w:val="0038384F"/>
    <w:rsid w:val="00383CE2"/>
    <w:rsid w:val="003841C5"/>
    <w:rsid w:val="003844EA"/>
    <w:rsid w:val="003848E4"/>
    <w:rsid w:val="00384BC4"/>
    <w:rsid w:val="00384F17"/>
    <w:rsid w:val="00384F67"/>
    <w:rsid w:val="00385064"/>
    <w:rsid w:val="0038509A"/>
    <w:rsid w:val="003851BD"/>
    <w:rsid w:val="00385D64"/>
    <w:rsid w:val="00386654"/>
    <w:rsid w:val="00387A9F"/>
    <w:rsid w:val="00387AE0"/>
    <w:rsid w:val="00387DED"/>
    <w:rsid w:val="00387E9D"/>
    <w:rsid w:val="003916BF"/>
    <w:rsid w:val="003918DF"/>
    <w:rsid w:val="00392301"/>
    <w:rsid w:val="00392C9A"/>
    <w:rsid w:val="00393F8B"/>
    <w:rsid w:val="0039400E"/>
    <w:rsid w:val="0039441A"/>
    <w:rsid w:val="003944D7"/>
    <w:rsid w:val="0039450C"/>
    <w:rsid w:val="0039620E"/>
    <w:rsid w:val="00396EB1"/>
    <w:rsid w:val="003970CB"/>
    <w:rsid w:val="0039718D"/>
    <w:rsid w:val="00397766"/>
    <w:rsid w:val="003979F5"/>
    <w:rsid w:val="00397C56"/>
    <w:rsid w:val="00397F5A"/>
    <w:rsid w:val="003A1929"/>
    <w:rsid w:val="003A1A9A"/>
    <w:rsid w:val="003A2447"/>
    <w:rsid w:val="003A2BF0"/>
    <w:rsid w:val="003A2EE5"/>
    <w:rsid w:val="003A30C8"/>
    <w:rsid w:val="003A3CD6"/>
    <w:rsid w:val="003A4052"/>
    <w:rsid w:val="003A5400"/>
    <w:rsid w:val="003A5879"/>
    <w:rsid w:val="003A588B"/>
    <w:rsid w:val="003A5BF6"/>
    <w:rsid w:val="003A5C19"/>
    <w:rsid w:val="003A5F2D"/>
    <w:rsid w:val="003A6A23"/>
    <w:rsid w:val="003A7493"/>
    <w:rsid w:val="003A7B37"/>
    <w:rsid w:val="003A7B8C"/>
    <w:rsid w:val="003B07D6"/>
    <w:rsid w:val="003B0B3C"/>
    <w:rsid w:val="003B0C2D"/>
    <w:rsid w:val="003B0D28"/>
    <w:rsid w:val="003B1321"/>
    <w:rsid w:val="003B157E"/>
    <w:rsid w:val="003B15F8"/>
    <w:rsid w:val="003B1706"/>
    <w:rsid w:val="003B1768"/>
    <w:rsid w:val="003B1ADB"/>
    <w:rsid w:val="003B23B8"/>
    <w:rsid w:val="003B2533"/>
    <w:rsid w:val="003B301B"/>
    <w:rsid w:val="003B3120"/>
    <w:rsid w:val="003B356F"/>
    <w:rsid w:val="003B3728"/>
    <w:rsid w:val="003B397E"/>
    <w:rsid w:val="003B3B88"/>
    <w:rsid w:val="003B4E6B"/>
    <w:rsid w:val="003B59DB"/>
    <w:rsid w:val="003B62C4"/>
    <w:rsid w:val="003B6345"/>
    <w:rsid w:val="003B693E"/>
    <w:rsid w:val="003B6D19"/>
    <w:rsid w:val="003B7189"/>
    <w:rsid w:val="003B7483"/>
    <w:rsid w:val="003B7F00"/>
    <w:rsid w:val="003C0AA2"/>
    <w:rsid w:val="003C0BF6"/>
    <w:rsid w:val="003C0EC1"/>
    <w:rsid w:val="003C12F1"/>
    <w:rsid w:val="003C3801"/>
    <w:rsid w:val="003C3807"/>
    <w:rsid w:val="003C397D"/>
    <w:rsid w:val="003C3CDE"/>
    <w:rsid w:val="003C4643"/>
    <w:rsid w:val="003C46EC"/>
    <w:rsid w:val="003C4897"/>
    <w:rsid w:val="003C57CB"/>
    <w:rsid w:val="003C599F"/>
    <w:rsid w:val="003C7699"/>
    <w:rsid w:val="003C785C"/>
    <w:rsid w:val="003C7AAB"/>
    <w:rsid w:val="003C7E88"/>
    <w:rsid w:val="003C7F62"/>
    <w:rsid w:val="003D0965"/>
    <w:rsid w:val="003D0B94"/>
    <w:rsid w:val="003D13F4"/>
    <w:rsid w:val="003D2097"/>
    <w:rsid w:val="003D2AEC"/>
    <w:rsid w:val="003D2F4B"/>
    <w:rsid w:val="003D36C9"/>
    <w:rsid w:val="003D39A6"/>
    <w:rsid w:val="003D3AE3"/>
    <w:rsid w:val="003D438B"/>
    <w:rsid w:val="003D49BD"/>
    <w:rsid w:val="003D4C15"/>
    <w:rsid w:val="003D4C34"/>
    <w:rsid w:val="003D4C6A"/>
    <w:rsid w:val="003D525A"/>
    <w:rsid w:val="003D5CA7"/>
    <w:rsid w:val="003D6DA3"/>
    <w:rsid w:val="003D725A"/>
    <w:rsid w:val="003D7320"/>
    <w:rsid w:val="003D7EFB"/>
    <w:rsid w:val="003E060B"/>
    <w:rsid w:val="003E07DA"/>
    <w:rsid w:val="003E0BCA"/>
    <w:rsid w:val="003E1A3B"/>
    <w:rsid w:val="003E2456"/>
    <w:rsid w:val="003E28B2"/>
    <w:rsid w:val="003E36F8"/>
    <w:rsid w:val="003E3851"/>
    <w:rsid w:val="003E3A26"/>
    <w:rsid w:val="003E4185"/>
    <w:rsid w:val="003E43BA"/>
    <w:rsid w:val="003E44DC"/>
    <w:rsid w:val="003E475C"/>
    <w:rsid w:val="003E4ED2"/>
    <w:rsid w:val="003E6FDB"/>
    <w:rsid w:val="003E75E7"/>
    <w:rsid w:val="003E7838"/>
    <w:rsid w:val="003E7DB4"/>
    <w:rsid w:val="003F015E"/>
    <w:rsid w:val="003F05DA"/>
    <w:rsid w:val="003F0DFD"/>
    <w:rsid w:val="003F2B91"/>
    <w:rsid w:val="003F3191"/>
    <w:rsid w:val="003F3C3C"/>
    <w:rsid w:val="003F47EC"/>
    <w:rsid w:val="003F5B12"/>
    <w:rsid w:val="003F5EF9"/>
    <w:rsid w:val="003F65F6"/>
    <w:rsid w:val="00400059"/>
    <w:rsid w:val="004005BC"/>
    <w:rsid w:val="0040074B"/>
    <w:rsid w:val="00400C7B"/>
    <w:rsid w:val="00400CD9"/>
    <w:rsid w:val="00402414"/>
    <w:rsid w:val="0040276B"/>
    <w:rsid w:val="00402A78"/>
    <w:rsid w:val="00402F30"/>
    <w:rsid w:val="00404A55"/>
    <w:rsid w:val="00404EA9"/>
    <w:rsid w:val="004051A7"/>
    <w:rsid w:val="004051C0"/>
    <w:rsid w:val="004055D3"/>
    <w:rsid w:val="00405718"/>
    <w:rsid w:val="0040598D"/>
    <w:rsid w:val="00405B31"/>
    <w:rsid w:val="00405E9C"/>
    <w:rsid w:val="00405F42"/>
    <w:rsid w:val="00405F65"/>
    <w:rsid w:val="004063D4"/>
    <w:rsid w:val="00406BE5"/>
    <w:rsid w:val="00407309"/>
    <w:rsid w:val="00407593"/>
    <w:rsid w:val="00407AE5"/>
    <w:rsid w:val="0041034B"/>
    <w:rsid w:val="00410B44"/>
    <w:rsid w:val="00410C27"/>
    <w:rsid w:val="00410D3F"/>
    <w:rsid w:val="004124EB"/>
    <w:rsid w:val="00412F20"/>
    <w:rsid w:val="0041335C"/>
    <w:rsid w:val="00413ED5"/>
    <w:rsid w:val="00414949"/>
    <w:rsid w:val="0041501F"/>
    <w:rsid w:val="0041523E"/>
    <w:rsid w:val="0041529C"/>
    <w:rsid w:val="0041546C"/>
    <w:rsid w:val="00415E9E"/>
    <w:rsid w:val="00416356"/>
    <w:rsid w:val="00416DC7"/>
    <w:rsid w:val="004170D5"/>
    <w:rsid w:val="00417D2A"/>
    <w:rsid w:val="00417E14"/>
    <w:rsid w:val="0042030C"/>
    <w:rsid w:val="00420CA4"/>
    <w:rsid w:val="0042102C"/>
    <w:rsid w:val="004211AC"/>
    <w:rsid w:val="00421FA7"/>
    <w:rsid w:val="00422550"/>
    <w:rsid w:val="0042486C"/>
    <w:rsid w:val="00424CE1"/>
    <w:rsid w:val="0042583D"/>
    <w:rsid w:val="004258B8"/>
    <w:rsid w:val="004258DE"/>
    <w:rsid w:val="00425B7F"/>
    <w:rsid w:val="0042619A"/>
    <w:rsid w:val="00427AA2"/>
    <w:rsid w:val="00427D52"/>
    <w:rsid w:val="00430D63"/>
    <w:rsid w:val="004312E9"/>
    <w:rsid w:val="00431A1C"/>
    <w:rsid w:val="00431FBD"/>
    <w:rsid w:val="004329DF"/>
    <w:rsid w:val="00432C7A"/>
    <w:rsid w:val="00433BC7"/>
    <w:rsid w:val="00434DCD"/>
    <w:rsid w:val="004359A8"/>
    <w:rsid w:val="00435D3C"/>
    <w:rsid w:val="00435E5B"/>
    <w:rsid w:val="00436334"/>
    <w:rsid w:val="0043633B"/>
    <w:rsid w:val="0043699A"/>
    <w:rsid w:val="00436A04"/>
    <w:rsid w:val="00437624"/>
    <w:rsid w:val="00437E7C"/>
    <w:rsid w:val="0044028F"/>
    <w:rsid w:val="00441975"/>
    <w:rsid w:val="00441B02"/>
    <w:rsid w:val="00441C09"/>
    <w:rsid w:val="00441E1B"/>
    <w:rsid w:val="00441E39"/>
    <w:rsid w:val="004425F7"/>
    <w:rsid w:val="00442697"/>
    <w:rsid w:val="004428AB"/>
    <w:rsid w:val="00442B04"/>
    <w:rsid w:val="00442E85"/>
    <w:rsid w:val="00443B46"/>
    <w:rsid w:val="00443B5B"/>
    <w:rsid w:val="00445584"/>
    <w:rsid w:val="00445696"/>
    <w:rsid w:val="004456DC"/>
    <w:rsid w:val="004457B9"/>
    <w:rsid w:val="00445AC2"/>
    <w:rsid w:val="00446356"/>
    <w:rsid w:val="004463A2"/>
    <w:rsid w:val="004478BA"/>
    <w:rsid w:val="00450E0C"/>
    <w:rsid w:val="004510AA"/>
    <w:rsid w:val="004513B2"/>
    <w:rsid w:val="00451563"/>
    <w:rsid w:val="0045260E"/>
    <w:rsid w:val="00452D24"/>
    <w:rsid w:val="004536F7"/>
    <w:rsid w:val="004539CC"/>
    <w:rsid w:val="00454002"/>
    <w:rsid w:val="00454931"/>
    <w:rsid w:val="0045501F"/>
    <w:rsid w:val="004552EB"/>
    <w:rsid w:val="00455725"/>
    <w:rsid w:val="00455A4E"/>
    <w:rsid w:val="00455ABC"/>
    <w:rsid w:val="00455E22"/>
    <w:rsid w:val="00456355"/>
    <w:rsid w:val="004563C1"/>
    <w:rsid w:val="00460009"/>
    <w:rsid w:val="004604C0"/>
    <w:rsid w:val="00460FC2"/>
    <w:rsid w:val="00461927"/>
    <w:rsid w:val="0046192B"/>
    <w:rsid w:val="00461F17"/>
    <w:rsid w:val="004622D5"/>
    <w:rsid w:val="00462D80"/>
    <w:rsid w:val="00463C9D"/>
    <w:rsid w:val="004642B3"/>
    <w:rsid w:val="00464D9D"/>
    <w:rsid w:val="00464FCD"/>
    <w:rsid w:val="0046586E"/>
    <w:rsid w:val="00465CCA"/>
    <w:rsid w:val="004663B3"/>
    <w:rsid w:val="0046710D"/>
    <w:rsid w:val="0047270C"/>
    <w:rsid w:val="00472BD1"/>
    <w:rsid w:val="004730C5"/>
    <w:rsid w:val="00473464"/>
    <w:rsid w:val="004739E8"/>
    <w:rsid w:val="004743C5"/>
    <w:rsid w:val="00474641"/>
    <w:rsid w:val="004757F9"/>
    <w:rsid w:val="004758B7"/>
    <w:rsid w:val="00475B88"/>
    <w:rsid w:val="00476F5C"/>
    <w:rsid w:val="0048034B"/>
    <w:rsid w:val="00480D67"/>
    <w:rsid w:val="00482019"/>
    <w:rsid w:val="0048267A"/>
    <w:rsid w:val="00483827"/>
    <w:rsid w:val="00484C65"/>
    <w:rsid w:val="00485510"/>
    <w:rsid w:val="00485653"/>
    <w:rsid w:val="00485B80"/>
    <w:rsid w:val="0048647E"/>
    <w:rsid w:val="00486984"/>
    <w:rsid w:val="00486A0A"/>
    <w:rsid w:val="00486E57"/>
    <w:rsid w:val="0048753F"/>
    <w:rsid w:val="004900A1"/>
    <w:rsid w:val="004904EC"/>
    <w:rsid w:val="00490B41"/>
    <w:rsid w:val="00491117"/>
    <w:rsid w:val="00491F28"/>
    <w:rsid w:val="004939DE"/>
    <w:rsid w:val="00493F49"/>
    <w:rsid w:val="0049452D"/>
    <w:rsid w:val="00495369"/>
    <w:rsid w:val="00495815"/>
    <w:rsid w:val="00496012"/>
    <w:rsid w:val="00496ED6"/>
    <w:rsid w:val="004A00CD"/>
    <w:rsid w:val="004A04D1"/>
    <w:rsid w:val="004A0520"/>
    <w:rsid w:val="004A05F8"/>
    <w:rsid w:val="004A0B27"/>
    <w:rsid w:val="004A1150"/>
    <w:rsid w:val="004A2B4A"/>
    <w:rsid w:val="004A30A8"/>
    <w:rsid w:val="004A3A1D"/>
    <w:rsid w:val="004A439D"/>
    <w:rsid w:val="004A44DE"/>
    <w:rsid w:val="004A4682"/>
    <w:rsid w:val="004A4D9A"/>
    <w:rsid w:val="004A6960"/>
    <w:rsid w:val="004A73F0"/>
    <w:rsid w:val="004A7D70"/>
    <w:rsid w:val="004B0301"/>
    <w:rsid w:val="004B097D"/>
    <w:rsid w:val="004B0D9D"/>
    <w:rsid w:val="004B0E13"/>
    <w:rsid w:val="004B15FA"/>
    <w:rsid w:val="004B2356"/>
    <w:rsid w:val="004B2853"/>
    <w:rsid w:val="004B2C3E"/>
    <w:rsid w:val="004B2D0F"/>
    <w:rsid w:val="004B32B7"/>
    <w:rsid w:val="004B407E"/>
    <w:rsid w:val="004B44D8"/>
    <w:rsid w:val="004B50AB"/>
    <w:rsid w:val="004B517D"/>
    <w:rsid w:val="004B5881"/>
    <w:rsid w:val="004B5DFE"/>
    <w:rsid w:val="004B6DC9"/>
    <w:rsid w:val="004B7B5B"/>
    <w:rsid w:val="004C0388"/>
    <w:rsid w:val="004C05C9"/>
    <w:rsid w:val="004C0860"/>
    <w:rsid w:val="004C3377"/>
    <w:rsid w:val="004C394C"/>
    <w:rsid w:val="004C40E0"/>
    <w:rsid w:val="004C4183"/>
    <w:rsid w:val="004C4D13"/>
    <w:rsid w:val="004C4D69"/>
    <w:rsid w:val="004C4D88"/>
    <w:rsid w:val="004C52C3"/>
    <w:rsid w:val="004C5AD7"/>
    <w:rsid w:val="004C5CE2"/>
    <w:rsid w:val="004C5E43"/>
    <w:rsid w:val="004C5F1C"/>
    <w:rsid w:val="004C630B"/>
    <w:rsid w:val="004C65A0"/>
    <w:rsid w:val="004C6686"/>
    <w:rsid w:val="004C6830"/>
    <w:rsid w:val="004C7002"/>
    <w:rsid w:val="004C79EB"/>
    <w:rsid w:val="004C7B2C"/>
    <w:rsid w:val="004D02FD"/>
    <w:rsid w:val="004D0795"/>
    <w:rsid w:val="004D26EE"/>
    <w:rsid w:val="004D2ABC"/>
    <w:rsid w:val="004D307C"/>
    <w:rsid w:val="004D337A"/>
    <w:rsid w:val="004D3563"/>
    <w:rsid w:val="004D3644"/>
    <w:rsid w:val="004D40E8"/>
    <w:rsid w:val="004D49A0"/>
    <w:rsid w:val="004D54B9"/>
    <w:rsid w:val="004D6966"/>
    <w:rsid w:val="004D6DB0"/>
    <w:rsid w:val="004E05FF"/>
    <w:rsid w:val="004E1799"/>
    <w:rsid w:val="004E1AFF"/>
    <w:rsid w:val="004E2BA9"/>
    <w:rsid w:val="004E2BF1"/>
    <w:rsid w:val="004E3D61"/>
    <w:rsid w:val="004E3EEF"/>
    <w:rsid w:val="004E48B2"/>
    <w:rsid w:val="004E499A"/>
    <w:rsid w:val="004E4B07"/>
    <w:rsid w:val="004E4DB2"/>
    <w:rsid w:val="004E5034"/>
    <w:rsid w:val="004E5195"/>
    <w:rsid w:val="004E5B95"/>
    <w:rsid w:val="004E5EC8"/>
    <w:rsid w:val="004E5EF2"/>
    <w:rsid w:val="004E645A"/>
    <w:rsid w:val="004E76F4"/>
    <w:rsid w:val="004F016C"/>
    <w:rsid w:val="004F0DD5"/>
    <w:rsid w:val="004F1F34"/>
    <w:rsid w:val="004F292A"/>
    <w:rsid w:val="004F3C89"/>
    <w:rsid w:val="004F3DB3"/>
    <w:rsid w:val="004F3F80"/>
    <w:rsid w:val="004F4828"/>
    <w:rsid w:val="004F4984"/>
    <w:rsid w:val="004F4C53"/>
    <w:rsid w:val="004F58E8"/>
    <w:rsid w:val="004F5AF0"/>
    <w:rsid w:val="004F5B0E"/>
    <w:rsid w:val="004F67B0"/>
    <w:rsid w:val="004F690C"/>
    <w:rsid w:val="004F7416"/>
    <w:rsid w:val="004F7B93"/>
    <w:rsid w:val="004F7D40"/>
    <w:rsid w:val="00500992"/>
    <w:rsid w:val="00502017"/>
    <w:rsid w:val="00502475"/>
    <w:rsid w:val="005029DF"/>
    <w:rsid w:val="00502F48"/>
    <w:rsid w:val="00502FB4"/>
    <w:rsid w:val="005037A0"/>
    <w:rsid w:val="0050380E"/>
    <w:rsid w:val="0050382E"/>
    <w:rsid w:val="00503A11"/>
    <w:rsid w:val="00503D84"/>
    <w:rsid w:val="005040F3"/>
    <w:rsid w:val="005042B9"/>
    <w:rsid w:val="00504C26"/>
    <w:rsid w:val="00504D8A"/>
    <w:rsid w:val="0050539C"/>
    <w:rsid w:val="005065B0"/>
    <w:rsid w:val="00506EB7"/>
    <w:rsid w:val="00507F77"/>
    <w:rsid w:val="00511431"/>
    <w:rsid w:val="005115E3"/>
    <w:rsid w:val="00511EC3"/>
    <w:rsid w:val="0051201A"/>
    <w:rsid w:val="00512E36"/>
    <w:rsid w:val="00513BDA"/>
    <w:rsid w:val="00515B6E"/>
    <w:rsid w:val="00515BAF"/>
    <w:rsid w:val="0051637B"/>
    <w:rsid w:val="005168FE"/>
    <w:rsid w:val="00516CEA"/>
    <w:rsid w:val="005177B4"/>
    <w:rsid w:val="00517D1D"/>
    <w:rsid w:val="00520817"/>
    <w:rsid w:val="00520EEA"/>
    <w:rsid w:val="00521C78"/>
    <w:rsid w:val="00521CC8"/>
    <w:rsid w:val="005224D2"/>
    <w:rsid w:val="0052372A"/>
    <w:rsid w:val="00524755"/>
    <w:rsid w:val="00524989"/>
    <w:rsid w:val="00524C1A"/>
    <w:rsid w:val="00524F23"/>
    <w:rsid w:val="005253F4"/>
    <w:rsid w:val="00525D75"/>
    <w:rsid w:val="005263CD"/>
    <w:rsid w:val="00526566"/>
    <w:rsid w:val="00526EAD"/>
    <w:rsid w:val="00527817"/>
    <w:rsid w:val="005302B3"/>
    <w:rsid w:val="005308C9"/>
    <w:rsid w:val="00530932"/>
    <w:rsid w:val="00530DF7"/>
    <w:rsid w:val="00530E93"/>
    <w:rsid w:val="00530FAA"/>
    <w:rsid w:val="005312A5"/>
    <w:rsid w:val="0053144B"/>
    <w:rsid w:val="005315E5"/>
    <w:rsid w:val="00531AAD"/>
    <w:rsid w:val="005322B3"/>
    <w:rsid w:val="00532EB6"/>
    <w:rsid w:val="00533E54"/>
    <w:rsid w:val="00533EF2"/>
    <w:rsid w:val="00534018"/>
    <w:rsid w:val="00534DA3"/>
    <w:rsid w:val="00535EC3"/>
    <w:rsid w:val="00536019"/>
    <w:rsid w:val="005363CD"/>
    <w:rsid w:val="00536AC7"/>
    <w:rsid w:val="0053726C"/>
    <w:rsid w:val="00540992"/>
    <w:rsid w:val="00540B13"/>
    <w:rsid w:val="00540B72"/>
    <w:rsid w:val="00540D25"/>
    <w:rsid w:val="0054105C"/>
    <w:rsid w:val="0054173D"/>
    <w:rsid w:val="0054195E"/>
    <w:rsid w:val="0054274A"/>
    <w:rsid w:val="00542C1B"/>
    <w:rsid w:val="0054399B"/>
    <w:rsid w:val="0054458A"/>
    <w:rsid w:val="0054459A"/>
    <w:rsid w:val="00544A0B"/>
    <w:rsid w:val="00544AD3"/>
    <w:rsid w:val="00545122"/>
    <w:rsid w:val="005455AB"/>
    <w:rsid w:val="0054678F"/>
    <w:rsid w:val="00546997"/>
    <w:rsid w:val="00546C20"/>
    <w:rsid w:val="005471BA"/>
    <w:rsid w:val="00547666"/>
    <w:rsid w:val="00547C7F"/>
    <w:rsid w:val="00550ACD"/>
    <w:rsid w:val="00551231"/>
    <w:rsid w:val="005513AF"/>
    <w:rsid w:val="00551AD5"/>
    <w:rsid w:val="0055330C"/>
    <w:rsid w:val="005534A0"/>
    <w:rsid w:val="005534DA"/>
    <w:rsid w:val="00553C4B"/>
    <w:rsid w:val="00554572"/>
    <w:rsid w:val="00554E50"/>
    <w:rsid w:val="00554F25"/>
    <w:rsid w:val="00554FC4"/>
    <w:rsid w:val="0055514D"/>
    <w:rsid w:val="0055515D"/>
    <w:rsid w:val="005554D0"/>
    <w:rsid w:val="00556A53"/>
    <w:rsid w:val="00557713"/>
    <w:rsid w:val="00557C1B"/>
    <w:rsid w:val="0056067D"/>
    <w:rsid w:val="00561D98"/>
    <w:rsid w:val="00561E6F"/>
    <w:rsid w:val="005635E0"/>
    <w:rsid w:val="00563814"/>
    <w:rsid w:val="00563B20"/>
    <w:rsid w:val="00564575"/>
    <w:rsid w:val="00564875"/>
    <w:rsid w:val="00564CE8"/>
    <w:rsid w:val="00564EE6"/>
    <w:rsid w:val="00564F44"/>
    <w:rsid w:val="00564FFD"/>
    <w:rsid w:val="00565547"/>
    <w:rsid w:val="00565582"/>
    <w:rsid w:val="00565929"/>
    <w:rsid w:val="00565AA5"/>
    <w:rsid w:val="00565AEF"/>
    <w:rsid w:val="00566474"/>
    <w:rsid w:val="005664A1"/>
    <w:rsid w:val="005665DE"/>
    <w:rsid w:val="005677DC"/>
    <w:rsid w:val="005704CA"/>
    <w:rsid w:val="005708D8"/>
    <w:rsid w:val="00571322"/>
    <w:rsid w:val="005715AD"/>
    <w:rsid w:val="00571B8C"/>
    <w:rsid w:val="00572536"/>
    <w:rsid w:val="005728CA"/>
    <w:rsid w:val="00572E31"/>
    <w:rsid w:val="00572F88"/>
    <w:rsid w:val="005730A1"/>
    <w:rsid w:val="005737B6"/>
    <w:rsid w:val="00573B48"/>
    <w:rsid w:val="00573CFA"/>
    <w:rsid w:val="00574AA8"/>
    <w:rsid w:val="00575354"/>
    <w:rsid w:val="00575434"/>
    <w:rsid w:val="00575B29"/>
    <w:rsid w:val="00575FBB"/>
    <w:rsid w:val="005762D6"/>
    <w:rsid w:val="005766FF"/>
    <w:rsid w:val="00576745"/>
    <w:rsid w:val="0057690F"/>
    <w:rsid w:val="00577D2C"/>
    <w:rsid w:val="00577E54"/>
    <w:rsid w:val="00580F9E"/>
    <w:rsid w:val="00581B15"/>
    <w:rsid w:val="00581B28"/>
    <w:rsid w:val="00581B3E"/>
    <w:rsid w:val="005823FC"/>
    <w:rsid w:val="00582DAE"/>
    <w:rsid w:val="00582E14"/>
    <w:rsid w:val="0058358B"/>
    <w:rsid w:val="00583752"/>
    <w:rsid w:val="005843FA"/>
    <w:rsid w:val="0058468C"/>
    <w:rsid w:val="00584815"/>
    <w:rsid w:val="005848D6"/>
    <w:rsid w:val="00585657"/>
    <w:rsid w:val="005866DD"/>
    <w:rsid w:val="00586D99"/>
    <w:rsid w:val="00586E85"/>
    <w:rsid w:val="0058702A"/>
    <w:rsid w:val="00587958"/>
    <w:rsid w:val="00587FD7"/>
    <w:rsid w:val="0059099A"/>
    <w:rsid w:val="00591A91"/>
    <w:rsid w:val="00592539"/>
    <w:rsid w:val="00592EDE"/>
    <w:rsid w:val="00592F1C"/>
    <w:rsid w:val="0059347C"/>
    <w:rsid w:val="00593835"/>
    <w:rsid w:val="00593EDF"/>
    <w:rsid w:val="0059404D"/>
    <w:rsid w:val="0059411C"/>
    <w:rsid w:val="005945C6"/>
    <w:rsid w:val="00594BF0"/>
    <w:rsid w:val="00594F80"/>
    <w:rsid w:val="005953F7"/>
    <w:rsid w:val="005956F2"/>
    <w:rsid w:val="00595DAE"/>
    <w:rsid w:val="0059682C"/>
    <w:rsid w:val="00596B84"/>
    <w:rsid w:val="00597526"/>
    <w:rsid w:val="00597833"/>
    <w:rsid w:val="00597B18"/>
    <w:rsid w:val="00597D85"/>
    <w:rsid w:val="00597F35"/>
    <w:rsid w:val="00597FC6"/>
    <w:rsid w:val="005A0900"/>
    <w:rsid w:val="005A0BC1"/>
    <w:rsid w:val="005A1AA3"/>
    <w:rsid w:val="005A1AE1"/>
    <w:rsid w:val="005A1B8E"/>
    <w:rsid w:val="005A1C55"/>
    <w:rsid w:val="005A21C1"/>
    <w:rsid w:val="005A2431"/>
    <w:rsid w:val="005A2498"/>
    <w:rsid w:val="005A3102"/>
    <w:rsid w:val="005A3C12"/>
    <w:rsid w:val="005A4A3F"/>
    <w:rsid w:val="005A4B33"/>
    <w:rsid w:val="005A52FD"/>
    <w:rsid w:val="005A5997"/>
    <w:rsid w:val="005A5DAD"/>
    <w:rsid w:val="005A6112"/>
    <w:rsid w:val="005A695C"/>
    <w:rsid w:val="005A6D79"/>
    <w:rsid w:val="005A778B"/>
    <w:rsid w:val="005A79F7"/>
    <w:rsid w:val="005A7F0E"/>
    <w:rsid w:val="005B025C"/>
    <w:rsid w:val="005B0802"/>
    <w:rsid w:val="005B09AC"/>
    <w:rsid w:val="005B0A06"/>
    <w:rsid w:val="005B0BB0"/>
    <w:rsid w:val="005B17B6"/>
    <w:rsid w:val="005B1C09"/>
    <w:rsid w:val="005B2B18"/>
    <w:rsid w:val="005B419C"/>
    <w:rsid w:val="005B4DE0"/>
    <w:rsid w:val="005B53F9"/>
    <w:rsid w:val="005B55BC"/>
    <w:rsid w:val="005B5BAD"/>
    <w:rsid w:val="005B6858"/>
    <w:rsid w:val="005B6E4F"/>
    <w:rsid w:val="005B779B"/>
    <w:rsid w:val="005C022E"/>
    <w:rsid w:val="005C037D"/>
    <w:rsid w:val="005C03F6"/>
    <w:rsid w:val="005C0F53"/>
    <w:rsid w:val="005C2A28"/>
    <w:rsid w:val="005C2BF1"/>
    <w:rsid w:val="005C2CF7"/>
    <w:rsid w:val="005C339D"/>
    <w:rsid w:val="005C355F"/>
    <w:rsid w:val="005C3598"/>
    <w:rsid w:val="005C3903"/>
    <w:rsid w:val="005C459D"/>
    <w:rsid w:val="005C4AAF"/>
    <w:rsid w:val="005C4DDD"/>
    <w:rsid w:val="005C4F3F"/>
    <w:rsid w:val="005C6DB1"/>
    <w:rsid w:val="005C7229"/>
    <w:rsid w:val="005C7EA8"/>
    <w:rsid w:val="005D0238"/>
    <w:rsid w:val="005D0604"/>
    <w:rsid w:val="005D1EFE"/>
    <w:rsid w:val="005D22B7"/>
    <w:rsid w:val="005D26F2"/>
    <w:rsid w:val="005D2776"/>
    <w:rsid w:val="005D27E8"/>
    <w:rsid w:val="005D3463"/>
    <w:rsid w:val="005D3A5E"/>
    <w:rsid w:val="005D3C5F"/>
    <w:rsid w:val="005D3FA4"/>
    <w:rsid w:val="005D476C"/>
    <w:rsid w:val="005D4A65"/>
    <w:rsid w:val="005D5639"/>
    <w:rsid w:val="005D5C12"/>
    <w:rsid w:val="005D5D8B"/>
    <w:rsid w:val="005D63B4"/>
    <w:rsid w:val="005D6BED"/>
    <w:rsid w:val="005D74D4"/>
    <w:rsid w:val="005D75A1"/>
    <w:rsid w:val="005D7995"/>
    <w:rsid w:val="005D7D7C"/>
    <w:rsid w:val="005D7EDD"/>
    <w:rsid w:val="005E01C5"/>
    <w:rsid w:val="005E0D03"/>
    <w:rsid w:val="005E1033"/>
    <w:rsid w:val="005E11E7"/>
    <w:rsid w:val="005E1257"/>
    <w:rsid w:val="005E203C"/>
    <w:rsid w:val="005E2DE9"/>
    <w:rsid w:val="005E306E"/>
    <w:rsid w:val="005E3305"/>
    <w:rsid w:val="005E33CF"/>
    <w:rsid w:val="005E33D7"/>
    <w:rsid w:val="005E383A"/>
    <w:rsid w:val="005E38CE"/>
    <w:rsid w:val="005E3C7E"/>
    <w:rsid w:val="005E3D3E"/>
    <w:rsid w:val="005E403D"/>
    <w:rsid w:val="005E478E"/>
    <w:rsid w:val="005E4E62"/>
    <w:rsid w:val="005E5FE5"/>
    <w:rsid w:val="005F06F3"/>
    <w:rsid w:val="005F073D"/>
    <w:rsid w:val="005F13A4"/>
    <w:rsid w:val="005F13B3"/>
    <w:rsid w:val="005F1681"/>
    <w:rsid w:val="005F16B9"/>
    <w:rsid w:val="005F2320"/>
    <w:rsid w:val="005F2451"/>
    <w:rsid w:val="005F2866"/>
    <w:rsid w:val="005F3406"/>
    <w:rsid w:val="005F3AC1"/>
    <w:rsid w:val="005F4459"/>
    <w:rsid w:val="005F4DD5"/>
    <w:rsid w:val="005F4ECF"/>
    <w:rsid w:val="005F59C0"/>
    <w:rsid w:val="005F59ED"/>
    <w:rsid w:val="005F60E1"/>
    <w:rsid w:val="005F6F16"/>
    <w:rsid w:val="005F720D"/>
    <w:rsid w:val="00600CB3"/>
    <w:rsid w:val="00600DBD"/>
    <w:rsid w:val="0060113D"/>
    <w:rsid w:val="006015C3"/>
    <w:rsid w:val="00601659"/>
    <w:rsid w:val="00601706"/>
    <w:rsid w:val="00601A25"/>
    <w:rsid w:val="00601FE8"/>
    <w:rsid w:val="0060200A"/>
    <w:rsid w:val="006022BE"/>
    <w:rsid w:val="006026EC"/>
    <w:rsid w:val="006027E6"/>
    <w:rsid w:val="00602CA1"/>
    <w:rsid w:val="00603958"/>
    <w:rsid w:val="0060397D"/>
    <w:rsid w:val="00603A35"/>
    <w:rsid w:val="00603D42"/>
    <w:rsid w:val="00604660"/>
    <w:rsid w:val="00604DD1"/>
    <w:rsid w:val="00604E41"/>
    <w:rsid w:val="0060570E"/>
    <w:rsid w:val="00605791"/>
    <w:rsid w:val="0060599C"/>
    <w:rsid w:val="0060637D"/>
    <w:rsid w:val="00606633"/>
    <w:rsid w:val="00606681"/>
    <w:rsid w:val="0060701E"/>
    <w:rsid w:val="0060710D"/>
    <w:rsid w:val="00607444"/>
    <w:rsid w:val="00607CE2"/>
    <w:rsid w:val="0061060F"/>
    <w:rsid w:val="006108B0"/>
    <w:rsid w:val="00610E61"/>
    <w:rsid w:val="00610F61"/>
    <w:rsid w:val="0061194A"/>
    <w:rsid w:val="00612016"/>
    <w:rsid w:val="00613084"/>
    <w:rsid w:val="006131B2"/>
    <w:rsid w:val="006134C7"/>
    <w:rsid w:val="006141C9"/>
    <w:rsid w:val="006142BB"/>
    <w:rsid w:val="00615DE1"/>
    <w:rsid w:val="00615FCB"/>
    <w:rsid w:val="00616671"/>
    <w:rsid w:val="00616A0E"/>
    <w:rsid w:val="00616B1A"/>
    <w:rsid w:val="00616CA0"/>
    <w:rsid w:val="00621348"/>
    <w:rsid w:val="006219F8"/>
    <w:rsid w:val="00621AC4"/>
    <w:rsid w:val="00622D48"/>
    <w:rsid w:val="00623047"/>
    <w:rsid w:val="006232E2"/>
    <w:rsid w:val="006237C9"/>
    <w:rsid w:val="0062396C"/>
    <w:rsid w:val="00623B9F"/>
    <w:rsid w:val="00624781"/>
    <w:rsid w:val="00624C91"/>
    <w:rsid w:val="00624DC9"/>
    <w:rsid w:val="006257A1"/>
    <w:rsid w:val="00625F28"/>
    <w:rsid w:val="0062640B"/>
    <w:rsid w:val="0062643A"/>
    <w:rsid w:val="006265EB"/>
    <w:rsid w:val="006271A8"/>
    <w:rsid w:val="00632B21"/>
    <w:rsid w:val="00632F93"/>
    <w:rsid w:val="00633F38"/>
    <w:rsid w:val="00634022"/>
    <w:rsid w:val="00634A96"/>
    <w:rsid w:val="00634F4B"/>
    <w:rsid w:val="006368C0"/>
    <w:rsid w:val="00636B42"/>
    <w:rsid w:val="00637209"/>
    <w:rsid w:val="0063762E"/>
    <w:rsid w:val="0064053F"/>
    <w:rsid w:val="006411C9"/>
    <w:rsid w:val="0064130B"/>
    <w:rsid w:val="006419DF"/>
    <w:rsid w:val="00641E15"/>
    <w:rsid w:val="0064273F"/>
    <w:rsid w:val="006431C9"/>
    <w:rsid w:val="006434E8"/>
    <w:rsid w:val="00643FA4"/>
    <w:rsid w:val="006449F1"/>
    <w:rsid w:val="00644CB2"/>
    <w:rsid w:val="00645829"/>
    <w:rsid w:val="006459C3"/>
    <w:rsid w:val="006459D1"/>
    <w:rsid w:val="00645D65"/>
    <w:rsid w:val="00645EBD"/>
    <w:rsid w:val="00645ED1"/>
    <w:rsid w:val="006463CB"/>
    <w:rsid w:val="00646A30"/>
    <w:rsid w:val="00646D75"/>
    <w:rsid w:val="006475B6"/>
    <w:rsid w:val="00650060"/>
    <w:rsid w:val="00650563"/>
    <w:rsid w:val="00650AB5"/>
    <w:rsid w:val="00651BD8"/>
    <w:rsid w:val="0065292F"/>
    <w:rsid w:val="006538A4"/>
    <w:rsid w:val="00653A7C"/>
    <w:rsid w:val="00653FA8"/>
    <w:rsid w:val="006541DA"/>
    <w:rsid w:val="00654DD9"/>
    <w:rsid w:val="00654DE6"/>
    <w:rsid w:val="00654E6A"/>
    <w:rsid w:val="006556D2"/>
    <w:rsid w:val="00655A52"/>
    <w:rsid w:val="00655B5F"/>
    <w:rsid w:val="00655D5A"/>
    <w:rsid w:val="00655D6B"/>
    <w:rsid w:val="00655DC0"/>
    <w:rsid w:val="00655FB1"/>
    <w:rsid w:val="0065634C"/>
    <w:rsid w:val="00656B78"/>
    <w:rsid w:val="006573CD"/>
    <w:rsid w:val="0065780F"/>
    <w:rsid w:val="0066009B"/>
    <w:rsid w:val="0066122F"/>
    <w:rsid w:val="00661331"/>
    <w:rsid w:val="006618E6"/>
    <w:rsid w:val="00661BB2"/>
    <w:rsid w:val="00662009"/>
    <w:rsid w:val="006625DC"/>
    <w:rsid w:val="00662EE5"/>
    <w:rsid w:val="0066338D"/>
    <w:rsid w:val="006637CE"/>
    <w:rsid w:val="00663B24"/>
    <w:rsid w:val="00664DAF"/>
    <w:rsid w:val="00665CD9"/>
    <w:rsid w:val="00665E8D"/>
    <w:rsid w:val="00666106"/>
    <w:rsid w:val="0066645D"/>
    <w:rsid w:val="00667114"/>
    <w:rsid w:val="00667C19"/>
    <w:rsid w:val="006701C8"/>
    <w:rsid w:val="006701D9"/>
    <w:rsid w:val="00670458"/>
    <w:rsid w:val="00670F50"/>
    <w:rsid w:val="00670FB8"/>
    <w:rsid w:val="00671260"/>
    <w:rsid w:val="00672104"/>
    <w:rsid w:val="006724F6"/>
    <w:rsid w:val="006725A9"/>
    <w:rsid w:val="006731C8"/>
    <w:rsid w:val="006732D3"/>
    <w:rsid w:val="0067338F"/>
    <w:rsid w:val="0067349D"/>
    <w:rsid w:val="006740B6"/>
    <w:rsid w:val="00674195"/>
    <w:rsid w:val="00674DDA"/>
    <w:rsid w:val="006750EA"/>
    <w:rsid w:val="00675809"/>
    <w:rsid w:val="00675F11"/>
    <w:rsid w:val="00675F52"/>
    <w:rsid w:val="00676227"/>
    <w:rsid w:val="006764BF"/>
    <w:rsid w:val="0067723F"/>
    <w:rsid w:val="00677CA7"/>
    <w:rsid w:val="006806C0"/>
    <w:rsid w:val="00681522"/>
    <w:rsid w:val="006827BF"/>
    <w:rsid w:val="00682CC3"/>
    <w:rsid w:val="00683E35"/>
    <w:rsid w:val="00684535"/>
    <w:rsid w:val="00684F21"/>
    <w:rsid w:val="00684F5A"/>
    <w:rsid w:val="00684FB6"/>
    <w:rsid w:val="006852CC"/>
    <w:rsid w:val="006855C1"/>
    <w:rsid w:val="00686D71"/>
    <w:rsid w:val="00687191"/>
    <w:rsid w:val="00687C54"/>
    <w:rsid w:val="00690013"/>
    <w:rsid w:val="006910DD"/>
    <w:rsid w:val="00691118"/>
    <w:rsid w:val="006913E4"/>
    <w:rsid w:val="00691BBF"/>
    <w:rsid w:val="00691FFC"/>
    <w:rsid w:val="0069222F"/>
    <w:rsid w:val="00692E58"/>
    <w:rsid w:val="00692F2A"/>
    <w:rsid w:val="00693511"/>
    <w:rsid w:val="0069467A"/>
    <w:rsid w:val="0069491B"/>
    <w:rsid w:val="00694ED9"/>
    <w:rsid w:val="00694FBE"/>
    <w:rsid w:val="00695461"/>
    <w:rsid w:val="00695A67"/>
    <w:rsid w:val="00696411"/>
    <w:rsid w:val="00696615"/>
    <w:rsid w:val="006967A0"/>
    <w:rsid w:val="00696B3B"/>
    <w:rsid w:val="00696DDD"/>
    <w:rsid w:val="006975A2"/>
    <w:rsid w:val="006A0E84"/>
    <w:rsid w:val="006A107B"/>
    <w:rsid w:val="006A1295"/>
    <w:rsid w:val="006A14DE"/>
    <w:rsid w:val="006A1BBF"/>
    <w:rsid w:val="006A27E9"/>
    <w:rsid w:val="006A2AF4"/>
    <w:rsid w:val="006A2EC0"/>
    <w:rsid w:val="006A2F71"/>
    <w:rsid w:val="006A2FDE"/>
    <w:rsid w:val="006A33C3"/>
    <w:rsid w:val="006A36E9"/>
    <w:rsid w:val="006A3E1F"/>
    <w:rsid w:val="006A4F7D"/>
    <w:rsid w:val="006A6F9C"/>
    <w:rsid w:val="006B066A"/>
    <w:rsid w:val="006B0B12"/>
    <w:rsid w:val="006B0C37"/>
    <w:rsid w:val="006B1ACA"/>
    <w:rsid w:val="006B1DD1"/>
    <w:rsid w:val="006B1F20"/>
    <w:rsid w:val="006B241E"/>
    <w:rsid w:val="006B3544"/>
    <w:rsid w:val="006B35F1"/>
    <w:rsid w:val="006B4FA7"/>
    <w:rsid w:val="006B5E51"/>
    <w:rsid w:val="006B742B"/>
    <w:rsid w:val="006B7C34"/>
    <w:rsid w:val="006B7EED"/>
    <w:rsid w:val="006C0619"/>
    <w:rsid w:val="006C1056"/>
    <w:rsid w:val="006C1B4E"/>
    <w:rsid w:val="006C2845"/>
    <w:rsid w:val="006C31C5"/>
    <w:rsid w:val="006C495F"/>
    <w:rsid w:val="006C5C03"/>
    <w:rsid w:val="006C68E8"/>
    <w:rsid w:val="006C786C"/>
    <w:rsid w:val="006C79A7"/>
    <w:rsid w:val="006C7F73"/>
    <w:rsid w:val="006D01F0"/>
    <w:rsid w:val="006D1258"/>
    <w:rsid w:val="006D259B"/>
    <w:rsid w:val="006D35BD"/>
    <w:rsid w:val="006D4029"/>
    <w:rsid w:val="006D462F"/>
    <w:rsid w:val="006D4AA5"/>
    <w:rsid w:val="006D5C11"/>
    <w:rsid w:val="006D68DE"/>
    <w:rsid w:val="006D694F"/>
    <w:rsid w:val="006D6A9A"/>
    <w:rsid w:val="006D6CBA"/>
    <w:rsid w:val="006D7201"/>
    <w:rsid w:val="006D7E87"/>
    <w:rsid w:val="006E09A4"/>
    <w:rsid w:val="006E19DE"/>
    <w:rsid w:val="006E1EFE"/>
    <w:rsid w:val="006E243A"/>
    <w:rsid w:val="006E3100"/>
    <w:rsid w:val="006E3172"/>
    <w:rsid w:val="006E3C86"/>
    <w:rsid w:val="006E5086"/>
    <w:rsid w:val="006E5342"/>
    <w:rsid w:val="006E5BB6"/>
    <w:rsid w:val="006E5BF2"/>
    <w:rsid w:val="006E7AD9"/>
    <w:rsid w:val="006E7E05"/>
    <w:rsid w:val="006F0927"/>
    <w:rsid w:val="006F0AC6"/>
    <w:rsid w:val="006F1451"/>
    <w:rsid w:val="006F219F"/>
    <w:rsid w:val="006F2BD4"/>
    <w:rsid w:val="006F37C9"/>
    <w:rsid w:val="006F443F"/>
    <w:rsid w:val="006F5895"/>
    <w:rsid w:val="006F5F3F"/>
    <w:rsid w:val="006F622B"/>
    <w:rsid w:val="006F63EA"/>
    <w:rsid w:val="006F664D"/>
    <w:rsid w:val="006F69CB"/>
    <w:rsid w:val="006F69CC"/>
    <w:rsid w:val="006F7BA4"/>
    <w:rsid w:val="006F7CD0"/>
    <w:rsid w:val="006F7EF4"/>
    <w:rsid w:val="00700253"/>
    <w:rsid w:val="00700E93"/>
    <w:rsid w:val="00700F6E"/>
    <w:rsid w:val="0070111F"/>
    <w:rsid w:val="00701D75"/>
    <w:rsid w:val="00701FBA"/>
    <w:rsid w:val="00702794"/>
    <w:rsid w:val="007028FC"/>
    <w:rsid w:val="00703E39"/>
    <w:rsid w:val="00703FA7"/>
    <w:rsid w:val="00704EF6"/>
    <w:rsid w:val="007051C1"/>
    <w:rsid w:val="007057D2"/>
    <w:rsid w:val="00706271"/>
    <w:rsid w:val="007078F6"/>
    <w:rsid w:val="00707AC2"/>
    <w:rsid w:val="00710325"/>
    <w:rsid w:val="00710696"/>
    <w:rsid w:val="00710B69"/>
    <w:rsid w:val="0071105A"/>
    <w:rsid w:val="0071143A"/>
    <w:rsid w:val="007116E6"/>
    <w:rsid w:val="00711755"/>
    <w:rsid w:val="00711968"/>
    <w:rsid w:val="007119E0"/>
    <w:rsid w:val="00711C78"/>
    <w:rsid w:val="007128E9"/>
    <w:rsid w:val="00712AEB"/>
    <w:rsid w:val="007131CD"/>
    <w:rsid w:val="00713D39"/>
    <w:rsid w:val="00713EE6"/>
    <w:rsid w:val="00714EB4"/>
    <w:rsid w:val="00715195"/>
    <w:rsid w:val="00715268"/>
    <w:rsid w:val="00715795"/>
    <w:rsid w:val="00715870"/>
    <w:rsid w:val="0071589B"/>
    <w:rsid w:val="00715F60"/>
    <w:rsid w:val="00716096"/>
    <w:rsid w:val="00716422"/>
    <w:rsid w:val="00717070"/>
    <w:rsid w:val="00717202"/>
    <w:rsid w:val="00717975"/>
    <w:rsid w:val="0072007C"/>
    <w:rsid w:val="0072036C"/>
    <w:rsid w:val="00720377"/>
    <w:rsid w:val="0072112E"/>
    <w:rsid w:val="00721543"/>
    <w:rsid w:val="007217FE"/>
    <w:rsid w:val="0072186C"/>
    <w:rsid w:val="0072204F"/>
    <w:rsid w:val="007222DB"/>
    <w:rsid w:val="00723FBB"/>
    <w:rsid w:val="0072414F"/>
    <w:rsid w:val="007244DE"/>
    <w:rsid w:val="00724508"/>
    <w:rsid w:val="0072502D"/>
    <w:rsid w:val="0072544D"/>
    <w:rsid w:val="0072551A"/>
    <w:rsid w:val="00725EDD"/>
    <w:rsid w:val="00725F2E"/>
    <w:rsid w:val="00726F67"/>
    <w:rsid w:val="00727598"/>
    <w:rsid w:val="0072765D"/>
    <w:rsid w:val="0073038E"/>
    <w:rsid w:val="00730BE5"/>
    <w:rsid w:val="00730DA4"/>
    <w:rsid w:val="00731646"/>
    <w:rsid w:val="00732BD7"/>
    <w:rsid w:val="00733450"/>
    <w:rsid w:val="00733CE6"/>
    <w:rsid w:val="007349D9"/>
    <w:rsid w:val="00734CA5"/>
    <w:rsid w:val="0073502F"/>
    <w:rsid w:val="0073526E"/>
    <w:rsid w:val="00735404"/>
    <w:rsid w:val="00735F8E"/>
    <w:rsid w:val="007364DB"/>
    <w:rsid w:val="00737E44"/>
    <w:rsid w:val="007400C9"/>
    <w:rsid w:val="00740759"/>
    <w:rsid w:val="0074085C"/>
    <w:rsid w:val="00740B1F"/>
    <w:rsid w:val="00741A71"/>
    <w:rsid w:val="00741DB4"/>
    <w:rsid w:val="007426CE"/>
    <w:rsid w:val="00743342"/>
    <w:rsid w:val="00743A5D"/>
    <w:rsid w:val="00744662"/>
    <w:rsid w:val="00744B16"/>
    <w:rsid w:val="00745B82"/>
    <w:rsid w:val="0074650E"/>
    <w:rsid w:val="00746CAA"/>
    <w:rsid w:val="00747302"/>
    <w:rsid w:val="00747CCB"/>
    <w:rsid w:val="00747D10"/>
    <w:rsid w:val="00747DE6"/>
    <w:rsid w:val="00750546"/>
    <w:rsid w:val="007507D0"/>
    <w:rsid w:val="00750974"/>
    <w:rsid w:val="00751849"/>
    <w:rsid w:val="00751C75"/>
    <w:rsid w:val="00751C7A"/>
    <w:rsid w:val="00752284"/>
    <w:rsid w:val="0075270B"/>
    <w:rsid w:val="00752C03"/>
    <w:rsid w:val="00752E12"/>
    <w:rsid w:val="00753E48"/>
    <w:rsid w:val="00753F49"/>
    <w:rsid w:val="00754788"/>
    <w:rsid w:val="007551B7"/>
    <w:rsid w:val="00755E29"/>
    <w:rsid w:val="007564FE"/>
    <w:rsid w:val="0075655B"/>
    <w:rsid w:val="007566FA"/>
    <w:rsid w:val="00756C50"/>
    <w:rsid w:val="00757F80"/>
    <w:rsid w:val="00760096"/>
    <w:rsid w:val="007600A1"/>
    <w:rsid w:val="00760BAC"/>
    <w:rsid w:val="00760DBA"/>
    <w:rsid w:val="0076153F"/>
    <w:rsid w:val="00761B4D"/>
    <w:rsid w:val="00761EE2"/>
    <w:rsid w:val="0076297F"/>
    <w:rsid w:val="00762B14"/>
    <w:rsid w:val="00762CFE"/>
    <w:rsid w:val="00762D03"/>
    <w:rsid w:val="00763051"/>
    <w:rsid w:val="0076329D"/>
    <w:rsid w:val="007642A7"/>
    <w:rsid w:val="007659CF"/>
    <w:rsid w:val="00765DE5"/>
    <w:rsid w:val="0076627F"/>
    <w:rsid w:val="007666F6"/>
    <w:rsid w:val="00766CC9"/>
    <w:rsid w:val="00767C1A"/>
    <w:rsid w:val="0077039A"/>
    <w:rsid w:val="00770455"/>
    <w:rsid w:val="00770748"/>
    <w:rsid w:val="00770785"/>
    <w:rsid w:val="00770826"/>
    <w:rsid w:val="00771184"/>
    <w:rsid w:val="00771567"/>
    <w:rsid w:val="007717AC"/>
    <w:rsid w:val="007723B3"/>
    <w:rsid w:val="00772C3B"/>
    <w:rsid w:val="00774921"/>
    <w:rsid w:val="00774D78"/>
    <w:rsid w:val="00775792"/>
    <w:rsid w:val="00776AE5"/>
    <w:rsid w:val="0077796B"/>
    <w:rsid w:val="0078067A"/>
    <w:rsid w:val="007809BA"/>
    <w:rsid w:val="007819B4"/>
    <w:rsid w:val="00781E21"/>
    <w:rsid w:val="007828B6"/>
    <w:rsid w:val="00782AFA"/>
    <w:rsid w:val="00783219"/>
    <w:rsid w:val="007832B0"/>
    <w:rsid w:val="00783616"/>
    <w:rsid w:val="00784D73"/>
    <w:rsid w:val="0078532C"/>
    <w:rsid w:val="0078582A"/>
    <w:rsid w:val="007859EA"/>
    <w:rsid w:val="00785BE4"/>
    <w:rsid w:val="00785F2D"/>
    <w:rsid w:val="0079024A"/>
    <w:rsid w:val="00790520"/>
    <w:rsid w:val="00790759"/>
    <w:rsid w:val="00790801"/>
    <w:rsid w:val="007909FE"/>
    <w:rsid w:val="00790FB1"/>
    <w:rsid w:val="0079209A"/>
    <w:rsid w:val="00793144"/>
    <w:rsid w:val="00793CA9"/>
    <w:rsid w:val="007944D9"/>
    <w:rsid w:val="00794A84"/>
    <w:rsid w:val="00795D0B"/>
    <w:rsid w:val="0079710E"/>
    <w:rsid w:val="007973E5"/>
    <w:rsid w:val="00797978"/>
    <w:rsid w:val="007A0017"/>
    <w:rsid w:val="007A0A88"/>
    <w:rsid w:val="007A1761"/>
    <w:rsid w:val="007A1B94"/>
    <w:rsid w:val="007A1E0D"/>
    <w:rsid w:val="007A2335"/>
    <w:rsid w:val="007A2E9A"/>
    <w:rsid w:val="007A31C8"/>
    <w:rsid w:val="007A3C1A"/>
    <w:rsid w:val="007A3D67"/>
    <w:rsid w:val="007A4A5C"/>
    <w:rsid w:val="007A4A92"/>
    <w:rsid w:val="007A4EBF"/>
    <w:rsid w:val="007A5025"/>
    <w:rsid w:val="007A5731"/>
    <w:rsid w:val="007A6281"/>
    <w:rsid w:val="007A6FC8"/>
    <w:rsid w:val="007A7562"/>
    <w:rsid w:val="007B0601"/>
    <w:rsid w:val="007B07B6"/>
    <w:rsid w:val="007B0F53"/>
    <w:rsid w:val="007B11D8"/>
    <w:rsid w:val="007B1E09"/>
    <w:rsid w:val="007B272F"/>
    <w:rsid w:val="007B2CCD"/>
    <w:rsid w:val="007B3592"/>
    <w:rsid w:val="007B3597"/>
    <w:rsid w:val="007B3D51"/>
    <w:rsid w:val="007B3DE6"/>
    <w:rsid w:val="007B42F9"/>
    <w:rsid w:val="007B4A29"/>
    <w:rsid w:val="007B5479"/>
    <w:rsid w:val="007B7377"/>
    <w:rsid w:val="007B7487"/>
    <w:rsid w:val="007C0B86"/>
    <w:rsid w:val="007C0BE7"/>
    <w:rsid w:val="007C1286"/>
    <w:rsid w:val="007C1BCA"/>
    <w:rsid w:val="007C2321"/>
    <w:rsid w:val="007C2421"/>
    <w:rsid w:val="007C31D6"/>
    <w:rsid w:val="007C3815"/>
    <w:rsid w:val="007C3CEA"/>
    <w:rsid w:val="007C413D"/>
    <w:rsid w:val="007C4180"/>
    <w:rsid w:val="007C426E"/>
    <w:rsid w:val="007C4641"/>
    <w:rsid w:val="007C4915"/>
    <w:rsid w:val="007C4A42"/>
    <w:rsid w:val="007C53FC"/>
    <w:rsid w:val="007C58CD"/>
    <w:rsid w:val="007C5F4E"/>
    <w:rsid w:val="007C6934"/>
    <w:rsid w:val="007C7277"/>
    <w:rsid w:val="007C7869"/>
    <w:rsid w:val="007C7ABA"/>
    <w:rsid w:val="007C7FB2"/>
    <w:rsid w:val="007D0463"/>
    <w:rsid w:val="007D04A0"/>
    <w:rsid w:val="007D11C9"/>
    <w:rsid w:val="007D13B6"/>
    <w:rsid w:val="007D232D"/>
    <w:rsid w:val="007D2523"/>
    <w:rsid w:val="007D32B6"/>
    <w:rsid w:val="007D3359"/>
    <w:rsid w:val="007D38CA"/>
    <w:rsid w:val="007D3C50"/>
    <w:rsid w:val="007D4DD5"/>
    <w:rsid w:val="007D4E30"/>
    <w:rsid w:val="007D56D8"/>
    <w:rsid w:val="007D5851"/>
    <w:rsid w:val="007D5A4F"/>
    <w:rsid w:val="007D74A3"/>
    <w:rsid w:val="007D78AC"/>
    <w:rsid w:val="007D78CF"/>
    <w:rsid w:val="007E00DE"/>
    <w:rsid w:val="007E091D"/>
    <w:rsid w:val="007E1412"/>
    <w:rsid w:val="007E173A"/>
    <w:rsid w:val="007E223A"/>
    <w:rsid w:val="007E2DC7"/>
    <w:rsid w:val="007E2EBD"/>
    <w:rsid w:val="007E2EEE"/>
    <w:rsid w:val="007E30A2"/>
    <w:rsid w:val="007E3654"/>
    <w:rsid w:val="007E406C"/>
    <w:rsid w:val="007E4252"/>
    <w:rsid w:val="007E4266"/>
    <w:rsid w:val="007E4564"/>
    <w:rsid w:val="007E4A7A"/>
    <w:rsid w:val="007E5842"/>
    <w:rsid w:val="007E68BE"/>
    <w:rsid w:val="007E6C24"/>
    <w:rsid w:val="007E6CD9"/>
    <w:rsid w:val="007E72B5"/>
    <w:rsid w:val="007E7403"/>
    <w:rsid w:val="007E746A"/>
    <w:rsid w:val="007F02D5"/>
    <w:rsid w:val="007F05DA"/>
    <w:rsid w:val="007F097F"/>
    <w:rsid w:val="007F09B1"/>
    <w:rsid w:val="007F1EA0"/>
    <w:rsid w:val="007F1F08"/>
    <w:rsid w:val="007F2602"/>
    <w:rsid w:val="007F2B06"/>
    <w:rsid w:val="007F2B2F"/>
    <w:rsid w:val="007F2C05"/>
    <w:rsid w:val="007F3421"/>
    <w:rsid w:val="007F3D77"/>
    <w:rsid w:val="007F47BD"/>
    <w:rsid w:val="007F4F59"/>
    <w:rsid w:val="007F5B1E"/>
    <w:rsid w:val="007F609C"/>
    <w:rsid w:val="007F6430"/>
    <w:rsid w:val="007F6864"/>
    <w:rsid w:val="007F68DC"/>
    <w:rsid w:val="007F6FAF"/>
    <w:rsid w:val="007F75AF"/>
    <w:rsid w:val="007F7ABF"/>
    <w:rsid w:val="0080010C"/>
    <w:rsid w:val="00800CC6"/>
    <w:rsid w:val="0080111E"/>
    <w:rsid w:val="00801A83"/>
    <w:rsid w:val="00801C1C"/>
    <w:rsid w:val="00801D6E"/>
    <w:rsid w:val="00801EEB"/>
    <w:rsid w:val="0080236A"/>
    <w:rsid w:val="00802F95"/>
    <w:rsid w:val="00803735"/>
    <w:rsid w:val="00803F3F"/>
    <w:rsid w:val="00804071"/>
    <w:rsid w:val="00804219"/>
    <w:rsid w:val="0080450A"/>
    <w:rsid w:val="00804E57"/>
    <w:rsid w:val="008056FC"/>
    <w:rsid w:val="00805989"/>
    <w:rsid w:val="00805C46"/>
    <w:rsid w:val="008060DA"/>
    <w:rsid w:val="0080748A"/>
    <w:rsid w:val="008101A2"/>
    <w:rsid w:val="00810BEB"/>
    <w:rsid w:val="00810DDA"/>
    <w:rsid w:val="00810F5C"/>
    <w:rsid w:val="0081309E"/>
    <w:rsid w:val="00814073"/>
    <w:rsid w:val="008144C4"/>
    <w:rsid w:val="00814EDF"/>
    <w:rsid w:val="008154D8"/>
    <w:rsid w:val="00815637"/>
    <w:rsid w:val="0081622F"/>
    <w:rsid w:val="00816402"/>
    <w:rsid w:val="00816E20"/>
    <w:rsid w:val="0081733C"/>
    <w:rsid w:val="00817713"/>
    <w:rsid w:val="00817E0D"/>
    <w:rsid w:val="00820138"/>
    <w:rsid w:val="00820BF4"/>
    <w:rsid w:val="008214A0"/>
    <w:rsid w:val="00822143"/>
    <w:rsid w:val="008222A8"/>
    <w:rsid w:val="0082241E"/>
    <w:rsid w:val="008238C5"/>
    <w:rsid w:val="0082412F"/>
    <w:rsid w:val="00824E9B"/>
    <w:rsid w:val="00825C50"/>
    <w:rsid w:val="00825F00"/>
    <w:rsid w:val="00826141"/>
    <w:rsid w:val="00826542"/>
    <w:rsid w:val="00826777"/>
    <w:rsid w:val="00826C5D"/>
    <w:rsid w:val="00826EA3"/>
    <w:rsid w:val="00827CD7"/>
    <w:rsid w:val="008305EE"/>
    <w:rsid w:val="00830C96"/>
    <w:rsid w:val="0083116B"/>
    <w:rsid w:val="00831BC4"/>
    <w:rsid w:val="00831DBC"/>
    <w:rsid w:val="008328DA"/>
    <w:rsid w:val="008331BD"/>
    <w:rsid w:val="0083321D"/>
    <w:rsid w:val="00833524"/>
    <w:rsid w:val="008343C6"/>
    <w:rsid w:val="0083510E"/>
    <w:rsid w:val="008355E6"/>
    <w:rsid w:val="008359F7"/>
    <w:rsid w:val="00835BA0"/>
    <w:rsid w:val="00835E50"/>
    <w:rsid w:val="00836CED"/>
    <w:rsid w:val="00836EA5"/>
    <w:rsid w:val="008373AE"/>
    <w:rsid w:val="008374D4"/>
    <w:rsid w:val="0083764A"/>
    <w:rsid w:val="008377E2"/>
    <w:rsid w:val="00837C02"/>
    <w:rsid w:val="00840498"/>
    <w:rsid w:val="00840C16"/>
    <w:rsid w:val="0084222C"/>
    <w:rsid w:val="00842F1B"/>
    <w:rsid w:val="008435FF"/>
    <w:rsid w:val="00843E4E"/>
    <w:rsid w:val="008444C1"/>
    <w:rsid w:val="00844D97"/>
    <w:rsid w:val="0084607D"/>
    <w:rsid w:val="0084640F"/>
    <w:rsid w:val="008467AF"/>
    <w:rsid w:val="00846993"/>
    <w:rsid w:val="00846ABA"/>
    <w:rsid w:val="00847442"/>
    <w:rsid w:val="00847A97"/>
    <w:rsid w:val="00850173"/>
    <w:rsid w:val="00850200"/>
    <w:rsid w:val="00850353"/>
    <w:rsid w:val="008503AE"/>
    <w:rsid w:val="00850C7A"/>
    <w:rsid w:val="00850DE9"/>
    <w:rsid w:val="00851A68"/>
    <w:rsid w:val="00851DCA"/>
    <w:rsid w:val="00851F62"/>
    <w:rsid w:val="008522B7"/>
    <w:rsid w:val="00852645"/>
    <w:rsid w:val="00852E17"/>
    <w:rsid w:val="00853327"/>
    <w:rsid w:val="00853F2E"/>
    <w:rsid w:val="00854178"/>
    <w:rsid w:val="00855058"/>
    <w:rsid w:val="00856920"/>
    <w:rsid w:val="00856DC9"/>
    <w:rsid w:val="00857585"/>
    <w:rsid w:val="00857888"/>
    <w:rsid w:val="008609B7"/>
    <w:rsid w:val="00860F0E"/>
    <w:rsid w:val="00861FE2"/>
    <w:rsid w:val="00863CD8"/>
    <w:rsid w:val="00864A79"/>
    <w:rsid w:val="008651CB"/>
    <w:rsid w:val="008651D0"/>
    <w:rsid w:val="008653A2"/>
    <w:rsid w:val="008655E0"/>
    <w:rsid w:val="0086577E"/>
    <w:rsid w:val="00866449"/>
    <w:rsid w:val="00866A3F"/>
    <w:rsid w:val="00866AF8"/>
    <w:rsid w:val="00866B85"/>
    <w:rsid w:val="00867526"/>
    <w:rsid w:val="00870A61"/>
    <w:rsid w:val="00870C36"/>
    <w:rsid w:val="008713DF"/>
    <w:rsid w:val="00871899"/>
    <w:rsid w:val="00872386"/>
    <w:rsid w:val="0087241E"/>
    <w:rsid w:val="0087420A"/>
    <w:rsid w:val="00874B35"/>
    <w:rsid w:val="00875387"/>
    <w:rsid w:val="00875513"/>
    <w:rsid w:val="00875A46"/>
    <w:rsid w:val="00875BC4"/>
    <w:rsid w:val="00875DD2"/>
    <w:rsid w:val="0087665C"/>
    <w:rsid w:val="008767F1"/>
    <w:rsid w:val="008768E4"/>
    <w:rsid w:val="00876C09"/>
    <w:rsid w:val="00877009"/>
    <w:rsid w:val="0087722E"/>
    <w:rsid w:val="00877296"/>
    <w:rsid w:val="0087778C"/>
    <w:rsid w:val="00877A31"/>
    <w:rsid w:val="00877B8B"/>
    <w:rsid w:val="00877BB8"/>
    <w:rsid w:val="00877E3C"/>
    <w:rsid w:val="00877E5F"/>
    <w:rsid w:val="008805FF"/>
    <w:rsid w:val="00881937"/>
    <w:rsid w:val="008822AD"/>
    <w:rsid w:val="00882E3E"/>
    <w:rsid w:val="008838AC"/>
    <w:rsid w:val="00884505"/>
    <w:rsid w:val="00884607"/>
    <w:rsid w:val="00884972"/>
    <w:rsid w:val="00884E4E"/>
    <w:rsid w:val="008858ED"/>
    <w:rsid w:val="008868C3"/>
    <w:rsid w:val="00886DFC"/>
    <w:rsid w:val="008874C0"/>
    <w:rsid w:val="008879CF"/>
    <w:rsid w:val="00887C2A"/>
    <w:rsid w:val="00890515"/>
    <w:rsid w:val="008914F9"/>
    <w:rsid w:val="0089160F"/>
    <w:rsid w:val="0089163A"/>
    <w:rsid w:val="00892018"/>
    <w:rsid w:val="008922E7"/>
    <w:rsid w:val="00892B2A"/>
    <w:rsid w:val="00892CC3"/>
    <w:rsid w:val="00892DEE"/>
    <w:rsid w:val="00892ECD"/>
    <w:rsid w:val="008932EA"/>
    <w:rsid w:val="008937DD"/>
    <w:rsid w:val="00894189"/>
    <w:rsid w:val="0089418C"/>
    <w:rsid w:val="008944BF"/>
    <w:rsid w:val="00894D86"/>
    <w:rsid w:val="00895558"/>
    <w:rsid w:val="00897C31"/>
    <w:rsid w:val="008A12D9"/>
    <w:rsid w:val="008A258B"/>
    <w:rsid w:val="008A2867"/>
    <w:rsid w:val="008A4AA4"/>
    <w:rsid w:val="008A4F2E"/>
    <w:rsid w:val="008A55E8"/>
    <w:rsid w:val="008A5D05"/>
    <w:rsid w:val="008A74D3"/>
    <w:rsid w:val="008A7B35"/>
    <w:rsid w:val="008B0021"/>
    <w:rsid w:val="008B016A"/>
    <w:rsid w:val="008B02C3"/>
    <w:rsid w:val="008B05DD"/>
    <w:rsid w:val="008B0C82"/>
    <w:rsid w:val="008B0E12"/>
    <w:rsid w:val="008B10C5"/>
    <w:rsid w:val="008B14D6"/>
    <w:rsid w:val="008B1ED1"/>
    <w:rsid w:val="008B208C"/>
    <w:rsid w:val="008B3846"/>
    <w:rsid w:val="008B3DBF"/>
    <w:rsid w:val="008B4DD4"/>
    <w:rsid w:val="008B56C1"/>
    <w:rsid w:val="008B6283"/>
    <w:rsid w:val="008B629B"/>
    <w:rsid w:val="008B6D74"/>
    <w:rsid w:val="008B6F4F"/>
    <w:rsid w:val="008B70F7"/>
    <w:rsid w:val="008B72DD"/>
    <w:rsid w:val="008B7F3B"/>
    <w:rsid w:val="008C0B7A"/>
    <w:rsid w:val="008C0ED6"/>
    <w:rsid w:val="008C1305"/>
    <w:rsid w:val="008C17B6"/>
    <w:rsid w:val="008C17D0"/>
    <w:rsid w:val="008C1DCF"/>
    <w:rsid w:val="008C21FA"/>
    <w:rsid w:val="008C2408"/>
    <w:rsid w:val="008C2BCA"/>
    <w:rsid w:val="008C3AAE"/>
    <w:rsid w:val="008C51EF"/>
    <w:rsid w:val="008C56CF"/>
    <w:rsid w:val="008C5A2E"/>
    <w:rsid w:val="008C5B94"/>
    <w:rsid w:val="008C6730"/>
    <w:rsid w:val="008C7B4E"/>
    <w:rsid w:val="008C7F38"/>
    <w:rsid w:val="008D0625"/>
    <w:rsid w:val="008D0AFE"/>
    <w:rsid w:val="008D0ED8"/>
    <w:rsid w:val="008D12D4"/>
    <w:rsid w:val="008D20B5"/>
    <w:rsid w:val="008D251C"/>
    <w:rsid w:val="008D29F4"/>
    <w:rsid w:val="008D2C59"/>
    <w:rsid w:val="008D3725"/>
    <w:rsid w:val="008D37DE"/>
    <w:rsid w:val="008D39F1"/>
    <w:rsid w:val="008D4A09"/>
    <w:rsid w:val="008D4C60"/>
    <w:rsid w:val="008D5058"/>
    <w:rsid w:val="008D54DB"/>
    <w:rsid w:val="008D59E6"/>
    <w:rsid w:val="008D7038"/>
    <w:rsid w:val="008D7EAC"/>
    <w:rsid w:val="008E01EB"/>
    <w:rsid w:val="008E0EF1"/>
    <w:rsid w:val="008E0F3F"/>
    <w:rsid w:val="008E1CF6"/>
    <w:rsid w:val="008E1F84"/>
    <w:rsid w:val="008E1FD0"/>
    <w:rsid w:val="008E2481"/>
    <w:rsid w:val="008E26B5"/>
    <w:rsid w:val="008E2D9C"/>
    <w:rsid w:val="008E312B"/>
    <w:rsid w:val="008E325A"/>
    <w:rsid w:val="008E35AC"/>
    <w:rsid w:val="008E365C"/>
    <w:rsid w:val="008E3D0A"/>
    <w:rsid w:val="008E429B"/>
    <w:rsid w:val="008E49F6"/>
    <w:rsid w:val="008E4B9E"/>
    <w:rsid w:val="008E4DC1"/>
    <w:rsid w:val="008E5FD2"/>
    <w:rsid w:val="008E6BBB"/>
    <w:rsid w:val="008E6F57"/>
    <w:rsid w:val="008E713F"/>
    <w:rsid w:val="008F01B3"/>
    <w:rsid w:val="008F18BA"/>
    <w:rsid w:val="008F196A"/>
    <w:rsid w:val="008F22C5"/>
    <w:rsid w:val="008F23F0"/>
    <w:rsid w:val="008F2860"/>
    <w:rsid w:val="008F45D0"/>
    <w:rsid w:val="008F46B8"/>
    <w:rsid w:val="008F4985"/>
    <w:rsid w:val="008F5080"/>
    <w:rsid w:val="008F527F"/>
    <w:rsid w:val="008F60D1"/>
    <w:rsid w:val="008F6D58"/>
    <w:rsid w:val="008F6F09"/>
    <w:rsid w:val="008F7B36"/>
    <w:rsid w:val="00900746"/>
    <w:rsid w:val="00900842"/>
    <w:rsid w:val="00901C00"/>
    <w:rsid w:val="00901C2A"/>
    <w:rsid w:val="00901F91"/>
    <w:rsid w:val="0090254E"/>
    <w:rsid w:val="00902BBC"/>
    <w:rsid w:val="00903601"/>
    <w:rsid w:val="00903870"/>
    <w:rsid w:val="00903B99"/>
    <w:rsid w:val="009041BC"/>
    <w:rsid w:val="009044EE"/>
    <w:rsid w:val="009048F3"/>
    <w:rsid w:val="00904E89"/>
    <w:rsid w:val="00906091"/>
    <w:rsid w:val="0090615D"/>
    <w:rsid w:val="00906CDD"/>
    <w:rsid w:val="0090789C"/>
    <w:rsid w:val="00907CF1"/>
    <w:rsid w:val="00910724"/>
    <w:rsid w:val="00910EB9"/>
    <w:rsid w:val="009118E8"/>
    <w:rsid w:val="00911CBC"/>
    <w:rsid w:val="00912B0D"/>
    <w:rsid w:val="009130F4"/>
    <w:rsid w:val="009133E0"/>
    <w:rsid w:val="00913729"/>
    <w:rsid w:val="009139CB"/>
    <w:rsid w:val="00913BE7"/>
    <w:rsid w:val="00913F37"/>
    <w:rsid w:val="009143C1"/>
    <w:rsid w:val="00915196"/>
    <w:rsid w:val="00916169"/>
    <w:rsid w:val="00916C48"/>
    <w:rsid w:val="00916FD9"/>
    <w:rsid w:val="00917918"/>
    <w:rsid w:val="00917D40"/>
    <w:rsid w:val="00917F53"/>
    <w:rsid w:val="00920343"/>
    <w:rsid w:val="00920AAB"/>
    <w:rsid w:val="00920B18"/>
    <w:rsid w:val="00920C21"/>
    <w:rsid w:val="009211BF"/>
    <w:rsid w:val="00921247"/>
    <w:rsid w:val="009212A3"/>
    <w:rsid w:val="00921563"/>
    <w:rsid w:val="0092250F"/>
    <w:rsid w:val="00922B96"/>
    <w:rsid w:val="00922F1F"/>
    <w:rsid w:val="009232A1"/>
    <w:rsid w:val="00923535"/>
    <w:rsid w:val="00923632"/>
    <w:rsid w:val="00923E78"/>
    <w:rsid w:val="00923FCB"/>
    <w:rsid w:val="00924844"/>
    <w:rsid w:val="00925573"/>
    <w:rsid w:val="009255E0"/>
    <w:rsid w:val="009268C8"/>
    <w:rsid w:val="009268E0"/>
    <w:rsid w:val="00926BC7"/>
    <w:rsid w:val="00927917"/>
    <w:rsid w:val="00927BE9"/>
    <w:rsid w:val="00927ECB"/>
    <w:rsid w:val="009304FA"/>
    <w:rsid w:val="00930C4A"/>
    <w:rsid w:val="00930E3A"/>
    <w:rsid w:val="00931DB1"/>
    <w:rsid w:val="009329FD"/>
    <w:rsid w:val="009342E2"/>
    <w:rsid w:val="009348F6"/>
    <w:rsid w:val="00936725"/>
    <w:rsid w:val="00936CAC"/>
    <w:rsid w:val="00936DB1"/>
    <w:rsid w:val="00936F23"/>
    <w:rsid w:val="00937E76"/>
    <w:rsid w:val="0094026A"/>
    <w:rsid w:val="00940297"/>
    <w:rsid w:val="00940503"/>
    <w:rsid w:val="00940806"/>
    <w:rsid w:val="00941270"/>
    <w:rsid w:val="00941862"/>
    <w:rsid w:val="00941880"/>
    <w:rsid w:val="00942088"/>
    <w:rsid w:val="009422D4"/>
    <w:rsid w:val="00942E3A"/>
    <w:rsid w:val="009430CF"/>
    <w:rsid w:val="0094331B"/>
    <w:rsid w:val="00943554"/>
    <w:rsid w:val="009438DC"/>
    <w:rsid w:val="0094471C"/>
    <w:rsid w:val="00944832"/>
    <w:rsid w:val="009458B0"/>
    <w:rsid w:val="009461D4"/>
    <w:rsid w:val="00946580"/>
    <w:rsid w:val="00946A5C"/>
    <w:rsid w:val="009473BA"/>
    <w:rsid w:val="00947E30"/>
    <w:rsid w:val="0095004A"/>
    <w:rsid w:val="00950A16"/>
    <w:rsid w:val="009523D4"/>
    <w:rsid w:val="00952673"/>
    <w:rsid w:val="009530BF"/>
    <w:rsid w:val="009536D4"/>
    <w:rsid w:val="0095393A"/>
    <w:rsid w:val="009543AE"/>
    <w:rsid w:val="009543BF"/>
    <w:rsid w:val="00954BBC"/>
    <w:rsid w:val="00954F46"/>
    <w:rsid w:val="0095513C"/>
    <w:rsid w:val="00955469"/>
    <w:rsid w:val="009554E6"/>
    <w:rsid w:val="009563AE"/>
    <w:rsid w:val="00957F28"/>
    <w:rsid w:val="0096219D"/>
    <w:rsid w:val="009622F9"/>
    <w:rsid w:val="0096231C"/>
    <w:rsid w:val="00962EDA"/>
    <w:rsid w:val="00963065"/>
    <w:rsid w:val="00963F9A"/>
    <w:rsid w:val="00963FA4"/>
    <w:rsid w:val="0096413B"/>
    <w:rsid w:val="0096495D"/>
    <w:rsid w:val="00964D89"/>
    <w:rsid w:val="00964DD5"/>
    <w:rsid w:val="0096540C"/>
    <w:rsid w:val="0096613D"/>
    <w:rsid w:val="00966A39"/>
    <w:rsid w:val="0096771D"/>
    <w:rsid w:val="0097152B"/>
    <w:rsid w:val="009716B3"/>
    <w:rsid w:val="00971F99"/>
    <w:rsid w:val="0097292B"/>
    <w:rsid w:val="00973345"/>
    <w:rsid w:val="009738FC"/>
    <w:rsid w:val="009740CF"/>
    <w:rsid w:val="009740E8"/>
    <w:rsid w:val="00974283"/>
    <w:rsid w:val="00974C26"/>
    <w:rsid w:val="00974DD5"/>
    <w:rsid w:val="009750FD"/>
    <w:rsid w:val="009752F0"/>
    <w:rsid w:val="009763C3"/>
    <w:rsid w:val="009767C0"/>
    <w:rsid w:val="0097681E"/>
    <w:rsid w:val="00977121"/>
    <w:rsid w:val="00977344"/>
    <w:rsid w:val="00980087"/>
    <w:rsid w:val="00980658"/>
    <w:rsid w:val="009806B3"/>
    <w:rsid w:val="00980B14"/>
    <w:rsid w:val="0098296D"/>
    <w:rsid w:val="00982D30"/>
    <w:rsid w:val="00982F18"/>
    <w:rsid w:val="009830AF"/>
    <w:rsid w:val="00983555"/>
    <w:rsid w:val="00983F35"/>
    <w:rsid w:val="00983F6E"/>
    <w:rsid w:val="009842DA"/>
    <w:rsid w:val="00984662"/>
    <w:rsid w:val="00984897"/>
    <w:rsid w:val="009850F1"/>
    <w:rsid w:val="00985129"/>
    <w:rsid w:val="009852CC"/>
    <w:rsid w:val="00985654"/>
    <w:rsid w:val="00985753"/>
    <w:rsid w:val="00985C9C"/>
    <w:rsid w:val="0098666B"/>
    <w:rsid w:val="0098734F"/>
    <w:rsid w:val="00987A0C"/>
    <w:rsid w:val="00987A78"/>
    <w:rsid w:val="00990A15"/>
    <w:rsid w:val="0099102D"/>
    <w:rsid w:val="00991643"/>
    <w:rsid w:val="00991C92"/>
    <w:rsid w:val="0099206E"/>
    <w:rsid w:val="00992577"/>
    <w:rsid w:val="009932C0"/>
    <w:rsid w:val="009939CD"/>
    <w:rsid w:val="00993A44"/>
    <w:rsid w:val="00993CE9"/>
    <w:rsid w:val="00993E56"/>
    <w:rsid w:val="00994313"/>
    <w:rsid w:val="00994473"/>
    <w:rsid w:val="00995111"/>
    <w:rsid w:val="009959EC"/>
    <w:rsid w:val="00995CE7"/>
    <w:rsid w:val="0099609D"/>
    <w:rsid w:val="009964F3"/>
    <w:rsid w:val="0099690E"/>
    <w:rsid w:val="00996EF8"/>
    <w:rsid w:val="00997614"/>
    <w:rsid w:val="00997ABF"/>
    <w:rsid w:val="00997B39"/>
    <w:rsid w:val="009A002C"/>
    <w:rsid w:val="009A0450"/>
    <w:rsid w:val="009A069F"/>
    <w:rsid w:val="009A0EA5"/>
    <w:rsid w:val="009A1913"/>
    <w:rsid w:val="009A1B57"/>
    <w:rsid w:val="009A21CC"/>
    <w:rsid w:val="009A2228"/>
    <w:rsid w:val="009A241C"/>
    <w:rsid w:val="009A254E"/>
    <w:rsid w:val="009A28F5"/>
    <w:rsid w:val="009A36EF"/>
    <w:rsid w:val="009A3CB8"/>
    <w:rsid w:val="009A4206"/>
    <w:rsid w:val="009A4680"/>
    <w:rsid w:val="009A4C4E"/>
    <w:rsid w:val="009A5281"/>
    <w:rsid w:val="009A5597"/>
    <w:rsid w:val="009A597C"/>
    <w:rsid w:val="009A5ABC"/>
    <w:rsid w:val="009A635A"/>
    <w:rsid w:val="009A6D0B"/>
    <w:rsid w:val="009A6D3E"/>
    <w:rsid w:val="009A6F67"/>
    <w:rsid w:val="009B005E"/>
    <w:rsid w:val="009B02CB"/>
    <w:rsid w:val="009B06A4"/>
    <w:rsid w:val="009B098B"/>
    <w:rsid w:val="009B3F80"/>
    <w:rsid w:val="009B4DF0"/>
    <w:rsid w:val="009B5721"/>
    <w:rsid w:val="009B5F87"/>
    <w:rsid w:val="009B5F9D"/>
    <w:rsid w:val="009B68A7"/>
    <w:rsid w:val="009B7C0C"/>
    <w:rsid w:val="009B7C94"/>
    <w:rsid w:val="009B7FC0"/>
    <w:rsid w:val="009C1A1E"/>
    <w:rsid w:val="009C31B3"/>
    <w:rsid w:val="009C3737"/>
    <w:rsid w:val="009C37C5"/>
    <w:rsid w:val="009C420C"/>
    <w:rsid w:val="009C450A"/>
    <w:rsid w:val="009C4FC7"/>
    <w:rsid w:val="009C5722"/>
    <w:rsid w:val="009C617C"/>
    <w:rsid w:val="009C6BF0"/>
    <w:rsid w:val="009C7D92"/>
    <w:rsid w:val="009C7E5A"/>
    <w:rsid w:val="009C7EEA"/>
    <w:rsid w:val="009D0074"/>
    <w:rsid w:val="009D06B7"/>
    <w:rsid w:val="009D0B6A"/>
    <w:rsid w:val="009D0D4E"/>
    <w:rsid w:val="009D14C7"/>
    <w:rsid w:val="009D1C7E"/>
    <w:rsid w:val="009D30B6"/>
    <w:rsid w:val="009D4283"/>
    <w:rsid w:val="009D4431"/>
    <w:rsid w:val="009D4613"/>
    <w:rsid w:val="009D4AAC"/>
    <w:rsid w:val="009D4C41"/>
    <w:rsid w:val="009D4C5A"/>
    <w:rsid w:val="009D5188"/>
    <w:rsid w:val="009D53E1"/>
    <w:rsid w:val="009D5692"/>
    <w:rsid w:val="009D5D81"/>
    <w:rsid w:val="009D5E87"/>
    <w:rsid w:val="009D64EA"/>
    <w:rsid w:val="009D65C0"/>
    <w:rsid w:val="009D6A58"/>
    <w:rsid w:val="009D700C"/>
    <w:rsid w:val="009D7F2A"/>
    <w:rsid w:val="009E0088"/>
    <w:rsid w:val="009E0D12"/>
    <w:rsid w:val="009E0DE7"/>
    <w:rsid w:val="009E142D"/>
    <w:rsid w:val="009E1658"/>
    <w:rsid w:val="009E1733"/>
    <w:rsid w:val="009E1BCC"/>
    <w:rsid w:val="009E1D0C"/>
    <w:rsid w:val="009E23BE"/>
    <w:rsid w:val="009E258C"/>
    <w:rsid w:val="009E2632"/>
    <w:rsid w:val="009E2C8E"/>
    <w:rsid w:val="009E3777"/>
    <w:rsid w:val="009E3D75"/>
    <w:rsid w:val="009E44E4"/>
    <w:rsid w:val="009E548D"/>
    <w:rsid w:val="009E57AA"/>
    <w:rsid w:val="009E583B"/>
    <w:rsid w:val="009E5CC2"/>
    <w:rsid w:val="009E5F82"/>
    <w:rsid w:val="009E7926"/>
    <w:rsid w:val="009E7E69"/>
    <w:rsid w:val="009E7F00"/>
    <w:rsid w:val="009E7F05"/>
    <w:rsid w:val="009F01FD"/>
    <w:rsid w:val="009F0222"/>
    <w:rsid w:val="009F1111"/>
    <w:rsid w:val="009F11F4"/>
    <w:rsid w:val="009F13ED"/>
    <w:rsid w:val="009F186E"/>
    <w:rsid w:val="009F1E4F"/>
    <w:rsid w:val="009F25DE"/>
    <w:rsid w:val="009F2644"/>
    <w:rsid w:val="009F330C"/>
    <w:rsid w:val="009F3378"/>
    <w:rsid w:val="009F3873"/>
    <w:rsid w:val="009F3BEC"/>
    <w:rsid w:val="009F4057"/>
    <w:rsid w:val="009F46A4"/>
    <w:rsid w:val="009F47EC"/>
    <w:rsid w:val="009F5300"/>
    <w:rsid w:val="009F55E4"/>
    <w:rsid w:val="009F59BA"/>
    <w:rsid w:val="009F5A45"/>
    <w:rsid w:val="009F69ED"/>
    <w:rsid w:val="009F6B31"/>
    <w:rsid w:val="009F7171"/>
    <w:rsid w:val="00A00E0C"/>
    <w:rsid w:val="00A01962"/>
    <w:rsid w:val="00A01B35"/>
    <w:rsid w:val="00A01CBB"/>
    <w:rsid w:val="00A02528"/>
    <w:rsid w:val="00A02756"/>
    <w:rsid w:val="00A044E0"/>
    <w:rsid w:val="00A04637"/>
    <w:rsid w:val="00A04714"/>
    <w:rsid w:val="00A05101"/>
    <w:rsid w:val="00A054B0"/>
    <w:rsid w:val="00A05893"/>
    <w:rsid w:val="00A06104"/>
    <w:rsid w:val="00A0632C"/>
    <w:rsid w:val="00A067EE"/>
    <w:rsid w:val="00A06CB5"/>
    <w:rsid w:val="00A0766A"/>
    <w:rsid w:val="00A07786"/>
    <w:rsid w:val="00A07BCD"/>
    <w:rsid w:val="00A1006A"/>
    <w:rsid w:val="00A10607"/>
    <w:rsid w:val="00A122A2"/>
    <w:rsid w:val="00A122AC"/>
    <w:rsid w:val="00A12CB9"/>
    <w:rsid w:val="00A130EA"/>
    <w:rsid w:val="00A132B4"/>
    <w:rsid w:val="00A1334B"/>
    <w:rsid w:val="00A133E5"/>
    <w:rsid w:val="00A14BCF"/>
    <w:rsid w:val="00A160CC"/>
    <w:rsid w:val="00A16127"/>
    <w:rsid w:val="00A16280"/>
    <w:rsid w:val="00A16C79"/>
    <w:rsid w:val="00A16CF2"/>
    <w:rsid w:val="00A17101"/>
    <w:rsid w:val="00A176AA"/>
    <w:rsid w:val="00A2060F"/>
    <w:rsid w:val="00A22C73"/>
    <w:rsid w:val="00A23C28"/>
    <w:rsid w:val="00A23D11"/>
    <w:rsid w:val="00A24DD4"/>
    <w:rsid w:val="00A26332"/>
    <w:rsid w:val="00A263C1"/>
    <w:rsid w:val="00A2693D"/>
    <w:rsid w:val="00A26B7E"/>
    <w:rsid w:val="00A26C63"/>
    <w:rsid w:val="00A270F2"/>
    <w:rsid w:val="00A276F3"/>
    <w:rsid w:val="00A30194"/>
    <w:rsid w:val="00A315F1"/>
    <w:rsid w:val="00A3168E"/>
    <w:rsid w:val="00A31A54"/>
    <w:rsid w:val="00A31F43"/>
    <w:rsid w:val="00A321CA"/>
    <w:rsid w:val="00A326AE"/>
    <w:rsid w:val="00A327DF"/>
    <w:rsid w:val="00A3281D"/>
    <w:rsid w:val="00A32E80"/>
    <w:rsid w:val="00A32E89"/>
    <w:rsid w:val="00A32FC6"/>
    <w:rsid w:val="00A33863"/>
    <w:rsid w:val="00A33AF8"/>
    <w:rsid w:val="00A340DF"/>
    <w:rsid w:val="00A34294"/>
    <w:rsid w:val="00A346C0"/>
    <w:rsid w:val="00A35165"/>
    <w:rsid w:val="00A35397"/>
    <w:rsid w:val="00A357BE"/>
    <w:rsid w:val="00A3649E"/>
    <w:rsid w:val="00A36777"/>
    <w:rsid w:val="00A36952"/>
    <w:rsid w:val="00A37D5E"/>
    <w:rsid w:val="00A4038D"/>
    <w:rsid w:val="00A403BF"/>
    <w:rsid w:val="00A41683"/>
    <w:rsid w:val="00A41E7B"/>
    <w:rsid w:val="00A41F0B"/>
    <w:rsid w:val="00A43A4D"/>
    <w:rsid w:val="00A44F2B"/>
    <w:rsid w:val="00A454AA"/>
    <w:rsid w:val="00A45612"/>
    <w:rsid w:val="00A456BA"/>
    <w:rsid w:val="00A4576C"/>
    <w:rsid w:val="00A45A09"/>
    <w:rsid w:val="00A45DCF"/>
    <w:rsid w:val="00A46CDE"/>
    <w:rsid w:val="00A479FD"/>
    <w:rsid w:val="00A47D0E"/>
    <w:rsid w:val="00A5035C"/>
    <w:rsid w:val="00A513F3"/>
    <w:rsid w:val="00A5224E"/>
    <w:rsid w:val="00A52358"/>
    <w:rsid w:val="00A525A3"/>
    <w:rsid w:val="00A52816"/>
    <w:rsid w:val="00A539B6"/>
    <w:rsid w:val="00A53E2B"/>
    <w:rsid w:val="00A53FD6"/>
    <w:rsid w:val="00A550C9"/>
    <w:rsid w:val="00A553EE"/>
    <w:rsid w:val="00A55850"/>
    <w:rsid w:val="00A55FA4"/>
    <w:rsid w:val="00A5713A"/>
    <w:rsid w:val="00A6066B"/>
    <w:rsid w:val="00A60741"/>
    <w:rsid w:val="00A6187D"/>
    <w:rsid w:val="00A61A45"/>
    <w:rsid w:val="00A61B10"/>
    <w:rsid w:val="00A61E69"/>
    <w:rsid w:val="00A62DC0"/>
    <w:rsid w:val="00A63744"/>
    <w:rsid w:val="00A63E2A"/>
    <w:rsid w:val="00A63EDB"/>
    <w:rsid w:val="00A649A0"/>
    <w:rsid w:val="00A64E14"/>
    <w:rsid w:val="00A64F38"/>
    <w:rsid w:val="00A653D5"/>
    <w:rsid w:val="00A65DE2"/>
    <w:rsid w:val="00A66017"/>
    <w:rsid w:val="00A666C5"/>
    <w:rsid w:val="00A66B49"/>
    <w:rsid w:val="00A66E8B"/>
    <w:rsid w:val="00A67758"/>
    <w:rsid w:val="00A679B8"/>
    <w:rsid w:val="00A70BEC"/>
    <w:rsid w:val="00A70E87"/>
    <w:rsid w:val="00A71AAB"/>
    <w:rsid w:val="00A72073"/>
    <w:rsid w:val="00A72456"/>
    <w:rsid w:val="00A72639"/>
    <w:rsid w:val="00A726C6"/>
    <w:rsid w:val="00A729EF"/>
    <w:rsid w:val="00A73144"/>
    <w:rsid w:val="00A745B9"/>
    <w:rsid w:val="00A752A6"/>
    <w:rsid w:val="00A754C0"/>
    <w:rsid w:val="00A762CF"/>
    <w:rsid w:val="00A76C15"/>
    <w:rsid w:val="00A77784"/>
    <w:rsid w:val="00A80137"/>
    <w:rsid w:val="00A8025E"/>
    <w:rsid w:val="00A80858"/>
    <w:rsid w:val="00A80C99"/>
    <w:rsid w:val="00A810A9"/>
    <w:rsid w:val="00A81802"/>
    <w:rsid w:val="00A81C6C"/>
    <w:rsid w:val="00A824FD"/>
    <w:rsid w:val="00A843E1"/>
    <w:rsid w:val="00A84AFE"/>
    <w:rsid w:val="00A8516A"/>
    <w:rsid w:val="00A85828"/>
    <w:rsid w:val="00A85C63"/>
    <w:rsid w:val="00A862C9"/>
    <w:rsid w:val="00A86423"/>
    <w:rsid w:val="00A90634"/>
    <w:rsid w:val="00A90F1E"/>
    <w:rsid w:val="00A91184"/>
    <w:rsid w:val="00A914F1"/>
    <w:rsid w:val="00A919DA"/>
    <w:rsid w:val="00A92A83"/>
    <w:rsid w:val="00A938DD"/>
    <w:rsid w:val="00A93D53"/>
    <w:rsid w:val="00A9479A"/>
    <w:rsid w:val="00A9558D"/>
    <w:rsid w:val="00A955AF"/>
    <w:rsid w:val="00A95C85"/>
    <w:rsid w:val="00A962AC"/>
    <w:rsid w:val="00A96508"/>
    <w:rsid w:val="00A965D4"/>
    <w:rsid w:val="00A965D5"/>
    <w:rsid w:val="00A96622"/>
    <w:rsid w:val="00A96C65"/>
    <w:rsid w:val="00A9755D"/>
    <w:rsid w:val="00A97669"/>
    <w:rsid w:val="00A97B4E"/>
    <w:rsid w:val="00A97B69"/>
    <w:rsid w:val="00AA0D75"/>
    <w:rsid w:val="00AA15C0"/>
    <w:rsid w:val="00AA18A7"/>
    <w:rsid w:val="00AA207F"/>
    <w:rsid w:val="00AA2436"/>
    <w:rsid w:val="00AA2BFA"/>
    <w:rsid w:val="00AA3DE4"/>
    <w:rsid w:val="00AA3E12"/>
    <w:rsid w:val="00AA4138"/>
    <w:rsid w:val="00AA42E8"/>
    <w:rsid w:val="00AA43D9"/>
    <w:rsid w:val="00AA52B1"/>
    <w:rsid w:val="00AA5D5E"/>
    <w:rsid w:val="00AA5EE8"/>
    <w:rsid w:val="00AA5F12"/>
    <w:rsid w:val="00AA652F"/>
    <w:rsid w:val="00AA6B24"/>
    <w:rsid w:val="00AA6D01"/>
    <w:rsid w:val="00AA6FC6"/>
    <w:rsid w:val="00AB08E1"/>
    <w:rsid w:val="00AB1877"/>
    <w:rsid w:val="00AB28B3"/>
    <w:rsid w:val="00AB290E"/>
    <w:rsid w:val="00AB2C43"/>
    <w:rsid w:val="00AB2E2B"/>
    <w:rsid w:val="00AB36B3"/>
    <w:rsid w:val="00AB3794"/>
    <w:rsid w:val="00AB3C3C"/>
    <w:rsid w:val="00AB4484"/>
    <w:rsid w:val="00AB5419"/>
    <w:rsid w:val="00AB5B15"/>
    <w:rsid w:val="00AB6109"/>
    <w:rsid w:val="00AB6260"/>
    <w:rsid w:val="00AB62AE"/>
    <w:rsid w:val="00AB6A4D"/>
    <w:rsid w:val="00AB745F"/>
    <w:rsid w:val="00AB7CF0"/>
    <w:rsid w:val="00AC00F6"/>
    <w:rsid w:val="00AC0BDF"/>
    <w:rsid w:val="00AC10F0"/>
    <w:rsid w:val="00AC15B6"/>
    <w:rsid w:val="00AC19AE"/>
    <w:rsid w:val="00AC20DB"/>
    <w:rsid w:val="00AC3807"/>
    <w:rsid w:val="00AC44C6"/>
    <w:rsid w:val="00AC4A4B"/>
    <w:rsid w:val="00AC4FAD"/>
    <w:rsid w:val="00AC5681"/>
    <w:rsid w:val="00AC6109"/>
    <w:rsid w:val="00AC6A7D"/>
    <w:rsid w:val="00AC725E"/>
    <w:rsid w:val="00AC77AA"/>
    <w:rsid w:val="00AC7B5B"/>
    <w:rsid w:val="00AD028E"/>
    <w:rsid w:val="00AD0D98"/>
    <w:rsid w:val="00AD0DAB"/>
    <w:rsid w:val="00AD0E98"/>
    <w:rsid w:val="00AD12F1"/>
    <w:rsid w:val="00AD179B"/>
    <w:rsid w:val="00AD2452"/>
    <w:rsid w:val="00AD2B96"/>
    <w:rsid w:val="00AD3522"/>
    <w:rsid w:val="00AD392D"/>
    <w:rsid w:val="00AD50AC"/>
    <w:rsid w:val="00AD537D"/>
    <w:rsid w:val="00AD6B01"/>
    <w:rsid w:val="00AD78D8"/>
    <w:rsid w:val="00AE045F"/>
    <w:rsid w:val="00AE0602"/>
    <w:rsid w:val="00AE070A"/>
    <w:rsid w:val="00AE09A6"/>
    <w:rsid w:val="00AE0C88"/>
    <w:rsid w:val="00AE1734"/>
    <w:rsid w:val="00AE1CEB"/>
    <w:rsid w:val="00AE1EBD"/>
    <w:rsid w:val="00AE2060"/>
    <w:rsid w:val="00AE2174"/>
    <w:rsid w:val="00AE2204"/>
    <w:rsid w:val="00AE230E"/>
    <w:rsid w:val="00AE23EB"/>
    <w:rsid w:val="00AE2754"/>
    <w:rsid w:val="00AE2C03"/>
    <w:rsid w:val="00AE2F3B"/>
    <w:rsid w:val="00AE3055"/>
    <w:rsid w:val="00AE32E1"/>
    <w:rsid w:val="00AE3406"/>
    <w:rsid w:val="00AE374A"/>
    <w:rsid w:val="00AE4BB9"/>
    <w:rsid w:val="00AE4EFB"/>
    <w:rsid w:val="00AE5428"/>
    <w:rsid w:val="00AE59E1"/>
    <w:rsid w:val="00AE6AC8"/>
    <w:rsid w:val="00AE7A1A"/>
    <w:rsid w:val="00AF0466"/>
    <w:rsid w:val="00AF079F"/>
    <w:rsid w:val="00AF07CE"/>
    <w:rsid w:val="00AF0847"/>
    <w:rsid w:val="00AF2C92"/>
    <w:rsid w:val="00AF33AE"/>
    <w:rsid w:val="00AF33F7"/>
    <w:rsid w:val="00AF3417"/>
    <w:rsid w:val="00AF3468"/>
    <w:rsid w:val="00AF3DAE"/>
    <w:rsid w:val="00AF4451"/>
    <w:rsid w:val="00AF5047"/>
    <w:rsid w:val="00AF538F"/>
    <w:rsid w:val="00AF5CC6"/>
    <w:rsid w:val="00AF5D0E"/>
    <w:rsid w:val="00AF5F1C"/>
    <w:rsid w:val="00AF618B"/>
    <w:rsid w:val="00AF6377"/>
    <w:rsid w:val="00AF6BA3"/>
    <w:rsid w:val="00AF6DAE"/>
    <w:rsid w:val="00AF716B"/>
    <w:rsid w:val="00AF7941"/>
    <w:rsid w:val="00AF7BED"/>
    <w:rsid w:val="00B0001C"/>
    <w:rsid w:val="00B00137"/>
    <w:rsid w:val="00B01367"/>
    <w:rsid w:val="00B01B1B"/>
    <w:rsid w:val="00B0240F"/>
    <w:rsid w:val="00B02687"/>
    <w:rsid w:val="00B02C3C"/>
    <w:rsid w:val="00B035D5"/>
    <w:rsid w:val="00B03903"/>
    <w:rsid w:val="00B039BB"/>
    <w:rsid w:val="00B039D0"/>
    <w:rsid w:val="00B04946"/>
    <w:rsid w:val="00B04E89"/>
    <w:rsid w:val="00B055AA"/>
    <w:rsid w:val="00B05710"/>
    <w:rsid w:val="00B05C3A"/>
    <w:rsid w:val="00B0642A"/>
    <w:rsid w:val="00B066A2"/>
    <w:rsid w:val="00B0683E"/>
    <w:rsid w:val="00B06D40"/>
    <w:rsid w:val="00B06DFC"/>
    <w:rsid w:val="00B07C20"/>
    <w:rsid w:val="00B07F10"/>
    <w:rsid w:val="00B112DE"/>
    <w:rsid w:val="00B11319"/>
    <w:rsid w:val="00B11603"/>
    <w:rsid w:val="00B1160B"/>
    <w:rsid w:val="00B118E7"/>
    <w:rsid w:val="00B128CC"/>
    <w:rsid w:val="00B130BD"/>
    <w:rsid w:val="00B143E8"/>
    <w:rsid w:val="00B14DE7"/>
    <w:rsid w:val="00B1508F"/>
    <w:rsid w:val="00B153EA"/>
    <w:rsid w:val="00B154CE"/>
    <w:rsid w:val="00B158EB"/>
    <w:rsid w:val="00B16707"/>
    <w:rsid w:val="00B169F2"/>
    <w:rsid w:val="00B17DE4"/>
    <w:rsid w:val="00B17DEB"/>
    <w:rsid w:val="00B221F9"/>
    <w:rsid w:val="00B22ED9"/>
    <w:rsid w:val="00B22FE2"/>
    <w:rsid w:val="00B2304E"/>
    <w:rsid w:val="00B23752"/>
    <w:rsid w:val="00B237CF"/>
    <w:rsid w:val="00B2383C"/>
    <w:rsid w:val="00B24258"/>
    <w:rsid w:val="00B2448B"/>
    <w:rsid w:val="00B244C0"/>
    <w:rsid w:val="00B24528"/>
    <w:rsid w:val="00B24BC8"/>
    <w:rsid w:val="00B24E8E"/>
    <w:rsid w:val="00B25976"/>
    <w:rsid w:val="00B25EC0"/>
    <w:rsid w:val="00B26CFD"/>
    <w:rsid w:val="00B305EF"/>
    <w:rsid w:val="00B31039"/>
    <w:rsid w:val="00B31152"/>
    <w:rsid w:val="00B31DBB"/>
    <w:rsid w:val="00B31E4B"/>
    <w:rsid w:val="00B31F56"/>
    <w:rsid w:val="00B31FC6"/>
    <w:rsid w:val="00B32013"/>
    <w:rsid w:val="00B32A6F"/>
    <w:rsid w:val="00B335AE"/>
    <w:rsid w:val="00B3386B"/>
    <w:rsid w:val="00B3460B"/>
    <w:rsid w:val="00B34A43"/>
    <w:rsid w:val="00B34AFD"/>
    <w:rsid w:val="00B3522D"/>
    <w:rsid w:val="00B35781"/>
    <w:rsid w:val="00B36000"/>
    <w:rsid w:val="00B3608B"/>
    <w:rsid w:val="00B36850"/>
    <w:rsid w:val="00B4007B"/>
    <w:rsid w:val="00B40449"/>
    <w:rsid w:val="00B404A6"/>
    <w:rsid w:val="00B404F9"/>
    <w:rsid w:val="00B405FC"/>
    <w:rsid w:val="00B413ED"/>
    <w:rsid w:val="00B42783"/>
    <w:rsid w:val="00B42A0E"/>
    <w:rsid w:val="00B42C47"/>
    <w:rsid w:val="00B43205"/>
    <w:rsid w:val="00B43606"/>
    <w:rsid w:val="00B43903"/>
    <w:rsid w:val="00B43DB7"/>
    <w:rsid w:val="00B440E9"/>
    <w:rsid w:val="00B4427C"/>
    <w:rsid w:val="00B44E83"/>
    <w:rsid w:val="00B45050"/>
    <w:rsid w:val="00B450FB"/>
    <w:rsid w:val="00B45834"/>
    <w:rsid w:val="00B45B60"/>
    <w:rsid w:val="00B46638"/>
    <w:rsid w:val="00B46747"/>
    <w:rsid w:val="00B4749B"/>
    <w:rsid w:val="00B477B1"/>
    <w:rsid w:val="00B47949"/>
    <w:rsid w:val="00B47C93"/>
    <w:rsid w:val="00B5127F"/>
    <w:rsid w:val="00B51286"/>
    <w:rsid w:val="00B51417"/>
    <w:rsid w:val="00B51A2D"/>
    <w:rsid w:val="00B52680"/>
    <w:rsid w:val="00B52ACE"/>
    <w:rsid w:val="00B53E4E"/>
    <w:rsid w:val="00B54324"/>
    <w:rsid w:val="00B55097"/>
    <w:rsid w:val="00B55BBF"/>
    <w:rsid w:val="00B55E98"/>
    <w:rsid w:val="00B5705C"/>
    <w:rsid w:val="00B57F27"/>
    <w:rsid w:val="00B6037E"/>
    <w:rsid w:val="00B60F85"/>
    <w:rsid w:val="00B612F0"/>
    <w:rsid w:val="00B628AE"/>
    <w:rsid w:val="00B62B2B"/>
    <w:rsid w:val="00B63665"/>
    <w:rsid w:val="00B63686"/>
    <w:rsid w:val="00B63EFD"/>
    <w:rsid w:val="00B64C05"/>
    <w:rsid w:val="00B64D5B"/>
    <w:rsid w:val="00B656B4"/>
    <w:rsid w:val="00B6607A"/>
    <w:rsid w:val="00B6679A"/>
    <w:rsid w:val="00B66895"/>
    <w:rsid w:val="00B66C06"/>
    <w:rsid w:val="00B66DD9"/>
    <w:rsid w:val="00B66F3C"/>
    <w:rsid w:val="00B67AF1"/>
    <w:rsid w:val="00B6FCB4"/>
    <w:rsid w:val="00B70A70"/>
    <w:rsid w:val="00B70FF2"/>
    <w:rsid w:val="00B71017"/>
    <w:rsid w:val="00B713BC"/>
    <w:rsid w:val="00B72404"/>
    <w:rsid w:val="00B729DC"/>
    <w:rsid w:val="00B731CF"/>
    <w:rsid w:val="00B73BBE"/>
    <w:rsid w:val="00B7487A"/>
    <w:rsid w:val="00B74C4A"/>
    <w:rsid w:val="00B765C6"/>
    <w:rsid w:val="00B77A86"/>
    <w:rsid w:val="00B77E2B"/>
    <w:rsid w:val="00B808AF"/>
    <w:rsid w:val="00B80911"/>
    <w:rsid w:val="00B809C4"/>
    <w:rsid w:val="00B81025"/>
    <w:rsid w:val="00B8165C"/>
    <w:rsid w:val="00B81823"/>
    <w:rsid w:val="00B81C09"/>
    <w:rsid w:val="00B82EB0"/>
    <w:rsid w:val="00B83A0D"/>
    <w:rsid w:val="00B83A7F"/>
    <w:rsid w:val="00B84234"/>
    <w:rsid w:val="00B846FE"/>
    <w:rsid w:val="00B8526C"/>
    <w:rsid w:val="00B85D85"/>
    <w:rsid w:val="00B85DFD"/>
    <w:rsid w:val="00B86824"/>
    <w:rsid w:val="00B86971"/>
    <w:rsid w:val="00B86EA8"/>
    <w:rsid w:val="00B86F22"/>
    <w:rsid w:val="00B871F2"/>
    <w:rsid w:val="00B872F4"/>
    <w:rsid w:val="00B873E0"/>
    <w:rsid w:val="00B87E38"/>
    <w:rsid w:val="00B9017E"/>
    <w:rsid w:val="00B901AA"/>
    <w:rsid w:val="00B904D9"/>
    <w:rsid w:val="00B90958"/>
    <w:rsid w:val="00B90A85"/>
    <w:rsid w:val="00B91377"/>
    <w:rsid w:val="00B913F5"/>
    <w:rsid w:val="00B914EE"/>
    <w:rsid w:val="00B9162A"/>
    <w:rsid w:val="00B916A0"/>
    <w:rsid w:val="00B92958"/>
    <w:rsid w:val="00B9358E"/>
    <w:rsid w:val="00B93F54"/>
    <w:rsid w:val="00B940A7"/>
    <w:rsid w:val="00B94648"/>
    <w:rsid w:val="00B94654"/>
    <w:rsid w:val="00B94773"/>
    <w:rsid w:val="00B94D50"/>
    <w:rsid w:val="00B95119"/>
    <w:rsid w:val="00B951E9"/>
    <w:rsid w:val="00B96383"/>
    <w:rsid w:val="00B976CE"/>
    <w:rsid w:val="00B979F4"/>
    <w:rsid w:val="00BA0A84"/>
    <w:rsid w:val="00BA0EFE"/>
    <w:rsid w:val="00BA117C"/>
    <w:rsid w:val="00BA1C51"/>
    <w:rsid w:val="00BA1C9A"/>
    <w:rsid w:val="00BA1D0B"/>
    <w:rsid w:val="00BA201B"/>
    <w:rsid w:val="00BA2116"/>
    <w:rsid w:val="00BA22D7"/>
    <w:rsid w:val="00BA267D"/>
    <w:rsid w:val="00BA2831"/>
    <w:rsid w:val="00BA2D3B"/>
    <w:rsid w:val="00BA303D"/>
    <w:rsid w:val="00BA3573"/>
    <w:rsid w:val="00BA3781"/>
    <w:rsid w:val="00BA3C20"/>
    <w:rsid w:val="00BA3E6C"/>
    <w:rsid w:val="00BA3FF9"/>
    <w:rsid w:val="00BA433E"/>
    <w:rsid w:val="00BA448A"/>
    <w:rsid w:val="00BA4569"/>
    <w:rsid w:val="00BA4923"/>
    <w:rsid w:val="00BA4AAC"/>
    <w:rsid w:val="00BA4EFC"/>
    <w:rsid w:val="00BA5041"/>
    <w:rsid w:val="00BA567B"/>
    <w:rsid w:val="00BA585F"/>
    <w:rsid w:val="00BA6864"/>
    <w:rsid w:val="00BA6CAB"/>
    <w:rsid w:val="00BA6DA4"/>
    <w:rsid w:val="00BA7A1C"/>
    <w:rsid w:val="00BA7A5A"/>
    <w:rsid w:val="00BB0794"/>
    <w:rsid w:val="00BB08AD"/>
    <w:rsid w:val="00BB1519"/>
    <w:rsid w:val="00BB1FDE"/>
    <w:rsid w:val="00BB27E0"/>
    <w:rsid w:val="00BB2A76"/>
    <w:rsid w:val="00BB333B"/>
    <w:rsid w:val="00BB3D29"/>
    <w:rsid w:val="00BB4B53"/>
    <w:rsid w:val="00BB677B"/>
    <w:rsid w:val="00BB6C53"/>
    <w:rsid w:val="00BB7051"/>
    <w:rsid w:val="00BB70AF"/>
    <w:rsid w:val="00BB7334"/>
    <w:rsid w:val="00BB75F0"/>
    <w:rsid w:val="00BB77AF"/>
    <w:rsid w:val="00BB7D8F"/>
    <w:rsid w:val="00BB7F12"/>
    <w:rsid w:val="00BC0F86"/>
    <w:rsid w:val="00BC1654"/>
    <w:rsid w:val="00BC27FE"/>
    <w:rsid w:val="00BC2F0A"/>
    <w:rsid w:val="00BC3131"/>
    <w:rsid w:val="00BC37EB"/>
    <w:rsid w:val="00BC3C1C"/>
    <w:rsid w:val="00BC427B"/>
    <w:rsid w:val="00BC5101"/>
    <w:rsid w:val="00BC5CA0"/>
    <w:rsid w:val="00BC5CBB"/>
    <w:rsid w:val="00BC63A6"/>
    <w:rsid w:val="00BC6D53"/>
    <w:rsid w:val="00BC6FCD"/>
    <w:rsid w:val="00BC7229"/>
    <w:rsid w:val="00BC79A4"/>
    <w:rsid w:val="00BC7FC5"/>
    <w:rsid w:val="00BD0E3D"/>
    <w:rsid w:val="00BD0FAE"/>
    <w:rsid w:val="00BD142E"/>
    <w:rsid w:val="00BD1F18"/>
    <w:rsid w:val="00BD1FB7"/>
    <w:rsid w:val="00BD25E0"/>
    <w:rsid w:val="00BD43DB"/>
    <w:rsid w:val="00BD4B52"/>
    <w:rsid w:val="00BD4C50"/>
    <w:rsid w:val="00BD4D8B"/>
    <w:rsid w:val="00BD4F4F"/>
    <w:rsid w:val="00BD552C"/>
    <w:rsid w:val="00BD5621"/>
    <w:rsid w:val="00BD5B8C"/>
    <w:rsid w:val="00BD6835"/>
    <w:rsid w:val="00BD7C0B"/>
    <w:rsid w:val="00BD7CEB"/>
    <w:rsid w:val="00BE163B"/>
    <w:rsid w:val="00BE1B3B"/>
    <w:rsid w:val="00BE22FF"/>
    <w:rsid w:val="00BE35DD"/>
    <w:rsid w:val="00BE3EA8"/>
    <w:rsid w:val="00BE3F6C"/>
    <w:rsid w:val="00BE41F7"/>
    <w:rsid w:val="00BE47E1"/>
    <w:rsid w:val="00BE4C51"/>
    <w:rsid w:val="00BE7B54"/>
    <w:rsid w:val="00BE7EDF"/>
    <w:rsid w:val="00BF0FDD"/>
    <w:rsid w:val="00BF209D"/>
    <w:rsid w:val="00BF333C"/>
    <w:rsid w:val="00BF39C7"/>
    <w:rsid w:val="00BF3BF0"/>
    <w:rsid w:val="00BF3F99"/>
    <w:rsid w:val="00BF431E"/>
    <w:rsid w:val="00BF5534"/>
    <w:rsid w:val="00BF55B8"/>
    <w:rsid w:val="00BF5C49"/>
    <w:rsid w:val="00BF64F7"/>
    <w:rsid w:val="00BF6A23"/>
    <w:rsid w:val="00BF7A6B"/>
    <w:rsid w:val="00C00232"/>
    <w:rsid w:val="00C00EB3"/>
    <w:rsid w:val="00C00ED0"/>
    <w:rsid w:val="00C00FB2"/>
    <w:rsid w:val="00C027E1"/>
    <w:rsid w:val="00C02D4C"/>
    <w:rsid w:val="00C03D8C"/>
    <w:rsid w:val="00C0444C"/>
    <w:rsid w:val="00C04713"/>
    <w:rsid w:val="00C05A8A"/>
    <w:rsid w:val="00C06BED"/>
    <w:rsid w:val="00C070FF"/>
    <w:rsid w:val="00C07137"/>
    <w:rsid w:val="00C07302"/>
    <w:rsid w:val="00C07848"/>
    <w:rsid w:val="00C07E0F"/>
    <w:rsid w:val="00C101FD"/>
    <w:rsid w:val="00C11971"/>
    <w:rsid w:val="00C1200A"/>
    <w:rsid w:val="00C12283"/>
    <w:rsid w:val="00C13FED"/>
    <w:rsid w:val="00C14561"/>
    <w:rsid w:val="00C1497B"/>
    <w:rsid w:val="00C16157"/>
    <w:rsid w:val="00C161CD"/>
    <w:rsid w:val="00C1673F"/>
    <w:rsid w:val="00C16FB4"/>
    <w:rsid w:val="00C17158"/>
    <w:rsid w:val="00C17B22"/>
    <w:rsid w:val="00C2047D"/>
    <w:rsid w:val="00C207F4"/>
    <w:rsid w:val="00C20EE1"/>
    <w:rsid w:val="00C2145A"/>
    <w:rsid w:val="00C2159D"/>
    <w:rsid w:val="00C22122"/>
    <w:rsid w:val="00C232EA"/>
    <w:rsid w:val="00C232ED"/>
    <w:rsid w:val="00C236AB"/>
    <w:rsid w:val="00C24786"/>
    <w:rsid w:val="00C24CC5"/>
    <w:rsid w:val="00C2658B"/>
    <w:rsid w:val="00C27090"/>
    <w:rsid w:val="00C27DF9"/>
    <w:rsid w:val="00C30504"/>
    <w:rsid w:val="00C3050E"/>
    <w:rsid w:val="00C31410"/>
    <w:rsid w:val="00C31614"/>
    <w:rsid w:val="00C320DB"/>
    <w:rsid w:val="00C32C0F"/>
    <w:rsid w:val="00C34571"/>
    <w:rsid w:val="00C35081"/>
    <w:rsid w:val="00C3697D"/>
    <w:rsid w:val="00C373C8"/>
    <w:rsid w:val="00C37BCA"/>
    <w:rsid w:val="00C404C9"/>
    <w:rsid w:val="00C40C0B"/>
    <w:rsid w:val="00C40EA1"/>
    <w:rsid w:val="00C41188"/>
    <w:rsid w:val="00C41426"/>
    <w:rsid w:val="00C41FFE"/>
    <w:rsid w:val="00C42EE2"/>
    <w:rsid w:val="00C433E7"/>
    <w:rsid w:val="00C4345D"/>
    <w:rsid w:val="00C43FCA"/>
    <w:rsid w:val="00C44AF9"/>
    <w:rsid w:val="00C44B1C"/>
    <w:rsid w:val="00C455FA"/>
    <w:rsid w:val="00C457BF"/>
    <w:rsid w:val="00C45CB3"/>
    <w:rsid w:val="00C45F2D"/>
    <w:rsid w:val="00C4652B"/>
    <w:rsid w:val="00C4659D"/>
    <w:rsid w:val="00C465FF"/>
    <w:rsid w:val="00C46D32"/>
    <w:rsid w:val="00C4733E"/>
    <w:rsid w:val="00C47D35"/>
    <w:rsid w:val="00C47DBB"/>
    <w:rsid w:val="00C506CE"/>
    <w:rsid w:val="00C507BA"/>
    <w:rsid w:val="00C50B5C"/>
    <w:rsid w:val="00C51247"/>
    <w:rsid w:val="00C51BD5"/>
    <w:rsid w:val="00C51C57"/>
    <w:rsid w:val="00C522CE"/>
    <w:rsid w:val="00C526E0"/>
    <w:rsid w:val="00C534EC"/>
    <w:rsid w:val="00C53CB0"/>
    <w:rsid w:val="00C53FB0"/>
    <w:rsid w:val="00C5419B"/>
    <w:rsid w:val="00C5495D"/>
    <w:rsid w:val="00C55AB6"/>
    <w:rsid w:val="00C55D1E"/>
    <w:rsid w:val="00C55FB1"/>
    <w:rsid w:val="00C56080"/>
    <w:rsid w:val="00C562B6"/>
    <w:rsid w:val="00C569EC"/>
    <w:rsid w:val="00C57582"/>
    <w:rsid w:val="00C6053D"/>
    <w:rsid w:val="00C610DD"/>
    <w:rsid w:val="00C6151D"/>
    <w:rsid w:val="00C62716"/>
    <w:rsid w:val="00C62912"/>
    <w:rsid w:val="00C62D05"/>
    <w:rsid w:val="00C6488E"/>
    <w:rsid w:val="00C65EF9"/>
    <w:rsid w:val="00C668D5"/>
    <w:rsid w:val="00C67782"/>
    <w:rsid w:val="00C67E42"/>
    <w:rsid w:val="00C70486"/>
    <w:rsid w:val="00C70862"/>
    <w:rsid w:val="00C70AF6"/>
    <w:rsid w:val="00C71885"/>
    <w:rsid w:val="00C72304"/>
    <w:rsid w:val="00C723E0"/>
    <w:rsid w:val="00C72482"/>
    <w:rsid w:val="00C727C5"/>
    <w:rsid w:val="00C736A4"/>
    <w:rsid w:val="00C736D7"/>
    <w:rsid w:val="00C738B6"/>
    <w:rsid w:val="00C73EC6"/>
    <w:rsid w:val="00C751D7"/>
    <w:rsid w:val="00C7732C"/>
    <w:rsid w:val="00C77893"/>
    <w:rsid w:val="00C804A5"/>
    <w:rsid w:val="00C808D4"/>
    <w:rsid w:val="00C809F7"/>
    <w:rsid w:val="00C81A3E"/>
    <w:rsid w:val="00C81A66"/>
    <w:rsid w:val="00C81F36"/>
    <w:rsid w:val="00C8248D"/>
    <w:rsid w:val="00C83C65"/>
    <w:rsid w:val="00C83EE8"/>
    <w:rsid w:val="00C84E61"/>
    <w:rsid w:val="00C86589"/>
    <w:rsid w:val="00C86D23"/>
    <w:rsid w:val="00C86DE4"/>
    <w:rsid w:val="00C875E7"/>
    <w:rsid w:val="00C876B3"/>
    <w:rsid w:val="00C87935"/>
    <w:rsid w:val="00C9000D"/>
    <w:rsid w:val="00C9016A"/>
    <w:rsid w:val="00C90826"/>
    <w:rsid w:val="00C920FE"/>
    <w:rsid w:val="00C927B9"/>
    <w:rsid w:val="00C92908"/>
    <w:rsid w:val="00C929D6"/>
    <w:rsid w:val="00C93BFF"/>
    <w:rsid w:val="00C93CFD"/>
    <w:rsid w:val="00C94267"/>
    <w:rsid w:val="00C94D75"/>
    <w:rsid w:val="00C9515F"/>
    <w:rsid w:val="00C9525B"/>
    <w:rsid w:val="00C95EDD"/>
    <w:rsid w:val="00C969B8"/>
    <w:rsid w:val="00C96FFE"/>
    <w:rsid w:val="00C9782D"/>
    <w:rsid w:val="00CA1183"/>
    <w:rsid w:val="00CA1AA8"/>
    <w:rsid w:val="00CA2318"/>
    <w:rsid w:val="00CA3265"/>
    <w:rsid w:val="00CA3EAD"/>
    <w:rsid w:val="00CA3F36"/>
    <w:rsid w:val="00CA486D"/>
    <w:rsid w:val="00CA4A7A"/>
    <w:rsid w:val="00CA56B6"/>
    <w:rsid w:val="00CA57F7"/>
    <w:rsid w:val="00CA5915"/>
    <w:rsid w:val="00CA5D6F"/>
    <w:rsid w:val="00CA5D82"/>
    <w:rsid w:val="00CA5FF9"/>
    <w:rsid w:val="00CA713B"/>
    <w:rsid w:val="00CA7676"/>
    <w:rsid w:val="00CA78FE"/>
    <w:rsid w:val="00CA7BDA"/>
    <w:rsid w:val="00CA7FDD"/>
    <w:rsid w:val="00CB00A9"/>
    <w:rsid w:val="00CB0545"/>
    <w:rsid w:val="00CB0C1E"/>
    <w:rsid w:val="00CB11F4"/>
    <w:rsid w:val="00CB1294"/>
    <w:rsid w:val="00CB142E"/>
    <w:rsid w:val="00CB1626"/>
    <w:rsid w:val="00CB1763"/>
    <w:rsid w:val="00CB2436"/>
    <w:rsid w:val="00CB2BC7"/>
    <w:rsid w:val="00CB2DDA"/>
    <w:rsid w:val="00CB2F87"/>
    <w:rsid w:val="00CB3141"/>
    <w:rsid w:val="00CB36EE"/>
    <w:rsid w:val="00CB394B"/>
    <w:rsid w:val="00CB3F84"/>
    <w:rsid w:val="00CB40F4"/>
    <w:rsid w:val="00CB4BFE"/>
    <w:rsid w:val="00CB4ED2"/>
    <w:rsid w:val="00CB5281"/>
    <w:rsid w:val="00CB5EE5"/>
    <w:rsid w:val="00CB67BC"/>
    <w:rsid w:val="00CB72A8"/>
    <w:rsid w:val="00CC0061"/>
    <w:rsid w:val="00CC0617"/>
    <w:rsid w:val="00CC08AE"/>
    <w:rsid w:val="00CC1350"/>
    <w:rsid w:val="00CC1939"/>
    <w:rsid w:val="00CC1FF2"/>
    <w:rsid w:val="00CC355D"/>
    <w:rsid w:val="00CC367B"/>
    <w:rsid w:val="00CC371A"/>
    <w:rsid w:val="00CC3CFD"/>
    <w:rsid w:val="00CC412A"/>
    <w:rsid w:val="00CC423C"/>
    <w:rsid w:val="00CC47DD"/>
    <w:rsid w:val="00CC4900"/>
    <w:rsid w:val="00CC4BC5"/>
    <w:rsid w:val="00CC4BF8"/>
    <w:rsid w:val="00CC4CDF"/>
    <w:rsid w:val="00CC7900"/>
    <w:rsid w:val="00CC7AF6"/>
    <w:rsid w:val="00CD04B0"/>
    <w:rsid w:val="00CD04EE"/>
    <w:rsid w:val="00CD05CD"/>
    <w:rsid w:val="00CD0C3B"/>
    <w:rsid w:val="00CD0E34"/>
    <w:rsid w:val="00CD11C3"/>
    <w:rsid w:val="00CD1B49"/>
    <w:rsid w:val="00CD22EF"/>
    <w:rsid w:val="00CD2318"/>
    <w:rsid w:val="00CD2AA1"/>
    <w:rsid w:val="00CD2F00"/>
    <w:rsid w:val="00CD38FB"/>
    <w:rsid w:val="00CD3B99"/>
    <w:rsid w:val="00CD4883"/>
    <w:rsid w:val="00CD4B78"/>
    <w:rsid w:val="00CD574E"/>
    <w:rsid w:val="00CD5A54"/>
    <w:rsid w:val="00CD6376"/>
    <w:rsid w:val="00CD64D0"/>
    <w:rsid w:val="00CD717C"/>
    <w:rsid w:val="00CD74F8"/>
    <w:rsid w:val="00CD782C"/>
    <w:rsid w:val="00CD7E67"/>
    <w:rsid w:val="00CE04DA"/>
    <w:rsid w:val="00CE0A13"/>
    <w:rsid w:val="00CE0FD1"/>
    <w:rsid w:val="00CE11D6"/>
    <w:rsid w:val="00CE26D2"/>
    <w:rsid w:val="00CE3D93"/>
    <w:rsid w:val="00CE3F84"/>
    <w:rsid w:val="00CE4208"/>
    <w:rsid w:val="00CE4838"/>
    <w:rsid w:val="00CE4B42"/>
    <w:rsid w:val="00CE4C3B"/>
    <w:rsid w:val="00CE577D"/>
    <w:rsid w:val="00CE5F69"/>
    <w:rsid w:val="00CE6473"/>
    <w:rsid w:val="00CE6B11"/>
    <w:rsid w:val="00CE6D2D"/>
    <w:rsid w:val="00CE72BE"/>
    <w:rsid w:val="00CE7565"/>
    <w:rsid w:val="00CE7891"/>
    <w:rsid w:val="00CE7DB0"/>
    <w:rsid w:val="00CF03EC"/>
    <w:rsid w:val="00CF19CF"/>
    <w:rsid w:val="00CF1CD9"/>
    <w:rsid w:val="00CF244D"/>
    <w:rsid w:val="00CF295E"/>
    <w:rsid w:val="00CF3314"/>
    <w:rsid w:val="00CF3527"/>
    <w:rsid w:val="00CF3961"/>
    <w:rsid w:val="00CF3A45"/>
    <w:rsid w:val="00CF3E25"/>
    <w:rsid w:val="00CF4642"/>
    <w:rsid w:val="00CF4BBB"/>
    <w:rsid w:val="00CF5660"/>
    <w:rsid w:val="00CF59F4"/>
    <w:rsid w:val="00CF5AA3"/>
    <w:rsid w:val="00CF7304"/>
    <w:rsid w:val="00CF73D8"/>
    <w:rsid w:val="00D001C8"/>
    <w:rsid w:val="00D00352"/>
    <w:rsid w:val="00D009E5"/>
    <w:rsid w:val="00D00A4D"/>
    <w:rsid w:val="00D01632"/>
    <w:rsid w:val="00D0165C"/>
    <w:rsid w:val="00D026DA"/>
    <w:rsid w:val="00D027E0"/>
    <w:rsid w:val="00D03550"/>
    <w:rsid w:val="00D04758"/>
    <w:rsid w:val="00D04F6C"/>
    <w:rsid w:val="00D05A6D"/>
    <w:rsid w:val="00D05CA7"/>
    <w:rsid w:val="00D06FAC"/>
    <w:rsid w:val="00D07341"/>
    <w:rsid w:val="00D07A64"/>
    <w:rsid w:val="00D07B15"/>
    <w:rsid w:val="00D1022A"/>
    <w:rsid w:val="00D10C85"/>
    <w:rsid w:val="00D10CCF"/>
    <w:rsid w:val="00D10D9D"/>
    <w:rsid w:val="00D113CB"/>
    <w:rsid w:val="00D11993"/>
    <w:rsid w:val="00D12D6A"/>
    <w:rsid w:val="00D1301F"/>
    <w:rsid w:val="00D14301"/>
    <w:rsid w:val="00D14CD3"/>
    <w:rsid w:val="00D14F44"/>
    <w:rsid w:val="00D150BB"/>
    <w:rsid w:val="00D15347"/>
    <w:rsid w:val="00D158D0"/>
    <w:rsid w:val="00D170EC"/>
    <w:rsid w:val="00D2223F"/>
    <w:rsid w:val="00D227AD"/>
    <w:rsid w:val="00D22D5B"/>
    <w:rsid w:val="00D2451F"/>
    <w:rsid w:val="00D24C73"/>
    <w:rsid w:val="00D256AF"/>
    <w:rsid w:val="00D257AD"/>
    <w:rsid w:val="00D25CD3"/>
    <w:rsid w:val="00D26BF6"/>
    <w:rsid w:val="00D26F46"/>
    <w:rsid w:val="00D301ED"/>
    <w:rsid w:val="00D305A6"/>
    <w:rsid w:val="00D308EF"/>
    <w:rsid w:val="00D30B97"/>
    <w:rsid w:val="00D31361"/>
    <w:rsid w:val="00D31EF4"/>
    <w:rsid w:val="00D31FA4"/>
    <w:rsid w:val="00D32294"/>
    <w:rsid w:val="00D3279F"/>
    <w:rsid w:val="00D32CD1"/>
    <w:rsid w:val="00D3362A"/>
    <w:rsid w:val="00D3387F"/>
    <w:rsid w:val="00D33CDB"/>
    <w:rsid w:val="00D34941"/>
    <w:rsid w:val="00D34AB9"/>
    <w:rsid w:val="00D351B0"/>
    <w:rsid w:val="00D35A34"/>
    <w:rsid w:val="00D36EFC"/>
    <w:rsid w:val="00D36FB8"/>
    <w:rsid w:val="00D40512"/>
    <w:rsid w:val="00D4159C"/>
    <w:rsid w:val="00D415FE"/>
    <w:rsid w:val="00D4184F"/>
    <w:rsid w:val="00D41B32"/>
    <w:rsid w:val="00D41EB9"/>
    <w:rsid w:val="00D425E6"/>
    <w:rsid w:val="00D42892"/>
    <w:rsid w:val="00D42F15"/>
    <w:rsid w:val="00D43DB7"/>
    <w:rsid w:val="00D43DDF"/>
    <w:rsid w:val="00D447DC"/>
    <w:rsid w:val="00D456B5"/>
    <w:rsid w:val="00D46A40"/>
    <w:rsid w:val="00D46BEC"/>
    <w:rsid w:val="00D46BFB"/>
    <w:rsid w:val="00D46DB6"/>
    <w:rsid w:val="00D46E24"/>
    <w:rsid w:val="00D47199"/>
    <w:rsid w:val="00D47423"/>
    <w:rsid w:val="00D50917"/>
    <w:rsid w:val="00D50983"/>
    <w:rsid w:val="00D50E2E"/>
    <w:rsid w:val="00D510A5"/>
    <w:rsid w:val="00D51849"/>
    <w:rsid w:val="00D51FD8"/>
    <w:rsid w:val="00D52677"/>
    <w:rsid w:val="00D52C05"/>
    <w:rsid w:val="00D53323"/>
    <w:rsid w:val="00D534B5"/>
    <w:rsid w:val="00D534B6"/>
    <w:rsid w:val="00D53F32"/>
    <w:rsid w:val="00D54471"/>
    <w:rsid w:val="00D54DDE"/>
    <w:rsid w:val="00D55225"/>
    <w:rsid w:val="00D552B1"/>
    <w:rsid w:val="00D55970"/>
    <w:rsid w:val="00D562A6"/>
    <w:rsid w:val="00D56AA9"/>
    <w:rsid w:val="00D57497"/>
    <w:rsid w:val="00D60485"/>
    <w:rsid w:val="00D60B3D"/>
    <w:rsid w:val="00D618D7"/>
    <w:rsid w:val="00D62CF9"/>
    <w:rsid w:val="00D62D49"/>
    <w:rsid w:val="00D6327C"/>
    <w:rsid w:val="00D63CB2"/>
    <w:rsid w:val="00D63D29"/>
    <w:rsid w:val="00D6427B"/>
    <w:rsid w:val="00D64B18"/>
    <w:rsid w:val="00D657A8"/>
    <w:rsid w:val="00D66153"/>
    <w:rsid w:val="00D66EDB"/>
    <w:rsid w:val="00D711B6"/>
    <w:rsid w:val="00D712B5"/>
    <w:rsid w:val="00D715A1"/>
    <w:rsid w:val="00D71B1F"/>
    <w:rsid w:val="00D7263C"/>
    <w:rsid w:val="00D72DAC"/>
    <w:rsid w:val="00D732AD"/>
    <w:rsid w:val="00D73436"/>
    <w:rsid w:val="00D73CA5"/>
    <w:rsid w:val="00D74083"/>
    <w:rsid w:val="00D743FA"/>
    <w:rsid w:val="00D74D77"/>
    <w:rsid w:val="00D75478"/>
    <w:rsid w:val="00D7569B"/>
    <w:rsid w:val="00D7574E"/>
    <w:rsid w:val="00D75D69"/>
    <w:rsid w:val="00D75FFE"/>
    <w:rsid w:val="00D766B5"/>
    <w:rsid w:val="00D77E98"/>
    <w:rsid w:val="00D81864"/>
    <w:rsid w:val="00D81FB6"/>
    <w:rsid w:val="00D8225C"/>
    <w:rsid w:val="00D82EB7"/>
    <w:rsid w:val="00D831B7"/>
    <w:rsid w:val="00D840EA"/>
    <w:rsid w:val="00D844C7"/>
    <w:rsid w:val="00D8469C"/>
    <w:rsid w:val="00D853E7"/>
    <w:rsid w:val="00D853FE"/>
    <w:rsid w:val="00D865F7"/>
    <w:rsid w:val="00D86B1D"/>
    <w:rsid w:val="00D87B33"/>
    <w:rsid w:val="00D901F0"/>
    <w:rsid w:val="00D907EC"/>
    <w:rsid w:val="00D90A86"/>
    <w:rsid w:val="00D912D9"/>
    <w:rsid w:val="00D9141E"/>
    <w:rsid w:val="00D915F4"/>
    <w:rsid w:val="00D91B75"/>
    <w:rsid w:val="00D9235C"/>
    <w:rsid w:val="00D92ECC"/>
    <w:rsid w:val="00D93877"/>
    <w:rsid w:val="00D93919"/>
    <w:rsid w:val="00D94C7F"/>
    <w:rsid w:val="00D952F4"/>
    <w:rsid w:val="00D95B81"/>
    <w:rsid w:val="00D96655"/>
    <w:rsid w:val="00D96E53"/>
    <w:rsid w:val="00D97DEB"/>
    <w:rsid w:val="00DA072B"/>
    <w:rsid w:val="00DA0CB6"/>
    <w:rsid w:val="00DA0EB7"/>
    <w:rsid w:val="00DA0F19"/>
    <w:rsid w:val="00DA0F23"/>
    <w:rsid w:val="00DA17D7"/>
    <w:rsid w:val="00DA2834"/>
    <w:rsid w:val="00DA43AA"/>
    <w:rsid w:val="00DA494F"/>
    <w:rsid w:val="00DA567F"/>
    <w:rsid w:val="00DA57DF"/>
    <w:rsid w:val="00DA5CAD"/>
    <w:rsid w:val="00DA6412"/>
    <w:rsid w:val="00DA6752"/>
    <w:rsid w:val="00DA6924"/>
    <w:rsid w:val="00DA69DA"/>
    <w:rsid w:val="00DA6C5A"/>
    <w:rsid w:val="00DA7CD7"/>
    <w:rsid w:val="00DB010F"/>
    <w:rsid w:val="00DB0B0A"/>
    <w:rsid w:val="00DB0E54"/>
    <w:rsid w:val="00DB19EB"/>
    <w:rsid w:val="00DB2CF0"/>
    <w:rsid w:val="00DB38EA"/>
    <w:rsid w:val="00DB3A6A"/>
    <w:rsid w:val="00DB3D97"/>
    <w:rsid w:val="00DB3DA6"/>
    <w:rsid w:val="00DB47F2"/>
    <w:rsid w:val="00DB5168"/>
    <w:rsid w:val="00DB52B9"/>
    <w:rsid w:val="00DB5F58"/>
    <w:rsid w:val="00DB6163"/>
    <w:rsid w:val="00DB6DB6"/>
    <w:rsid w:val="00DB6F0F"/>
    <w:rsid w:val="00DB6FFC"/>
    <w:rsid w:val="00DB75FE"/>
    <w:rsid w:val="00DB7946"/>
    <w:rsid w:val="00DC021B"/>
    <w:rsid w:val="00DC08EB"/>
    <w:rsid w:val="00DC117A"/>
    <w:rsid w:val="00DC14D7"/>
    <w:rsid w:val="00DC1AFD"/>
    <w:rsid w:val="00DC2D6B"/>
    <w:rsid w:val="00DC2EE5"/>
    <w:rsid w:val="00DC385F"/>
    <w:rsid w:val="00DC3CA1"/>
    <w:rsid w:val="00DC3EE2"/>
    <w:rsid w:val="00DC43D4"/>
    <w:rsid w:val="00DC47A0"/>
    <w:rsid w:val="00DC5CA3"/>
    <w:rsid w:val="00DC6C68"/>
    <w:rsid w:val="00DC71E7"/>
    <w:rsid w:val="00DC7250"/>
    <w:rsid w:val="00DC73F3"/>
    <w:rsid w:val="00DC79D6"/>
    <w:rsid w:val="00DD01F8"/>
    <w:rsid w:val="00DD0A3A"/>
    <w:rsid w:val="00DD0E14"/>
    <w:rsid w:val="00DD17BC"/>
    <w:rsid w:val="00DD1927"/>
    <w:rsid w:val="00DD1C93"/>
    <w:rsid w:val="00DD24B5"/>
    <w:rsid w:val="00DD2BD0"/>
    <w:rsid w:val="00DD3483"/>
    <w:rsid w:val="00DD3666"/>
    <w:rsid w:val="00DD4456"/>
    <w:rsid w:val="00DD4AD8"/>
    <w:rsid w:val="00DD5232"/>
    <w:rsid w:val="00DD55DF"/>
    <w:rsid w:val="00DD565F"/>
    <w:rsid w:val="00DD5B0C"/>
    <w:rsid w:val="00DD6024"/>
    <w:rsid w:val="00DD62DF"/>
    <w:rsid w:val="00DD6809"/>
    <w:rsid w:val="00DD7495"/>
    <w:rsid w:val="00DD7C3D"/>
    <w:rsid w:val="00DD7D81"/>
    <w:rsid w:val="00DE0115"/>
    <w:rsid w:val="00DE06BE"/>
    <w:rsid w:val="00DE08AE"/>
    <w:rsid w:val="00DE0E31"/>
    <w:rsid w:val="00DE0FA7"/>
    <w:rsid w:val="00DE2895"/>
    <w:rsid w:val="00DE3DC5"/>
    <w:rsid w:val="00DE40C7"/>
    <w:rsid w:val="00DE4F1E"/>
    <w:rsid w:val="00DE4FE2"/>
    <w:rsid w:val="00DE609C"/>
    <w:rsid w:val="00DE6464"/>
    <w:rsid w:val="00DE6D6A"/>
    <w:rsid w:val="00DE7DA8"/>
    <w:rsid w:val="00DE7E72"/>
    <w:rsid w:val="00DF1B5B"/>
    <w:rsid w:val="00DF1BB5"/>
    <w:rsid w:val="00DF1CF0"/>
    <w:rsid w:val="00DF402A"/>
    <w:rsid w:val="00DF4D28"/>
    <w:rsid w:val="00DF4ED4"/>
    <w:rsid w:val="00DF539F"/>
    <w:rsid w:val="00DF5834"/>
    <w:rsid w:val="00DF58F7"/>
    <w:rsid w:val="00DF5ADF"/>
    <w:rsid w:val="00DF5B70"/>
    <w:rsid w:val="00DF622B"/>
    <w:rsid w:val="00DF6BBC"/>
    <w:rsid w:val="00DF6FB2"/>
    <w:rsid w:val="00DF71F6"/>
    <w:rsid w:val="00DF7DBE"/>
    <w:rsid w:val="00E001F6"/>
    <w:rsid w:val="00E00C0A"/>
    <w:rsid w:val="00E00C20"/>
    <w:rsid w:val="00E0146C"/>
    <w:rsid w:val="00E018A6"/>
    <w:rsid w:val="00E01CFB"/>
    <w:rsid w:val="00E01F8F"/>
    <w:rsid w:val="00E02829"/>
    <w:rsid w:val="00E03E1A"/>
    <w:rsid w:val="00E03F62"/>
    <w:rsid w:val="00E046EB"/>
    <w:rsid w:val="00E04989"/>
    <w:rsid w:val="00E05393"/>
    <w:rsid w:val="00E0553C"/>
    <w:rsid w:val="00E061FD"/>
    <w:rsid w:val="00E067B4"/>
    <w:rsid w:val="00E067B9"/>
    <w:rsid w:val="00E076FB"/>
    <w:rsid w:val="00E078D2"/>
    <w:rsid w:val="00E079DF"/>
    <w:rsid w:val="00E079FC"/>
    <w:rsid w:val="00E07D31"/>
    <w:rsid w:val="00E1012D"/>
    <w:rsid w:val="00E10AC3"/>
    <w:rsid w:val="00E10D54"/>
    <w:rsid w:val="00E11703"/>
    <w:rsid w:val="00E11B9D"/>
    <w:rsid w:val="00E11E6B"/>
    <w:rsid w:val="00E12173"/>
    <w:rsid w:val="00E13158"/>
    <w:rsid w:val="00E13505"/>
    <w:rsid w:val="00E13B57"/>
    <w:rsid w:val="00E13FF4"/>
    <w:rsid w:val="00E140EB"/>
    <w:rsid w:val="00E14C30"/>
    <w:rsid w:val="00E14C49"/>
    <w:rsid w:val="00E14E14"/>
    <w:rsid w:val="00E15C4B"/>
    <w:rsid w:val="00E16978"/>
    <w:rsid w:val="00E172FD"/>
    <w:rsid w:val="00E17750"/>
    <w:rsid w:val="00E1778F"/>
    <w:rsid w:val="00E178D8"/>
    <w:rsid w:val="00E179F2"/>
    <w:rsid w:val="00E17B93"/>
    <w:rsid w:val="00E17E84"/>
    <w:rsid w:val="00E2036B"/>
    <w:rsid w:val="00E21035"/>
    <w:rsid w:val="00E21366"/>
    <w:rsid w:val="00E22260"/>
    <w:rsid w:val="00E222A9"/>
    <w:rsid w:val="00E22AE3"/>
    <w:rsid w:val="00E22E98"/>
    <w:rsid w:val="00E2330C"/>
    <w:rsid w:val="00E23C90"/>
    <w:rsid w:val="00E23D0A"/>
    <w:rsid w:val="00E24109"/>
    <w:rsid w:val="00E2412F"/>
    <w:rsid w:val="00E2535E"/>
    <w:rsid w:val="00E2579F"/>
    <w:rsid w:val="00E268EE"/>
    <w:rsid w:val="00E26D3B"/>
    <w:rsid w:val="00E27867"/>
    <w:rsid w:val="00E278EA"/>
    <w:rsid w:val="00E27EB8"/>
    <w:rsid w:val="00E303C1"/>
    <w:rsid w:val="00E3201E"/>
    <w:rsid w:val="00E32328"/>
    <w:rsid w:val="00E325B5"/>
    <w:rsid w:val="00E32F87"/>
    <w:rsid w:val="00E330A1"/>
    <w:rsid w:val="00E33463"/>
    <w:rsid w:val="00E338EF"/>
    <w:rsid w:val="00E33CCB"/>
    <w:rsid w:val="00E34701"/>
    <w:rsid w:val="00E34912"/>
    <w:rsid w:val="00E34EEE"/>
    <w:rsid w:val="00E350B4"/>
    <w:rsid w:val="00E35F20"/>
    <w:rsid w:val="00E36418"/>
    <w:rsid w:val="00E369CE"/>
    <w:rsid w:val="00E372D8"/>
    <w:rsid w:val="00E376E1"/>
    <w:rsid w:val="00E3772E"/>
    <w:rsid w:val="00E37940"/>
    <w:rsid w:val="00E37C48"/>
    <w:rsid w:val="00E37CD1"/>
    <w:rsid w:val="00E40060"/>
    <w:rsid w:val="00E40456"/>
    <w:rsid w:val="00E40E41"/>
    <w:rsid w:val="00E425BF"/>
    <w:rsid w:val="00E430A6"/>
    <w:rsid w:val="00E439A7"/>
    <w:rsid w:val="00E441C1"/>
    <w:rsid w:val="00E44624"/>
    <w:rsid w:val="00E44639"/>
    <w:rsid w:val="00E44A14"/>
    <w:rsid w:val="00E45383"/>
    <w:rsid w:val="00E453FA"/>
    <w:rsid w:val="00E4613E"/>
    <w:rsid w:val="00E461CF"/>
    <w:rsid w:val="00E46440"/>
    <w:rsid w:val="00E46465"/>
    <w:rsid w:val="00E46611"/>
    <w:rsid w:val="00E469C3"/>
    <w:rsid w:val="00E46AB4"/>
    <w:rsid w:val="00E4781B"/>
    <w:rsid w:val="00E47F5D"/>
    <w:rsid w:val="00E507FE"/>
    <w:rsid w:val="00E50A3C"/>
    <w:rsid w:val="00E50BF9"/>
    <w:rsid w:val="00E50FDF"/>
    <w:rsid w:val="00E512C6"/>
    <w:rsid w:val="00E513AD"/>
    <w:rsid w:val="00E51988"/>
    <w:rsid w:val="00E53639"/>
    <w:rsid w:val="00E5386C"/>
    <w:rsid w:val="00E540C8"/>
    <w:rsid w:val="00E543CB"/>
    <w:rsid w:val="00E54469"/>
    <w:rsid w:val="00E5606D"/>
    <w:rsid w:val="00E56D1A"/>
    <w:rsid w:val="00E56F0A"/>
    <w:rsid w:val="00E56F2E"/>
    <w:rsid w:val="00E5704B"/>
    <w:rsid w:val="00E57248"/>
    <w:rsid w:val="00E575DE"/>
    <w:rsid w:val="00E577BE"/>
    <w:rsid w:val="00E602E2"/>
    <w:rsid w:val="00E6089A"/>
    <w:rsid w:val="00E6100C"/>
    <w:rsid w:val="00E61F55"/>
    <w:rsid w:val="00E625A7"/>
    <w:rsid w:val="00E62E49"/>
    <w:rsid w:val="00E63903"/>
    <w:rsid w:val="00E63CBA"/>
    <w:rsid w:val="00E6407A"/>
    <w:rsid w:val="00E642E3"/>
    <w:rsid w:val="00E64DAC"/>
    <w:rsid w:val="00E664D4"/>
    <w:rsid w:val="00E66786"/>
    <w:rsid w:val="00E66F37"/>
    <w:rsid w:val="00E672F7"/>
    <w:rsid w:val="00E6743A"/>
    <w:rsid w:val="00E674FF"/>
    <w:rsid w:val="00E67951"/>
    <w:rsid w:val="00E70147"/>
    <w:rsid w:val="00E706AA"/>
    <w:rsid w:val="00E72074"/>
    <w:rsid w:val="00E721BB"/>
    <w:rsid w:val="00E728B4"/>
    <w:rsid w:val="00E72AB7"/>
    <w:rsid w:val="00E72CB7"/>
    <w:rsid w:val="00E7335B"/>
    <w:rsid w:val="00E73B07"/>
    <w:rsid w:val="00E749B4"/>
    <w:rsid w:val="00E74CF1"/>
    <w:rsid w:val="00E75364"/>
    <w:rsid w:val="00E7577C"/>
    <w:rsid w:val="00E758A5"/>
    <w:rsid w:val="00E762B9"/>
    <w:rsid w:val="00E7687B"/>
    <w:rsid w:val="00E76C17"/>
    <w:rsid w:val="00E76C9F"/>
    <w:rsid w:val="00E7707E"/>
    <w:rsid w:val="00E77130"/>
    <w:rsid w:val="00E77A41"/>
    <w:rsid w:val="00E77A51"/>
    <w:rsid w:val="00E8026D"/>
    <w:rsid w:val="00E804B4"/>
    <w:rsid w:val="00E81759"/>
    <w:rsid w:val="00E81A74"/>
    <w:rsid w:val="00E81CDE"/>
    <w:rsid w:val="00E820C1"/>
    <w:rsid w:val="00E82521"/>
    <w:rsid w:val="00E826BB"/>
    <w:rsid w:val="00E82770"/>
    <w:rsid w:val="00E827DB"/>
    <w:rsid w:val="00E82ED2"/>
    <w:rsid w:val="00E8301C"/>
    <w:rsid w:val="00E832F9"/>
    <w:rsid w:val="00E83526"/>
    <w:rsid w:val="00E83E40"/>
    <w:rsid w:val="00E83F1A"/>
    <w:rsid w:val="00E84968"/>
    <w:rsid w:val="00E84BE4"/>
    <w:rsid w:val="00E850BB"/>
    <w:rsid w:val="00E8514C"/>
    <w:rsid w:val="00E85D38"/>
    <w:rsid w:val="00E86060"/>
    <w:rsid w:val="00E86184"/>
    <w:rsid w:val="00E86FD3"/>
    <w:rsid w:val="00E87581"/>
    <w:rsid w:val="00E90B68"/>
    <w:rsid w:val="00E91E2B"/>
    <w:rsid w:val="00E92774"/>
    <w:rsid w:val="00E92B01"/>
    <w:rsid w:val="00E92DC8"/>
    <w:rsid w:val="00E92E90"/>
    <w:rsid w:val="00E92F00"/>
    <w:rsid w:val="00E93351"/>
    <w:rsid w:val="00E933C7"/>
    <w:rsid w:val="00E9384A"/>
    <w:rsid w:val="00E9392C"/>
    <w:rsid w:val="00E93950"/>
    <w:rsid w:val="00E94205"/>
    <w:rsid w:val="00E94D83"/>
    <w:rsid w:val="00E95294"/>
    <w:rsid w:val="00E95554"/>
    <w:rsid w:val="00E96579"/>
    <w:rsid w:val="00E97046"/>
    <w:rsid w:val="00EA008D"/>
    <w:rsid w:val="00EA08EE"/>
    <w:rsid w:val="00EA095E"/>
    <w:rsid w:val="00EA0E11"/>
    <w:rsid w:val="00EA14C9"/>
    <w:rsid w:val="00EA1B3A"/>
    <w:rsid w:val="00EA21DA"/>
    <w:rsid w:val="00EA289A"/>
    <w:rsid w:val="00EA28C2"/>
    <w:rsid w:val="00EA3A04"/>
    <w:rsid w:val="00EA3E93"/>
    <w:rsid w:val="00EA4392"/>
    <w:rsid w:val="00EA453B"/>
    <w:rsid w:val="00EA4BAF"/>
    <w:rsid w:val="00EA4EC5"/>
    <w:rsid w:val="00EA5AAA"/>
    <w:rsid w:val="00EA72AF"/>
    <w:rsid w:val="00EA7477"/>
    <w:rsid w:val="00EA7622"/>
    <w:rsid w:val="00EA7F35"/>
    <w:rsid w:val="00EB0D15"/>
    <w:rsid w:val="00EB1E83"/>
    <w:rsid w:val="00EB277F"/>
    <w:rsid w:val="00EB2797"/>
    <w:rsid w:val="00EB286A"/>
    <w:rsid w:val="00EB38BE"/>
    <w:rsid w:val="00EB3DCB"/>
    <w:rsid w:val="00EB570B"/>
    <w:rsid w:val="00EB6042"/>
    <w:rsid w:val="00EB615A"/>
    <w:rsid w:val="00EB62CA"/>
    <w:rsid w:val="00EB68B3"/>
    <w:rsid w:val="00EB7003"/>
    <w:rsid w:val="00EB7701"/>
    <w:rsid w:val="00EB7910"/>
    <w:rsid w:val="00EB79CA"/>
    <w:rsid w:val="00EB7F3D"/>
    <w:rsid w:val="00EC0581"/>
    <w:rsid w:val="00EC059F"/>
    <w:rsid w:val="00EC0BA1"/>
    <w:rsid w:val="00EC2A26"/>
    <w:rsid w:val="00EC2C2A"/>
    <w:rsid w:val="00EC3117"/>
    <w:rsid w:val="00EC35A5"/>
    <w:rsid w:val="00EC3F87"/>
    <w:rsid w:val="00EC3FE5"/>
    <w:rsid w:val="00EC4E5D"/>
    <w:rsid w:val="00EC4EEA"/>
    <w:rsid w:val="00EC4F73"/>
    <w:rsid w:val="00EC5296"/>
    <w:rsid w:val="00EC60D4"/>
    <w:rsid w:val="00EC6859"/>
    <w:rsid w:val="00EC6969"/>
    <w:rsid w:val="00EC7BD1"/>
    <w:rsid w:val="00EC7D55"/>
    <w:rsid w:val="00EC7D62"/>
    <w:rsid w:val="00EC7EC7"/>
    <w:rsid w:val="00ED038F"/>
    <w:rsid w:val="00ED058B"/>
    <w:rsid w:val="00ED061B"/>
    <w:rsid w:val="00ED09DB"/>
    <w:rsid w:val="00ED1236"/>
    <w:rsid w:val="00ED146E"/>
    <w:rsid w:val="00ED186C"/>
    <w:rsid w:val="00ED3564"/>
    <w:rsid w:val="00ED3849"/>
    <w:rsid w:val="00ED3853"/>
    <w:rsid w:val="00ED4677"/>
    <w:rsid w:val="00ED4AA6"/>
    <w:rsid w:val="00ED5AB7"/>
    <w:rsid w:val="00ED5BAD"/>
    <w:rsid w:val="00EE0288"/>
    <w:rsid w:val="00EE0575"/>
    <w:rsid w:val="00EE102B"/>
    <w:rsid w:val="00EE10B4"/>
    <w:rsid w:val="00EE1189"/>
    <w:rsid w:val="00EE1560"/>
    <w:rsid w:val="00EE1BBE"/>
    <w:rsid w:val="00EE213E"/>
    <w:rsid w:val="00EE2663"/>
    <w:rsid w:val="00EE280B"/>
    <w:rsid w:val="00EE2AA4"/>
    <w:rsid w:val="00EE2D14"/>
    <w:rsid w:val="00EE2E76"/>
    <w:rsid w:val="00EE363E"/>
    <w:rsid w:val="00EE3AE4"/>
    <w:rsid w:val="00EE62D7"/>
    <w:rsid w:val="00EE6F66"/>
    <w:rsid w:val="00EE7041"/>
    <w:rsid w:val="00EE754C"/>
    <w:rsid w:val="00EE7613"/>
    <w:rsid w:val="00EE7E3E"/>
    <w:rsid w:val="00EF012D"/>
    <w:rsid w:val="00EF0326"/>
    <w:rsid w:val="00EF0596"/>
    <w:rsid w:val="00EF0731"/>
    <w:rsid w:val="00EF09C0"/>
    <w:rsid w:val="00EF0D3E"/>
    <w:rsid w:val="00EF0D51"/>
    <w:rsid w:val="00EF0E76"/>
    <w:rsid w:val="00EF0EFF"/>
    <w:rsid w:val="00EF14DD"/>
    <w:rsid w:val="00EF1F5B"/>
    <w:rsid w:val="00EF2219"/>
    <w:rsid w:val="00EF2287"/>
    <w:rsid w:val="00EF2707"/>
    <w:rsid w:val="00EF2A89"/>
    <w:rsid w:val="00EF39A3"/>
    <w:rsid w:val="00EF3CC8"/>
    <w:rsid w:val="00EF3D91"/>
    <w:rsid w:val="00EF4033"/>
    <w:rsid w:val="00EF44AF"/>
    <w:rsid w:val="00EF513F"/>
    <w:rsid w:val="00EF56C0"/>
    <w:rsid w:val="00EF58E6"/>
    <w:rsid w:val="00EF5939"/>
    <w:rsid w:val="00EF596D"/>
    <w:rsid w:val="00EF6D10"/>
    <w:rsid w:val="00EF718F"/>
    <w:rsid w:val="00EF73A6"/>
    <w:rsid w:val="00EF7755"/>
    <w:rsid w:val="00EF7CAF"/>
    <w:rsid w:val="00F0005C"/>
    <w:rsid w:val="00F003AF"/>
    <w:rsid w:val="00F00D8C"/>
    <w:rsid w:val="00F01429"/>
    <w:rsid w:val="00F01C75"/>
    <w:rsid w:val="00F028D2"/>
    <w:rsid w:val="00F02A41"/>
    <w:rsid w:val="00F02E47"/>
    <w:rsid w:val="00F02F88"/>
    <w:rsid w:val="00F03404"/>
    <w:rsid w:val="00F03E35"/>
    <w:rsid w:val="00F041ED"/>
    <w:rsid w:val="00F043AC"/>
    <w:rsid w:val="00F0478B"/>
    <w:rsid w:val="00F04AE3"/>
    <w:rsid w:val="00F04C68"/>
    <w:rsid w:val="00F05453"/>
    <w:rsid w:val="00F05ED8"/>
    <w:rsid w:val="00F071C2"/>
    <w:rsid w:val="00F07FAF"/>
    <w:rsid w:val="00F101C4"/>
    <w:rsid w:val="00F104C8"/>
    <w:rsid w:val="00F104E2"/>
    <w:rsid w:val="00F10535"/>
    <w:rsid w:val="00F10F34"/>
    <w:rsid w:val="00F1118E"/>
    <w:rsid w:val="00F11503"/>
    <w:rsid w:val="00F11C3F"/>
    <w:rsid w:val="00F12BF9"/>
    <w:rsid w:val="00F1367D"/>
    <w:rsid w:val="00F13B3C"/>
    <w:rsid w:val="00F14273"/>
    <w:rsid w:val="00F142B4"/>
    <w:rsid w:val="00F14B5B"/>
    <w:rsid w:val="00F14B8C"/>
    <w:rsid w:val="00F14E12"/>
    <w:rsid w:val="00F1522F"/>
    <w:rsid w:val="00F152BE"/>
    <w:rsid w:val="00F15EC1"/>
    <w:rsid w:val="00F16608"/>
    <w:rsid w:val="00F16C57"/>
    <w:rsid w:val="00F16DE3"/>
    <w:rsid w:val="00F177F6"/>
    <w:rsid w:val="00F20388"/>
    <w:rsid w:val="00F223BC"/>
    <w:rsid w:val="00F2250C"/>
    <w:rsid w:val="00F249B5"/>
    <w:rsid w:val="00F25022"/>
    <w:rsid w:val="00F2510E"/>
    <w:rsid w:val="00F251C8"/>
    <w:rsid w:val="00F256D3"/>
    <w:rsid w:val="00F257BA"/>
    <w:rsid w:val="00F2597A"/>
    <w:rsid w:val="00F26DC5"/>
    <w:rsid w:val="00F27454"/>
    <w:rsid w:val="00F27F16"/>
    <w:rsid w:val="00F30464"/>
    <w:rsid w:val="00F30507"/>
    <w:rsid w:val="00F305C6"/>
    <w:rsid w:val="00F310DC"/>
    <w:rsid w:val="00F31E17"/>
    <w:rsid w:val="00F3245B"/>
    <w:rsid w:val="00F32F2C"/>
    <w:rsid w:val="00F34118"/>
    <w:rsid w:val="00F342B5"/>
    <w:rsid w:val="00F34A1E"/>
    <w:rsid w:val="00F34B8B"/>
    <w:rsid w:val="00F35D21"/>
    <w:rsid w:val="00F35E97"/>
    <w:rsid w:val="00F365E5"/>
    <w:rsid w:val="00F36993"/>
    <w:rsid w:val="00F4129A"/>
    <w:rsid w:val="00F41806"/>
    <w:rsid w:val="00F419EB"/>
    <w:rsid w:val="00F42779"/>
    <w:rsid w:val="00F42A7D"/>
    <w:rsid w:val="00F42BE6"/>
    <w:rsid w:val="00F432B3"/>
    <w:rsid w:val="00F4365A"/>
    <w:rsid w:val="00F43FC0"/>
    <w:rsid w:val="00F443BA"/>
    <w:rsid w:val="00F44AAD"/>
    <w:rsid w:val="00F44B26"/>
    <w:rsid w:val="00F44CEE"/>
    <w:rsid w:val="00F450B6"/>
    <w:rsid w:val="00F450C8"/>
    <w:rsid w:val="00F454E4"/>
    <w:rsid w:val="00F45743"/>
    <w:rsid w:val="00F46007"/>
    <w:rsid w:val="00F46BB9"/>
    <w:rsid w:val="00F46CAE"/>
    <w:rsid w:val="00F475FB"/>
    <w:rsid w:val="00F47C65"/>
    <w:rsid w:val="00F506C0"/>
    <w:rsid w:val="00F50C2B"/>
    <w:rsid w:val="00F50DA4"/>
    <w:rsid w:val="00F51107"/>
    <w:rsid w:val="00F51249"/>
    <w:rsid w:val="00F51DC2"/>
    <w:rsid w:val="00F527E2"/>
    <w:rsid w:val="00F527E5"/>
    <w:rsid w:val="00F53E65"/>
    <w:rsid w:val="00F541E5"/>
    <w:rsid w:val="00F542AA"/>
    <w:rsid w:val="00F549FF"/>
    <w:rsid w:val="00F54BA6"/>
    <w:rsid w:val="00F54BE2"/>
    <w:rsid w:val="00F54E5A"/>
    <w:rsid w:val="00F550EE"/>
    <w:rsid w:val="00F55F90"/>
    <w:rsid w:val="00F56212"/>
    <w:rsid w:val="00F5656C"/>
    <w:rsid w:val="00F569C0"/>
    <w:rsid w:val="00F56EB7"/>
    <w:rsid w:val="00F576FA"/>
    <w:rsid w:val="00F57E02"/>
    <w:rsid w:val="00F57EDF"/>
    <w:rsid w:val="00F601CB"/>
    <w:rsid w:val="00F602E8"/>
    <w:rsid w:val="00F604EA"/>
    <w:rsid w:val="00F60B83"/>
    <w:rsid w:val="00F60EE3"/>
    <w:rsid w:val="00F61570"/>
    <w:rsid w:val="00F61669"/>
    <w:rsid w:val="00F61873"/>
    <w:rsid w:val="00F6287D"/>
    <w:rsid w:val="00F638D8"/>
    <w:rsid w:val="00F64644"/>
    <w:rsid w:val="00F66E3A"/>
    <w:rsid w:val="00F673DC"/>
    <w:rsid w:val="00F71196"/>
    <w:rsid w:val="00F71851"/>
    <w:rsid w:val="00F721F3"/>
    <w:rsid w:val="00F750F5"/>
    <w:rsid w:val="00F757EA"/>
    <w:rsid w:val="00F75A60"/>
    <w:rsid w:val="00F75C3C"/>
    <w:rsid w:val="00F7635B"/>
    <w:rsid w:val="00F7660E"/>
    <w:rsid w:val="00F767DB"/>
    <w:rsid w:val="00F76838"/>
    <w:rsid w:val="00F77C36"/>
    <w:rsid w:val="00F80FCB"/>
    <w:rsid w:val="00F816F1"/>
    <w:rsid w:val="00F8181F"/>
    <w:rsid w:val="00F831A2"/>
    <w:rsid w:val="00F8436A"/>
    <w:rsid w:val="00F844B5"/>
    <w:rsid w:val="00F844F7"/>
    <w:rsid w:val="00F851AF"/>
    <w:rsid w:val="00F853B3"/>
    <w:rsid w:val="00F86A4F"/>
    <w:rsid w:val="00F87714"/>
    <w:rsid w:val="00F87A8B"/>
    <w:rsid w:val="00F87BE5"/>
    <w:rsid w:val="00F9069B"/>
    <w:rsid w:val="00F90D94"/>
    <w:rsid w:val="00F911FA"/>
    <w:rsid w:val="00F91523"/>
    <w:rsid w:val="00F91940"/>
    <w:rsid w:val="00F922FF"/>
    <w:rsid w:val="00F92E53"/>
    <w:rsid w:val="00F92E86"/>
    <w:rsid w:val="00F935A8"/>
    <w:rsid w:val="00F93A94"/>
    <w:rsid w:val="00F93BAD"/>
    <w:rsid w:val="00F93F8A"/>
    <w:rsid w:val="00F9597C"/>
    <w:rsid w:val="00F95A9C"/>
    <w:rsid w:val="00F960BF"/>
    <w:rsid w:val="00F9682B"/>
    <w:rsid w:val="00F96EF3"/>
    <w:rsid w:val="00F97BCC"/>
    <w:rsid w:val="00F97CD3"/>
    <w:rsid w:val="00FA04C1"/>
    <w:rsid w:val="00FA09BA"/>
    <w:rsid w:val="00FA0FA0"/>
    <w:rsid w:val="00FA1757"/>
    <w:rsid w:val="00FA21FE"/>
    <w:rsid w:val="00FA26ED"/>
    <w:rsid w:val="00FA2B9A"/>
    <w:rsid w:val="00FA2E94"/>
    <w:rsid w:val="00FA3D06"/>
    <w:rsid w:val="00FA4E08"/>
    <w:rsid w:val="00FA4E64"/>
    <w:rsid w:val="00FA5829"/>
    <w:rsid w:val="00FA5EE1"/>
    <w:rsid w:val="00FA6879"/>
    <w:rsid w:val="00FA6C63"/>
    <w:rsid w:val="00FA6FCC"/>
    <w:rsid w:val="00FA72B1"/>
    <w:rsid w:val="00FA7497"/>
    <w:rsid w:val="00FA7D5D"/>
    <w:rsid w:val="00FB0E93"/>
    <w:rsid w:val="00FB1DD4"/>
    <w:rsid w:val="00FB1E12"/>
    <w:rsid w:val="00FB20DA"/>
    <w:rsid w:val="00FB24AD"/>
    <w:rsid w:val="00FB258F"/>
    <w:rsid w:val="00FB27B0"/>
    <w:rsid w:val="00FB2BDF"/>
    <w:rsid w:val="00FB2EFB"/>
    <w:rsid w:val="00FB43B9"/>
    <w:rsid w:val="00FB4735"/>
    <w:rsid w:val="00FB4882"/>
    <w:rsid w:val="00FB4E24"/>
    <w:rsid w:val="00FB5D31"/>
    <w:rsid w:val="00FB64F1"/>
    <w:rsid w:val="00FB6891"/>
    <w:rsid w:val="00FB7DE4"/>
    <w:rsid w:val="00FC010C"/>
    <w:rsid w:val="00FC02A8"/>
    <w:rsid w:val="00FC047B"/>
    <w:rsid w:val="00FC07B4"/>
    <w:rsid w:val="00FC0D07"/>
    <w:rsid w:val="00FC1046"/>
    <w:rsid w:val="00FC2361"/>
    <w:rsid w:val="00FC23ED"/>
    <w:rsid w:val="00FC444A"/>
    <w:rsid w:val="00FC502A"/>
    <w:rsid w:val="00FC5D7D"/>
    <w:rsid w:val="00FC5DE4"/>
    <w:rsid w:val="00FC617E"/>
    <w:rsid w:val="00FC6DB3"/>
    <w:rsid w:val="00FC7544"/>
    <w:rsid w:val="00FC7BC6"/>
    <w:rsid w:val="00FD0E01"/>
    <w:rsid w:val="00FD1255"/>
    <w:rsid w:val="00FD177F"/>
    <w:rsid w:val="00FD18FF"/>
    <w:rsid w:val="00FD1F13"/>
    <w:rsid w:val="00FD2776"/>
    <w:rsid w:val="00FD2C00"/>
    <w:rsid w:val="00FD302F"/>
    <w:rsid w:val="00FD3E3C"/>
    <w:rsid w:val="00FD3F1C"/>
    <w:rsid w:val="00FD4257"/>
    <w:rsid w:val="00FD451E"/>
    <w:rsid w:val="00FD4ED9"/>
    <w:rsid w:val="00FD52AC"/>
    <w:rsid w:val="00FD5992"/>
    <w:rsid w:val="00FD6FA8"/>
    <w:rsid w:val="00FD717F"/>
    <w:rsid w:val="00FD74EF"/>
    <w:rsid w:val="00FE06A7"/>
    <w:rsid w:val="00FE0D9B"/>
    <w:rsid w:val="00FE1764"/>
    <w:rsid w:val="00FE21E6"/>
    <w:rsid w:val="00FE22BF"/>
    <w:rsid w:val="00FE296B"/>
    <w:rsid w:val="00FE2CD6"/>
    <w:rsid w:val="00FE3A71"/>
    <w:rsid w:val="00FE43EE"/>
    <w:rsid w:val="00FE44D6"/>
    <w:rsid w:val="00FE4821"/>
    <w:rsid w:val="00FE4C15"/>
    <w:rsid w:val="00FE57C1"/>
    <w:rsid w:val="00FE5934"/>
    <w:rsid w:val="00FE6365"/>
    <w:rsid w:val="00FE6904"/>
    <w:rsid w:val="00FE6B5D"/>
    <w:rsid w:val="00FE776C"/>
    <w:rsid w:val="00FE7890"/>
    <w:rsid w:val="00FE7BA9"/>
    <w:rsid w:val="00FF03D7"/>
    <w:rsid w:val="00FF0954"/>
    <w:rsid w:val="00FF0B9C"/>
    <w:rsid w:val="00FF1193"/>
    <w:rsid w:val="00FF1195"/>
    <w:rsid w:val="00FF1923"/>
    <w:rsid w:val="00FF1F31"/>
    <w:rsid w:val="00FF2500"/>
    <w:rsid w:val="00FF27EC"/>
    <w:rsid w:val="00FF2D3F"/>
    <w:rsid w:val="00FF2D51"/>
    <w:rsid w:val="00FF2EDF"/>
    <w:rsid w:val="00FF33CE"/>
    <w:rsid w:val="00FF3891"/>
    <w:rsid w:val="00FF487B"/>
    <w:rsid w:val="00FF48A4"/>
    <w:rsid w:val="00FF48AD"/>
    <w:rsid w:val="00FF5653"/>
    <w:rsid w:val="00FF56D1"/>
    <w:rsid w:val="00FF5D1B"/>
    <w:rsid w:val="00FF73C8"/>
    <w:rsid w:val="00FF7C93"/>
    <w:rsid w:val="01125979"/>
    <w:rsid w:val="0252686E"/>
    <w:rsid w:val="027001F2"/>
    <w:rsid w:val="02E1106F"/>
    <w:rsid w:val="038E51E2"/>
    <w:rsid w:val="04B1F05F"/>
    <w:rsid w:val="05206B09"/>
    <w:rsid w:val="067C332E"/>
    <w:rsid w:val="071C3C27"/>
    <w:rsid w:val="075ED5D8"/>
    <w:rsid w:val="07AD056E"/>
    <w:rsid w:val="08CD39A2"/>
    <w:rsid w:val="08D69B00"/>
    <w:rsid w:val="09258F01"/>
    <w:rsid w:val="092FB64B"/>
    <w:rsid w:val="099D1D86"/>
    <w:rsid w:val="09F4DE80"/>
    <w:rsid w:val="0A0490F7"/>
    <w:rsid w:val="0A2BAB3F"/>
    <w:rsid w:val="0A2C86E1"/>
    <w:rsid w:val="0A34F310"/>
    <w:rsid w:val="0A77E211"/>
    <w:rsid w:val="0AD2562B"/>
    <w:rsid w:val="0AEA3FA2"/>
    <w:rsid w:val="0C1F39D2"/>
    <w:rsid w:val="0C7E3BEB"/>
    <w:rsid w:val="0DE06AF8"/>
    <w:rsid w:val="0E81B86D"/>
    <w:rsid w:val="0EBB46A7"/>
    <w:rsid w:val="0EC4EF6F"/>
    <w:rsid w:val="10287FE1"/>
    <w:rsid w:val="10527E6E"/>
    <w:rsid w:val="105B302A"/>
    <w:rsid w:val="1091CB6F"/>
    <w:rsid w:val="1174A7E0"/>
    <w:rsid w:val="11E30112"/>
    <w:rsid w:val="122E9C0C"/>
    <w:rsid w:val="12D0D8ED"/>
    <w:rsid w:val="13168DF3"/>
    <w:rsid w:val="13D0A49E"/>
    <w:rsid w:val="14B89FBA"/>
    <w:rsid w:val="14DB047F"/>
    <w:rsid w:val="15668B4A"/>
    <w:rsid w:val="15CE9CF4"/>
    <w:rsid w:val="16C2A7E8"/>
    <w:rsid w:val="16DF480A"/>
    <w:rsid w:val="17846A93"/>
    <w:rsid w:val="18726D2A"/>
    <w:rsid w:val="195FB76D"/>
    <w:rsid w:val="19B4C752"/>
    <w:rsid w:val="1A6FDFFD"/>
    <w:rsid w:val="1A7E13E3"/>
    <w:rsid w:val="1B83D698"/>
    <w:rsid w:val="1BD40E06"/>
    <w:rsid w:val="1BEABFD0"/>
    <w:rsid w:val="1C840CED"/>
    <w:rsid w:val="1DB2F938"/>
    <w:rsid w:val="1E2414AB"/>
    <w:rsid w:val="1EAA8523"/>
    <w:rsid w:val="1F3CAF03"/>
    <w:rsid w:val="1F525584"/>
    <w:rsid w:val="1FC7A196"/>
    <w:rsid w:val="20DAFD0C"/>
    <w:rsid w:val="20E8D392"/>
    <w:rsid w:val="21E010A8"/>
    <w:rsid w:val="2229DA89"/>
    <w:rsid w:val="238F58B7"/>
    <w:rsid w:val="23AFF271"/>
    <w:rsid w:val="23E20728"/>
    <w:rsid w:val="246BF2EB"/>
    <w:rsid w:val="24FFC592"/>
    <w:rsid w:val="25784E5E"/>
    <w:rsid w:val="26218024"/>
    <w:rsid w:val="2640913B"/>
    <w:rsid w:val="276AF7D7"/>
    <w:rsid w:val="27D28B88"/>
    <w:rsid w:val="284C3AAE"/>
    <w:rsid w:val="2859F448"/>
    <w:rsid w:val="28A0F190"/>
    <w:rsid w:val="29060BB6"/>
    <w:rsid w:val="2A06C514"/>
    <w:rsid w:val="2B79A313"/>
    <w:rsid w:val="2BD362B0"/>
    <w:rsid w:val="2C9165D3"/>
    <w:rsid w:val="2C9F896F"/>
    <w:rsid w:val="2CEBB54D"/>
    <w:rsid w:val="2CF8028E"/>
    <w:rsid w:val="2D71EC20"/>
    <w:rsid w:val="2DEA6475"/>
    <w:rsid w:val="2E182B8B"/>
    <w:rsid w:val="2E306AF7"/>
    <w:rsid w:val="2F10BA56"/>
    <w:rsid w:val="2F473195"/>
    <w:rsid w:val="309D0F87"/>
    <w:rsid w:val="30CD9FB8"/>
    <w:rsid w:val="31EC9347"/>
    <w:rsid w:val="3295B762"/>
    <w:rsid w:val="33A046D4"/>
    <w:rsid w:val="34C59158"/>
    <w:rsid w:val="34E56FB5"/>
    <w:rsid w:val="355A56AB"/>
    <w:rsid w:val="36B0C1D1"/>
    <w:rsid w:val="371A31E3"/>
    <w:rsid w:val="3751FFDC"/>
    <w:rsid w:val="376FF4B0"/>
    <w:rsid w:val="37DA163F"/>
    <w:rsid w:val="3878664C"/>
    <w:rsid w:val="38837360"/>
    <w:rsid w:val="38BD8ACA"/>
    <w:rsid w:val="38C46981"/>
    <w:rsid w:val="39E545FD"/>
    <w:rsid w:val="3AA63C5D"/>
    <w:rsid w:val="3AB978ED"/>
    <w:rsid w:val="3C1CAB30"/>
    <w:rsid w:val="3CFB9BCE"/>
    <w:rsid w:val="3DEC1B03"/>
    <w:rsid w:val="3EF49294"/>
    <w:rsid w:val="40F0950D"/>
    <w:rsid w:val="40FEF2CF"/>
    <w:rsid w:val="4105B5C8"/>
    <w:rsid w:val="410A2EC1"/>
    <w:rsid w:val="425BE494"/>
    <w:rsid w:val="4277AB5C"/>
    <w:rsid w:val="43482E12"/>
    <w:rsid w:val="43E3BB6E"/>
    <w:rsid w:val="442E48C4"/>
    <w:rsid w:val="446E8F9C"/>
    <w:rsid w:val="44E35F07"/>
    <w:rsid w:val="4526BAFF"/>
    <w:rsid w:val="45D40D58"/>
    <w:rsid w:val="45D563CC"/>
    <w:rsid w:val="45D95BBE"/>
    <w:rsid w:val="45DB51FA"/>
    <w:rsid w:val="45EC3F72"/>
    <w:rsid w:val="46C8DE78"/>
    <w:rsid w:val="46CD9D01"/>
    <w:rsid w:val="474E4826"/>
    <w:rsid w:val="47559D39"/>
    <w:rsid w:val="47EAD3A3"/>
    <w:rsid w:val="47F584D0"/>
    <w:rsid w:val="48EF7979"/>
    <w:rsid w:val="49729593"/>
    <w:rsid w:val="49736A2E"/>
    <w:rsid w:val="4A557778"/>
    <w:rsid w:val="4A861443"/>
    <w:rsid w:val="4ADD4BB6"/>
    <w:rsid w:val="4B743839"/>
    <w:rsid w:val="4C392CAA"/>
    <w:rsid w:val="4C3ABD8A"/>
    <w:rsid w:val="4C78E0B3"/>
    <w:rsid w:val="4C8DF1BE"/>
    <w:rsid w:val="4D6A9FD5"/>
    <w:rsid w:val="4E2BB4DD"/>
    <w:rsid w:val="4E7DEEB1"/>
    <w:rsid w:val="4F890E81"/>
    <w:rsid w:val="506227E7"/>
    <w:rsid w:val="516ADF85"/>
    <w:rsid w:val="51E2F3B4"/>
    <w:rsid w:val="522C2BA2"/>
    <w:rsid w:val="5296690E"/>
    <w:rsid w:val="52C05EAC"/>
    <w:rsid w:val="532D46DF"/>
    <w:rsid w:val="5386F73E"/>
    <w:rsid w:val="543D474F"/>
    <w:rsid w:val="5551A35D"/>
    <w:rsid w:val="558256EF"/>
    <w:rsid w:val="56A55F32"/>
    <w:rsid w:val="56F7CDEF"/>
    <w:rsid w:val="58FD7134"/>
    <w:rsid w:val="59A7F928"/>
    <w:rsid w:val="59ABCAFC"/>
    <w:rsid w:val="5A71F853"/>
    <w:rsid w:val="5B549FB9"/>
    <w:rsid w:val="5B9B3233"/>
    <w:rsid w:val="5BB03271"/>
    <w:rsid w:val="5BCBEA84"/>
    <w:rsid w:val="5D21EAF8"/>
    <w:rsid w:val="5D2C9E27"/>
    <w:rsid w:val="5D72C823"/>
    <w:rsid w:val="5D9A571E"/>
    <w:rsid w:val="5E071C17"/>
    <w:rsid w:val="5E2A1110"/>
    <w:rsid w:val="5E720330"/>
    <w:rsid w:val="5F153A2E"/>
    <w:rsid w:val="5F850ECA"/>
    <w:rsid w:val="5FFD9102"/>
    <w:rsid w:val="602E34B7"/>
    <w:rsid w:val="605FAB62"/>
    <w:rsid w:val="60D2C187"/>
    <w:rsid w:val="60F0D1C3"/>
    <w:rsid w:val="610AFAA2"/>
    <w:rsid w:val="61389832"/>
    <w:rsid w:val="61B82226"/>
    <w:rsid w:val="61DB379F"/>
    <w:rsid w:val="61DDC2F5"/>
    <w:rsid w:val="636A5C7A"/>
    <w:rsid w:val="637F99B1"/>
    <w:rsid w:val="64A8A2C2"/>
    <w:rsid w:val="658432FC"/>
    <w:rsid w:val="65CF34BF"/>
    <w:rsid w:val="666F4394"/>
    <w:rsid w:val="672B8DCB"/>
    <w:rsid w:val="675EA158"/>
    <w:rsid w:val="6796B2EF"/>
    <w:rsid w:val="67A316B4"/>
    <w:rsid w:val="67B28B23"/>
    <w:rsid w:val="684D76CB"/>
    <w:rsid w:val="68800E2F"/>
    <w:rsid w:val="6880683E"/>
    <w:rsid w:val="68C300B6"/>
    <w:rsid w:val="68D3FAE4"/>
    <w:rsid w:val="68F7C1F3"/>
    <w:rsid w:val="690EE6EC"/>
    <w:rsid w:val="69422FD2"/>
    <w:rsid w:val="69A737EA"/>
    <w:rsid w:val="6AA778D4"/>
    <w:rsid w:val="6AC98BF6"/>
    <w:rsid w:val="6B38E51E"/>
    <w:rsid w:val="6B40196E"/>
    <w:rsid w:val="6BB7C8F6"/>
    <w:rsid w:val="6BC9A979"/>
    <w:rsid w:val="6C15E40F"/>
    <w:rsid w:val="6CE49CE2"/>
    <w:rsid w:val="6D4F1F68"/>
    <w:rsid w:val="6F0F9B77"/>
    <w:rsid w:val="6F61C815"/>
    <w:rsid w:val="6F6B76A8"/>
    <w:rsid w:val="70095E1E"/>
    <w:rsid w:val="7079056B"/>
    <w:rsid w:val="70E9A6AB"/>
    <w:rsid w:val="7112E2E3"/>
    <w:rsid w:val="71ABC485"/>
    <w:rsid w:val="71DD6443"/>
    <w:rsid w:val="71FA41CB"/>
    <w:rsid w:val="721963FD"/>
    <w:rsid w:val="726187C9"/>
    <w:rsid w:val="72782AAF"/>
    <w:rsid w:val="72FEAE98"/>
    <w:rsid w:val="73057058"/>
    <w:rsid w:val="7326542E"/>
    <w:rsid w:val="733C8DC7"/>
    <w:rsid w:val="73BC3BD2"/>
    <w:rsid w:val="7420D2FD"/>
    <w:rsid w:val="746A826C"/>
    <w:rsid w:val="74F0342E"/>
    <w:rsid w:val="74F380DE"/>
    <w:rsid w:val="74FC862E"/>
    <w:rsid w:val="752DB290"/>
    <w:rsid w:val="76549E83"/>
    <w:rsid w:val="76A02FA6"/>
    <w:rsid w:val="76CA9BB6"/>
    <w:rsid w:val="7740DCCA"/>
    <w:rsid w:val="77BAC282"/>
    <w:rsid w:val="797EA238"/>
    <w:rsid w:val="7A23BE84"/>
    <w:rsid w:val="7A856FDD"/>
    <w:rsid w:val="7A9772F8"/>
    <w:rsid w:val="7A9DA4AE"/>
    <w:rsid w:val="7C3705C0"/>
    <w:rsid w:val="7C441B8E"/>
    <w:rsid w:val="7C581B04"/>
    <w:rsid w:val="7CB62112"/>
    <w:rsid w:val="7CE26B9B"/>
    <w:rsid w:val="7DC78043"/>
    <w:rsid w:val="7E15346B"/>
    <w:rsid w:val="7E778B57"/>
    <w:rsid w:val="7F2FF816"/>
    <w:rsid w:val="7F718C70"/>
    <w:rsid w:val="7F86EEC7"/>
    <w:rsid w:val="7FA515B7"/>
    <w:rsid w:val="7FAE7DAC"/>
    <w:rsid w:val="7FCA1B1B"/>
    <w:rsid w:val="7FF36961"/>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E75EB30"/>
  <w14:defaultImageDpi w14:val="0"/>
  <w15:docId w15:val="{E548FD49-0D6E-49F7-B995-C087F9C75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imes New Roman" w:hAnsi="Arial Narrow" w:cs="Arial Narrow"/>
        <w:lang w:val="sk-SK"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1"/>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028D2"/>
    <w:rPr>
      <w:rFonts w:cs="Times New Roman"/>
    </w:rPr>
  </w:style>
  <w:style w:type="paragraph" w:styleId="Nadpis1">
    <w:name w:val="heading 1"/>
    <w:aliases w:val="h1,Heading 11111,SBS Heading 1,Stinking Styles17,Chapter Head,Nadpis 1T,H1,h:1,h:1app,II+,I,OdsKap1,1,Appendix 1,Head 1,level 1,Level 1 Head,section,stydde,Huvudrubrik,název kapitoly,V_Head1,Záhlaví 1,Kapitola,Überschrift 0,Headline1,Head1"/>
    <w:basedOn w:val="Nadpis2"/>
    <w:next w:val="Zkladntext"/>
    <w:link w:val="Nadpis1Char"/>
    <w:uiPriority w:val="9"/>
    <w:qFormat/>
    <w:rsid w:val="00587FD7"/>
    <w:pPr>
      <w:pageBreakBefore/>
      <w:numPr>
        <w:ilvl w:val="0"/>
      </w:numPr>
      <w:spacing w:before="0" w:line="360" w:lineRule="exact"/>
      <w:outlineLvl w:val="0"/>
    </w:pPr>
    <w:rPr>
      <w:rFonts w:ascii="Times New Roman" w:hAnsi="Times New Roman"/>
      <w:sz w:val="32"/>
    </w:rPr>
  </w:style>
  <w:style w:type="paragraph" w:styleId="Nadpis2">
    <w:name w:val="heading 2"/>
    <w:aliases w:val="h2,h2 main heading,B Sub/Bold,Stinking Styles16,Heading 2 – TS Costing,A Head,Nadpis 2T,H2,F2,F21"/>
    <w:basedOn w:val="Zkladntext"/>
    <w:next w:val="Zkladntext"/>
    <w:link w:val="Nadpis2Char"/>
    <w:uiPriority w:val="9"/>
    <w:qFormat/>
    <w:rsid w:val="00587FD7"/>
    <w:pPr>
      <w:keepNext/>
      <w:numPr>
        <w:ilvl w:val="1"/>
        <w:numId w:val="1"/>
      </w:numPr>
      <w:spacing w:before="400" w:after="0" w:line="320" w:lineRule="exact"/>
      <w:jc w:val="left"/>
      <w:outlineLvl w:val="1"/>
    </w:pPr>
    <w:rPr>
      <w:b/>
      <w:sz w:val="28"/>
    </w:rPr>
  </w:style>
  <w:style w:type="paragraph" w:styleId="Nadpis3">
    <w:name w:val="heading 3"/>
    <w:aliases w:val="h3,H3,3,ASAPHeading 3,sub-sub,sub section header,subsect,h31,31,h32,32,h33,33,h34,34,h35,35,sub-sub1,sub-sub2,sub-sub3,sub-sub4,311,sub-sub11,Minor,Headline,Lev 3,subhead,1.,Section,Titre 31,t3.T3,3heading,alltoc,Table3,PA Minor Section,l3"/>
    <w:basedOn w:val="Nadpis4"/>
    <w:next w:val="Zkladntext"/>
    <w:link w:val="Nadpis3Char"/>
    <w:uiPriority w:val="9"/>
    <w:qFormat/>
    <w:rsid w:val="00587FD7"/>
    <w:pPr>
      <w:numPr>
        <w:ilvl w:val="2"/>
      </w:numPr>
      <w:outlineLvl w:val="2"/>
    </w:pPr>
    <w:rPr>
      <w:i w:val="0"/>
    </w:rPr>
  </w:style>
  <w:style w:type="paragraph" w:styleId="Nadpis4">
    <w:name w:val="heading 4"/>
    <w:aliases w:val="h4,ASAPHeading 4,Schedules,Appendices,Head 4,(Shift Ctrl 4),Titre 41,t4.T4,4heading,4,t4.T5,Stinking Styles14,C Head,Nadpis 4T"/>
    <w:basedOn w:val="Nadpis5"/>
    <w:next w:val="Zkladntext"/>
    <w:link w:val="Nadpis4Char"/>
    <w:uiPriority w:val="9"/>
    <w:qFormat/>
    <w:rsid w:val="00587FD7"/>
    <w:pPr>
      <w:numPr>
        <w:ilvl w:val="3"/>
        <w:numId w:val="1"/>
      </w:numPr>
      <w:tabs>
        <w:tab w:val="clear" w:pos="20"/>
        <w:tab w:val="left" w:pos="0"/>
      </w:tabs>
      <w:spacing w:line="280" w:lineRule="exact"/>
      <w:outlineLvl w:val="3"/>
    </w:pPr>
    <w:rPr>
      <w:b/>
      <w:sz w:val="24"/>
    </w:rPr>
  </w:style>
  <w:style w:type="paragraph" w:styleId="Nadpis5">
    <w:name w:val="heading 5"/>
    <w:aliases w:val="D Head"/>
    <w:basedOn w:val="Zkladntext"/>
    <w:next w:val="Zkladntext"/>
    <w:link w:val="Nadpis5Char"/>
    <w:uiPriority w:val="9"/>
    <w:qFormat/>
    <w:rsid w:val="00587FD7"/>
    <w:pPr>
      <w:keepNext/>
      <w:spacing w:before="400" w:after="0" w:line="260" w:lineRule="exact"/>
      <w:jc w:val="left"/>
      <w:outlineLvl w:val="4"/>
    </w:pPr>
    <w:rPr>
      <w:i/>
    </w:rPr>
  </w:style>
  <w:style w:type="paragraph" w:styleId="Nadpis6">
    <w:name w:val="heading 6"/>
    <w:aliases w:val="Heading 61"/>
    <w:basedOn w:val="Normlny"/>
    <w:next w:val="Normlny"/>
    <w:link w:val="Nadpis6Char"/>
    <w:uiPriority w:val="9"/>
    <w:qFormat/>
    <w:rsid w:val="00587FD7"/>
    <w:pPr>
      <w:outlineLvl w:val="5"/>
    </w:pPr>
  </w:style>
  <w:style w:type="paragraph" w:styleId="Nadpis7">
    <w:name w:val="heading 7"/>
    <w:aliases w:val="Heading 71"/>
    <w:basedOn w:val="Normlny"/>
    <w:next w:val="Normlny"/>
    <w:link w:val="Nadpis7Char"/>
    <w:uiPriority w:val="9"/>
    <w:qFormat/>
    <w:rsid w:val="00587FD7"/>
    <w:pPr>
      <w:outlineLvl w:val="6"/>
    </w:pPr>
  </w:style>
  <w:style w:type="paragraph" w:styleId="Nadpis8">
    <w:name w:val="heading 8"/>
    <w:aliases w:val="Heading 81"/>
    <w:basedOn w:val="Normlny"/>
    <w:next w:val="Normlny"/>
    <w:link w:val="Nadpis8Char"/>
    <w:uiPriority w:val="9"/>
    <w:qFormat/>
    <w:rsid w:val="00587FD7"/>
    <w:pPr>
      <w:outlineLvl w:val="7"/>
    </w:pPr>
  </w:style>
  <w:style w:type="paragraph" w:styleId="Nadpis9">
    <w:name w:val="heading 9"/>
    <w:aliases w:val="Heading 91"/>
    <w:basedOn w:val="Normlny"/>
    <w:next w:val="Normlny"/>
    <w:link w:val="Nadpis9Char"/>
    <w:uiPriority w:val="9"/>
    <w:qFormat/>
    <w:rsid w:val="00587FD7"/>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eading 11111 Char,SBS Heading 1 Char,Stinking Styles17 Char,Chapter Head Char,Nadpis 1T Char,H1 Char,h:1 Char,h:1app Char,II+ Char,I Char,OdsKap1 Char,1 Char,Appendix 1 Char,Head 1 Char,level 1 Char,Level 1 Head Char,section Char"/>
    <w:basedOn w:val="Predvolenpsmoodseku"/>
    <w:link w:val="Nadpis1"/>
    <w:uiPriority w:val="9"/>
    <w:locked/>
    <w:rsid w:val="00587FD7"/>
    <w:rPr>
      <w:rFonts w:ascii="Times New Roman" w:hAnsi="Times New Roman" w:cs="Times New Roman"/>
      <w:b/>
      <w:sz w:val="32"/>
    </w:rPr>
  </w:style>
  <w:style w:type="character" w:customStyle="1" w:styleId="Nadpis2Char">
    <w:name w:val="Nadpis 2 Char"/>
    <w:aliases w:val="h2 Char,h2 main heading Char,B Sub/Bold Char,Stinking Styles16 Char,Heading 2 – TS Costing Char,A Head Char,Nadpis 2T Char,H2 Char,F2 Char,F21 Char"/>
    <w:basedOn w:val="Predvolenpsmoodseku"/>
    <w:link w:val="Nadpis2"/>
    <w:uiPriority w:val="9"/>
    <w:locked/>
    <w:rsid w:val="00587FD7"/>
    <w:rPr>
      <w:rFonts w:ascii="Tms Rmn" w:hAnsi="Tms Rmn" w:cs="Times New Roman"/>
      <w:b/>
      <w:sz w:val="28"/>
    </w:rPr>
  </w:style>
  <w:style w:type="character" w:customStyle="1" w:styleId="Nadpis3Char">
    <w:name w:val="Nadpis 3 Char"/>
    <w:aliases w:val="h3 Char,H3 Char,3 Char,ASAPHeading 3 Char,sub-sub Char,sub section header Char,subsect Char,h31 Char,31 Char,h32 Char,32 Char,h33 Char,33 Char,h34 Char,34 Char,h35 Char,35 Char,sub-sub1 Char,sub-sub2 Char,sub-sub3 Char,sub-sub4 Char"/>
    <w:basedOn w:val="Predvolenpsmoodseku"/>
    <w:link w:val="Nadpis3"/>
    <w:uiPriority w:val="9"/>
    <w:locked/>
    <w:rsid w:val="00587FD7"/>
    <w:rPr>
      <w:rFonts w:ascii="Tms Rmn" w:hAnsi="Tms Rmn" w:cs="Times New Roman"/>
      <w:b/>
      <w:sz w:val="24"/>
    </w:rPr>
  </w:style>
  <w:style w:type="character" w:customStyle="1" w:styleId="Nadpis4Char">
    <w:name w:val="Nadpis 4 Char"/>
    <w:aliases w:val="h4 Char,ASAPHeading 4 Char,Schedules Char,Appendices Char,Head 4 Char,(Shift Ctrl 4) Char,Titre 41 Char,t4.T4 Char,4heading Char,4 Char,t4.T5 Char,Stinking Styles14 Char,C Head Char,Nadpis 4T Char"/>
    <w:basedOn w:val="Predvolenpsmoodseku"/>
    <w:link w:val="Nadpis4"/>
    <w:uiPriority w:val="9"/>
    <w:locked/>
    <w:rsid w:val="00587FD7"/>
    <w:rPr>
      <w:rFonts w:ascii="Tms Rmn" w:hAnsi="Tms Rmn" w:cs="Times New Roman"/>
      <w:b/>
      <w:i/>
      <w:sz w:val="24"/>
    </w:rPr>
  </w:style>
  <w:style w:type="character" w:customStyle="1" w:styleId="Nadpis5Char">
    <w:name w:val="Nadpis 5 Char"/>
    <w:aliases w:val="D Head Char"/>
    <w:basedOn w:val="Predvolenpsmoodseku"/>
    <w:link w:val="Nadpis5"/>
    <w:uiPriority w:val="9"/>
    <w:locked/>
    <w:rsid w:val="00587FD7"/>
    <w:rPr>
      <w:rFonts w:ascii="Tms Rmn" w:hAnsi="Tms Rmn" w:cs="Times New Roman"/>
      <w:i/>
      <w:sz w:val="20"/>
      <w:szCs w:val="20"/>
      <w:lang w:val="en-US" w:eastAsia="x-none"/>
    </w:rPr>
  </w:style>
  <w:style w:type="character" w:customStyle="1" w:styleId="Nadpis6Char">
    <w:name w:val="Nadpis 6 Char"/>
    <w:aliases w:val="Heading 61 Char"/>
    <w:basedOn w:val="Predvolenpsmoodseku"/>
    <w:link w:val="Nadpis6"/>
    <w:uiPriority w:val="9"/>
    <w:locked/>
    <w:rsid w:val="00587FD7"/>
    <w:rPr>
      <w:rFonts w:ascii="Times New Roman" w:hAnsi="Times New Roman" w:cs="Times New Roman"/>
      <w:sz w:val="20"/>
      <w:szCs w:val="20"/>
      <w:lang w:val="en-US" w:eastAsia="x-none"/>
    </w:rPr>
  </w:style>
  <w:style w:type="character" w:customStyle="1" w:styleId="Nadpis7Char">
    <w:name w:val="Nadpis 7 Char"/>
    <w:aliases w:val="Heading 71 Char"/>
    <w:basedOn w:val="Predvolenpsmoodseku"/>
    <w:link w:val="Nadpis7"/>
    <w:uiPriority w:val="9"/>
    <w:locked/>
    <w:rsid w:val="00587FD7"/>
    <w:rPr>
      <w:rFonts w:ascii="Times New Roman" w:hAnsi="Times New Roman" w:cs="Times New Roman"/>
      <w:sz w:val="20"/>
      <w:szCs w:val="20"/>
      <w:lang w:val="en-US" w:eastAsia="x-none"/>
    </w:rPr>
  </w:style>
  <w:style w:type="character" w:customStyle="1" w:styleId="Nadpis8Char">
    <w:name w:val="Nadpis 8 Char"/>
    <w:aliases w:val="Heading 81 Char"/>
    <w:basedOn w:val="Predvolenpsmoodseku"/>
    <w:link w:val="Nadpis8"/>
    <w:uiPriority w:val="9"/>
    <w:locked/>
    <w:rsid w:val="00587FD7"/>
    <w:rPr>
      <w:rFonts w:ascii="Times New Roman" w:hAnsi="Times New Roman" w:cs="Times New Roman"/>
      <w:sz w:val="20"/>
      <w:szCs w:val="20"/>
      <w:lang w:val="en-US" w:eastAsia="x-none"/>
    </w:rPr>
  </w:style>
  <w:style w:type="character" w:customStyle="1" w:styleId="Nadpis9Char">
    <w:name w:val="Nadpis 9 Char"/>
    <w:aliases w:val="Heading 91 Char"/>
    <w:basedOn w:val="Predvolenpsmoodseku"/>
    <w:link w:val="Nadpis9"/>
    <w:uiPriority w:val="9"/>
    <w:locked/>
    <w:rsid w:val="00587FD7"/>
    <w:rPr>
      <w:rFonts w:ascii="Times New Roman" w:hAnsi="Times New Roman" w:cs="Times New Roman"/>
      <w:sz w:val="20"/>
      <w:szCs w:val="20"/>
      <w:lang w:val="en-US" w:eastAsia="x-none"/>
    </w:rPr>
  </w:style>
  <w:style w:type="paragraph" w:styleId="Zkladntext">
    <w:name w:val="Body Text"/>
    <w:aliases w:val="Char,b,heading3,Body Text - Level 2,bt,t1,taten_body,block,Body Text 1,NoticeText-List,Char Char Char Char Char Char Char Char Char,Char Char Char Char Char Char Char Char"/>
    <w:basedOn w:val="Normlny"/>
    <w:link w:val="ZkladntextChar"/>
    <w:uiPriority w:val="99"/>
    <w:rsid w:val="00587FD7"/>
    <w:pPr>
      <w:spacing w:before="130" w:after="130"/>
    </w:pPr>
    <w:rPr>
      <w:rFonts w:ascii="Tms Rmn" w:hAnsi="Tms Rmn"/>
    </w:rPr>
  </w:style>
  <w:style w:type="paragraph" w:styleId="Obsah1">
    <w:name w:val="toc 1"/>
    <w:basedOn w:val="Normlny"/>
    <w:uiPriority w:val="39"/>
    <w:qFormat/>
    <w:rsid w:val="00587FD7"/>
    <w:pPr>
      <w:tabs>
        <w:tab w:val="right" w:pos="8505"/>
      </w:tabs>
      <w:spacing w:before="260"/>
      <w:ind w:left="850" w:right="567" w:hanging="850"/>
    </w:pPr>
    <w:rPr>
      <w:sz w:val="28"/>
    </w:rPr>
  </w:style>
  <w:style w:type="paragraph" w:styleId="Obsah2">
    <w:name w:val="toc 2"/>
    <w:basedOn w:val="Obsah1"/>
    <w:uiPriority w:val="39"/>
    <w:qFormat/>
    <w:rsid w:val="00587FD7"/>
    <w:pPr>
      <w:spacing w:before="120"/>
      <w:ind w:left="851" w:hanging="851"/>
    </w:pPr>
    <w:rPr>
      <w:b/>
      <w:sz w:val="24"/>
    </w:rPr>
  </w:style>
  <w:style w:type="paragraph" w:styleId="Obsah3">
    <w:name w:val="toc 3"/>
    <w:basedOn w:val="Obsah2"/>
    <w:uiPriority w:val="39"/>
    <w:qFormat/>
    <w:rsid w:val="00587FD7"/>
    <w:pPr>
      <w:tabs>
        <w:tab w:val="left" w:pos="1418"/>
      </w:tabs>
      <w:spacing w:before="0"/>
      <w:ind w:left="1418" w:hanging="1418"/>
    </w:pPr>
  </w:style>
  <w:style w:type="paragraph" w:styleId="Obsah4">
    <w:name w:val="toc 4"/>
    <w:basedOn w:val="Obsah3"/>
    <w:uiPriority w:val="39"/>
    <w:rsid w:val="00587FD7"/>
    <w:rPr>
      <w:b w:val="0"/>
    </w:rPr>
  </w:style>
  <w:style w:type="character" w:customStyle="1" w:styleId="ZkladntextChar">
    <w:name w:val="Základný text Char"/>
    <w:aliases w:val="Char Char,b Char1,heading3 Char1,Body Text - Level 2 Char1,bt Char,t1 Char,taten_body Char,block Char,Body Text 1 Char,NoticeText-List Char,Char Char Char Char Char Char Char Char Char Char"/>
    <w:basedOn w:val="Predvolenpsmoodseku"/>
    <w:link w:val="Zkladntext"/>
    <w:uiPriority w:val="99"/>
    <w:locked/>
    <w:rsid w:val="00587FD7"/>
    <w:rPr>
      <w:rFonts w:ascii="Tms Rmn" w:hAnsi="Tms Rmn" w:cs="Times New Roman"/>
      <w:sz w:val="20"/>
      <w:szCs w:val="20"/>
      <w:lang w:val="en-US" w:eastAsia="x-none"/>
    </w:rPr>
  </w:style>
  <w:style w:type="paragraph" w:styleId="Pta">
    <w:name w:val="footer"/>
    <w:aliases w:val="Reference number"/>
    <w:basedOn w:val="Normlny"/>
    <w:link w:val="PtaChar"/>
    <w:uiPriority w:val="99"/>
    <w:rsid w:val="00587FD7"/>
    <w:pPr>
      <w:tabs>
        <w:tab w:val="right" w:pos="8222"/>
      </w:tabs>
    </w:pPr>
    <w:rPr>
      <w:sz w:val="18"/>
    </w:rPr>
  </w:style>
  <w:style w:type="character" w:customStyle="1" w:styleId="PtaChar">
    <w:name w:val="Päta Char"/>
    <w:aliases w:val="Reference number Char"/>
    <w:basedOn w:val="Predvolenpsmoodseku"/>
    <w:link w:val="Pta"/>
    <w:uiPriority w:val="99"/>
    <w:locked/>
    <w:rsid w:val="00587FD7"/>
    <w:rPr>
      <w:rFonts w:ascii="Times New Roman" w:hAnsi="Times New Roman" w:cs="Times New Roman"/>
      <w:sz w:val="20"/>
      <w:szCs w:val="20"/>
      <w:lang w:val="en-US" w:eastAsia="x-none"/>
    </w:rPr>
  </w:style>
  <w:style w:type="paragraph" w:styleId="Hlavika">
    <w:name w:val="header"/>
    <w:basedOn w:val="Normlny"/>
    <w:link w:val="HlavikaChar"/>
    <w:uiPriority w:val="99"/>
    <w:rsid w:val="00587FD7"/>
    <w:pPr>
      <w:spacing w:line="220" w:lineRule="atLeast"/>
      <w:jc w:val="right"/>
    </w:pPr>
    <w:rPr>
      <w:i/>
      <w:sz w:val="18"/>
    </w:rPr>
  </w:style>
  <w:style w:type="character" w:customStyle="1" w:styleId="HlavikaChar">
    <w:name w:val="Hlavička Char"/>
    <w:basedOn w:val="Predvolenpsmoodseku"/>
    <w:link w:val="Hlavika"/>
    <w:uiPriority w:val="99"/>
    <w:locked/>
    <w:rsid w:val="00587FD7"/>
    <w:rPr>
      <w:rFonts w:ascii="Times New Roman" w:hAnsi="Times New Roman" w:cs="Times New Roman"/>
      <w:i/>
      <w:sz w:val="20"/>
      <w:szCs w:val="20"/>
      <w:lang w:val="en-US" w:eastAsia="x-none"/>
    </w:rPr>
  </w:style>
  <w:style w:type="paragraph" w:styleId="Zoznamsodrkami">
    <w:name w:val="List Bullet"/>
    <w:aliases w:val="li1,Aufzähl in Tab,6,ADL 11"/>
    <w:basedOn w:val="Zkladntext"/>
    <w:link w:val="ZoznamsodrkamiChar"/>
    <w:uiPriority w:val="99"/>
    <w:qFormat/>
    <w:rsid w:val="00587FD7"/>
    <w:pPr>
      <w:tabs>
        <w:tab w:val="num" w:pos="340"/>
        <w:tab w:val="num" w:pos="1778"/>
      </w:tabs>
      <w:ind w:left="340" w:hanging="340"/>
    </w:pPr>
    <w:rPr>
      <w:rFonts w:ascii="Times New Roman" w:hAnsi="Times New Roman"/>
    </w:rPr>
  </w:style>
  <w:style w:type="character" w:customStyle="1" w:styleId="ZoznamsodrkamiChar">
    <w:name w:val="Zoznam s odrážkami Char"/>
    <w:aliases w:val="li1 Char,Aufzähl in Tab Char,6 Char,ADL 11 Char"/>
    <w:link w:val="Zoznamsodrkami"/>
    <w:uiPriority w:val="99"/>
    <w:locked/>
    <w:rsid w:val="00587FD7"/>
    <w:rPr>
      <w:rFonts w:ascii="Times New Roman" w:hAnsi="Times New Roman" w:cs="Times New Roman"/>
    </w:rPr>
  </w:style>
  <w:style w:type="paragraph" w:styleId="Zoznamsodrkami2">
    <w:name w:val="List Bullet 2"/>
    <w:aliases w:val="ADL 22"/>
    <w:basedOn w:val="Zoznamsodrkami"/>
    <w:link w:val="Zoznamsodrkami2Char"/>
    <w:uiPriority w:val="99"/>
    <w:qFormat/>
    <w:rsid w:val="00587FD7"/>
    <w:pPr>
      <w:numPr>
        <w:numId w:val="11"/>
      </w:numPr>
      <w:tabs>
        <w:tab w:val="num" w:pos="680"/>
        <w:tab w:val="num" w:pos="1561"/>
      </w:tabs>
      <w:ind w:left="680" w:hanging="360"/>
    </w:pPr>
  </w:style>
  <w:style w:type="character" w:customStyle="1" w:styleId="Zoznamsodrkami2Char">
    <w:name w:val="Zoznam s odrážkami 2 Char"/>
    <w:aliases w:val="ADL 22 Char"/>
    <w:link w:val="Zoznamsodrkami2"/>
    <w:uiPriority w:val="99"/>
    <w:locked/>
    <w:rsid w:val="00587FD7"/>
    <w:rPr>
      <w:rFonts w:ascii="Times New Roman" w:hAnsi="Times New Roman" w:cs="Times New Roman"/>
    </w:rPr>
  </w:style>
  <w:style w:type="paragraph" w:customStyle="1" w:styleId="zreportname">
    <w:name w:val="zreport name"/>
    <w:basedOn w:val="Normlny"/>
    <w:rsid w:val="00587FD7"/>
    <w:pPr>
      <w:keepLines/>
      <w:spacing w:line="440" w:lineRule="exact"/>
      <w:jc w:val="center"/>
    </w:pPr>
    <w:rPr>
      <w:sz w:val="36"/>
    </w:rPr>
  </w:style>
  <w:style w:type="paragraph" w:customStyle="1" w:styleId="zcontents">
    <w:name w:val="zcontents"/>
    <w:basedOn w:val="Normlny"/>
    <w:semiHidden/>
    <w:rsid w:val="00587FD7"/>
    <w:pPr>
      <w:spacing w:after="260"/>
    </w:pPr>
    <w:rPr>
      <w:b/>
      <w:sz w:val="32"/>
    </w:rPr>
  </w:style>
  <w:style w:type="paragraph" w:customStyle="1" w:styleId="zcompanyname">
    <w:name w:val="zcompany name"/>
    <w:basedOn w:val="Normlny"/>
    <w:semiHidden/>
    <w:rsid w:val="00587FD7"/>
    <w:pPr>
      <w:spacing w:after="400" w:line="440" w:lineRule="exact"/>
      <w:jc w:val="center"/>
    </w:pPr>
    <w:rPr>
      <w:b/>
      <w:noProof/>
      <w:sz w:val="26"/>
    </w:rPr>
  </w:style>
  <w:style w:type="paragraph" w:styleId="Textpoznmkypodiarou">
    <w:name w:val="footnote text"/>
    <w:aliases w:val="Text poznámky pod èiarou 007,Text poznámky pod čiarou 007,_Poznámka pod čiarou,_Poznámka pod čiarou Char,Stinking Styles2,_Poznámka pod èiarou,_Poznámka pod èiarou Char,Text poznámky pod eiarou 007,Tekst przypisu- dokt,o,Car"/>
    <w:basedOn w:val="Normlny"/>
    <w:link w:val="TextpoznmkypodiarouChar"/>
    <w:uiPriority w:val="99"/>
    <w:rsid w:val="00587FD7"/>
    <w:pPr>
      <w:tabs>
        <w:tab w:val="num" w:pos="964"/>
      </w:tabs>
      <w:ind w:left="964" w:hanging="964"/>
    </w:pPr>
    <w:rPr>
      <w:rFonts w:ascii="Tms Rmn" w:hAnsi="Tms Rmn"/>
      <w:sz w:val="18"/>
    </w:rPr>
  </w:style>
  <w:style w:type="character" w:customStyle="1" w:styleId="TextpoznmkypodiarouChar">
    <w:name w:val="Text poznámky pod čiarou Char"/>
    <w:aliases w:val="Text poznámky pod èiarou 007 Char,Text poznámky pod čiarou 007 Char,_Poznámka pod čiarou Char1,_Poznámka pod čiarou Char Char,Stinking Styles2 Char,_Poznámka pod èiarou Char1,_Poznámka pod èiarou Char Char,o Char,Car Char"/>
    <w:basedOn w:val="Predvolenpsmoodseku"/>
    <w:link w:val="Textpoznmkypodiarou"/>
    <w:uiPriority w:val="99"/>
    <w:locked/>
    <w:rsid w:val="00587FD7"/>
    <w:rPr>
      <w:rFonts w:ascii="Tms Rmn" w:hAnsi="Tms Rmn" w:cs="Times New Roman"/>
      <w:sz w:val="20"/>
      <w:szCs w:val="20"/>
      <w:lang w:val="en-US" w:eastAsia="x-none"/>
    </w:rPr>
  </w:style>
  <w:style w:type="paragraph" w:customStyle="1" w:styleId="zreportsubtitle">
    <w:name w:val="zreport subtitle"/>
    <w:basedOn w:val="zreportname"/>
    <w:semiHidden/>
    <w:rsid w:val="00587FD7"/>
    <w:pPr>
      <w:numPr>
        <w:ilvl w:val="1"/>
        <w:numId w:val="3"/>
      </w:numPr>
    </w:pPr>
    <w:rPr>
      <w:sz w:val="32"/>
    </w:rPr>
  </w:style>
  <w:style w:type="paragraph" w:styleId="Zarkazkladnhotextu">
    <w:name w:val="Body Text Indent"/>
    <w:basedOn w:val="Zkladntext"/>
    <w:link w:val="ZarkazkladnhotextuChar"/>
    <w:uiPriority w:val="99"/>
    <w:rsid w:val="00587FD7"/>
    <w:pPr>
      <w:ind w:left="340"/>
    </w:pPr>
  </w:style>
  <w:style w:type="character" w:customStyle="1" w:styleId="ZarkazkladnhotextuChar">
    <w:name w:val="Zarážka základného textu Char"/>
    <w:basedOn w:val="Predvolenpsmoodseku"/>
    <w:link w:val="Zarkazkladnhotextu"/>
    <w:uiPriority w:val="99"/>
    <w:locked/>
    <w:rsid w:val="00587FD7"/>
    <w:rPr>
      <w:rFonts w:ascii="Tms Rmn" w:hAnsi="Tms Rmn" w:cs="Times New Roman"/>
      <w:sz w:val="20"/>
      <w:szCs w:val="20"/>
      <w:lang w:val="en-US" w:eastAsia="x-none"/>
    </w:rPr>
  </w:style>
  <w:style w:type="paragraph" w:styleId="Register1">
    <w:name w:val="index 1"/>
    <w:basedOn w:val="Normlny"/>
    <w:next w:val="Normlny"/>
    <w:uiPriority w:val="99"/>
    <w:semiHidden/>
    <w:rsid w:val="00587FD7"/>
    <w:pPr>
      <w:keepNext/>
      <w:spacing w:before="260" w:line="280" w:lineRule="exact"/>
      <w:ind w:right="851"/>
    </w:pPr>
    <w:rPr>
      <w:b/>
      <w:sz w:val="24"/>
    </w:rPr>
  </w:style>
  <w:style w:type="paragraph" w:customStyle="1" w:styleId="Graphic">
    <w:name w:val="Graphic"/>
    <w:basedOn w:val="Podpis"/>
    <w:rsid w:val="00587FD7"/>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uiPriority w:val="99"/>
    <w:rsid w:val="00587FD7"/>
  </w:style>
  <w:style w:type="character" w:customStyle="1" w:styleId="PodpisChar">
    <w:name w:val="Podpis Char"/>
    <w:basedOn w:val="Predvolenpsmoodseku"/>
    <w:link w:val="Podpis"/>
    <w:uiPriority w:val="99"/>
    <w:locked/>
    <w:rsid w:val="00587FD7"/>
    <w:rPr>
      <w:rFonts w:ascii="Times New Roman" w:hAnsi="Times New Roman" w:cs="Times New Roman"/>
      <w:sz w:val="20"/>
      <w:szCs w:val="20"/>
      <w:lang w:val="en-US" w:eastAsia="x-none"/>
    </w:rPr>
  </w:style>
  <w:style w:type="character" w:styleId="slostrany">
    <w:name w:val="page number"/>
    <w:basedOn w:val="Predvolenpsmoodseku"/>
    <w:uiPriority w:val="99"/>
    <w:rsid w:val="00587FD7"/>
    <w:rPr>
      <w:rFonts w:cs="Times New Roman"/>
      <w:sz w:val="22"/>
    </w:rPr>
  </w:style>
  <w:style w:type="paragraph" w:styleId="Register2">
    <w:name w:val="index 2"/>
    <w:basedOn w:val="Normlny"/>
    <w:next w:val="Normlny"/>
    <w:uiPriority w:val="99"/>
    <w:semiHidden/>
    <w:rsid w:val="00587FD7"/>
    <w:pPr>
      <w:ind w:left="340" w:right="851"/>
    </w:pPr>
  </w:style>
  <w:style w:type="paragraph" w:customStyle="1" w:styleId="zreportaddinfo">
    <w:name w:val="zreport addinfo"/>
    <w:basedOn w:val="Normlny"/>
    <w:rsid w:val="00587FD7"/>
    <w:pPr>
      <w:framePr w:wrap="around" w:hAnchor="margin" w:xAlign="center" w:yAlign="bottom"/>
      <w:spacing w:line="240" w:lineRule="exact"/>
      <w:jc w:val="center"/>
    </w:pPr>
    <w:rPr>
      <w:noProof/>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E,S"/>
    <w:basedOn w:val="Predvolenpsmoodseku"/>
    <w:uiPriority w:val="99"/>
    <w:rsid w:val="00587FD7"/>
    <w:rPr>
      <w:rFonts w:cs="Times New Roman"/>
      <w:vertAlign w:val="superscript"/>
    </w:rPr>
  </w:style>
  <w:style w:type="paragraph" w:customStyle="1" w:styleId="AppendixHeading">
    <w:name w:val="Appendix Heading"/>
    <w:basedOn w:val="Nadpis1"/>
    <w:next w:val="Zkladntext"/>
    <w:rsid w:val="00587FD7"/>
    <w:pPr>
      <w:numPr>
        <w:numId w:val="3"/>
      </w:numPr>
      <w:tabs>
        <w:tab w:val="num" w:pos="926"/>
      </w:tabs>
      <w:ind w:left="926" w:hanging="360"/>
      <w:outlineLvl w:val="9"/>
    </w:pPr>
  </w:style>
  <w:style w:type="paragraph" w:styleId="Zoznamsodrkami3">
    <w:name w:val="List Bullet 3"/>
    <w:basedOn w:val="Zoznamsodrkami"/>
    <w:uiPriority w:val="99"/>
    <w:rsid w:val="00587FD7"/>
    <w:pPr>
      <w:jc w:val="left"/>
    </w:pPr>
    <w:rPr>
      <w:sz w:val="18"/>
    </w:rPr>
  </w:style>
  <w:style w:type="paragraph" w:customStyle="1" w:styleId="AppendixHeading2">
    <w:name w:val="Appendix Heading 2"/>
    <w:basedOn w:val="Nadpis2"/>
    <w:next w:val="Zkladntext"/>
    <w:qFormat/>
    <w:rsid w:val="00587FD7"/>
    <w:pPr>
      <w:numPr>
        <w:ilvl w:val="0"/>
        <w:numId w:val="0"/>
      </w:numPr>
      <w:tabs>
        <w:tab w:val="num" w:pos="964"/>
      </w:tabs>
      <w:ind w:left="964" w:hanging="964"/>
      <w:outlineLvl w:val="9"/>
    </w:pPr>
  </w:style>
  <w:style w:type="paragraph" w:customStyle="1" w:styleId="AppendixHeading3">
    <w:name w:val="Appendix Heading 3"/>
    <w:basedOn w:val="Nadpis3"/>
    <w:next w:val="Zkladntext"/>
    <w:link w:val="AppendixHeading3CharChar"/>
    <w:qFormat/>
    <w:rsid w:val="00587FD7"/>
    <w:pPr>
      <w:numPr>
        <w:numId w:val="3"/>
      </w:numPr>
      <w:tabs>
        <w:tab w:val="num" w:pos="926"/>
      </w:tabs>
      <w:ind w:left="0" w:hanging="360"/>
      <w:outlineLvl w:val="9"/>
    </w:pPr>
  </w:style>
  <w:style w:type="paragraph" w:customStyle="1" w:styleId="AppendixHeading4">
    <w:name w:val="Appendix Heading 4"/>
    <w:basedOn w:val="Nadpis4"/>
    <w:next w:val="Zkladntext"/>
    <w:rsid w:val="00587FD7"/>
    <w:pPr>
      <w:numPr>
        <w:numId w:val="3"/>
      </w:numPr>
      <w:tabs>
        <w:tab w:val="left" w:pos="0"/>
        <w:tab w:val="num" w:pos="926"/>
      </w:tabs>
      <w:ind w:hanging="360"/>
      <w:outlineLvl w:val="9"/>
    </w:pPr>
  </w:style>
  <w:style w:type="paragraph" w:customStyle="1" w:styleId="AppendixHeading5">
    <w:name w:val="Appendix Heading 5"/>
    <w:basedOn w:val="Nadpis5"/>
    <w:next w:val="Zkladntext"/>
    <w:qFormat/>
    <w:rsid w:val="00587FD7"/>
    <w:pPr>
      <w:outlineLvl w:val="9"/>
    </w:pPr>
  </w:style>
  <w:style w:type="paragraph" w:styleId="Zkladntext3">
    <w:name w:val="Body Text 3"/>
    <w:basedOn w:val="Normlny"/>
    <w:link w:val="Zkladntext3Char"/>
    <w:uiPriority w:val="99"/>
    <w:rsid w:val="00587FD7"/>
    <w:pPr>
      <w:ind w:left="142" w:hanging="142"/>
    </w:pPr>
    <w:rPr>
      <w:sz w:val="18"/>
      <w:szCs w:val="16"/>
    </w:rPr>
  </w:style>
  <w:style w:type="character" w:customStyle="1" w:styleId="Zkladntext3Char">
    <w:name w:val="Základný text 3 Char"/>
    <w:basedOn w:val="Predvolenpsmoodseku"/>
    <w:link w:val="Zkladntext3"/>
    <w:uiPriority w:val="99"/>
    <w:locked/>
    <w:rsid w:val="00587FD7"/>
    <w:rPr>
      <w:rFonts w:ascii="Times New Roman" w:hAnsi="Times New Roman" w:cs="Times New Roman"/>
      <w:sz w:val="16"/>
      <w:szCs w:val="16"/>
      <w:lang w:val="en-US" w:eastAsia="x-none"/>
    </w:rPr>
  </w:style>
  <w:style w:type="paragraph" w:styleId="Popis">
    <w:name w:val="caption"/>
    <w:aliases w:val="Table/Figure Heading,10_Caption,(MYCOM Legend),Caption ADL"/>
    <w:basedOn w:val="Normlny"/>
    <w:next w:val="Normlny"/>
    <w:link w:val="PopisChar"/>
    <w:uiPriority w:val="99"/>
    <w:qFormat/>
    <w:rsid w:val="00587FD7"/>
    <w:rPr>
      <w:bCs/>
      <w:i/>
      <w:sz w:val="14"/>
    </w:rPr>
  </w:style>
  <w:style w:type="paragraph" w:styleId="Zoznamsodrkami4">
    <w:name w:val="List Bullet 4"/>
    <w:basedOn w:val="Zoznamsodrkami2"/>
    <w:uiPriority w:val="99"/>
    <w:rsid w:val="00587FD7"/>
    <w:pPr>
      <w:jc w:val="left"/>
    </w:pPr>
    <w:rPr>
      <w:sz w:val="18"/>
    </w:rPr>
  </w:style>
  <w:style w:type="paragraph" w:customStyle="1" w:styleId="zDocRevwH2">
    <w:name w:val="zDocRevwH2"/>
    <w:basedOn w:val="Normlny"/>
    <w:semiHidden/>
    <w:rsid w:val="00587FD7"/>
    <w:pPr>
      <w:spacing w:before="130" w:after="130"/>
    </w:pPr>
    <w:rPr>
      <w:b/>
      <w:sz w:val="28"/>
    </w:rPr>
  </w:style>
  <w:style w:type="paragraph" w:customStyle="1" w:styleId="zDocRevwH1">
    <w:name w:val="zDocRevwH1"/>
    <w:basedOn w:val="Normlny"/>
    <w:semiHidden/>
    <w:rsid w:val="00587FD7"/>
    <w:pPr>
      <w:spacing w:before="130" w:after="130"/>
    </w:pPr>
    <w:rPr>
      <w:b/>
      <w:sz w:val="32"/>
    </w:rPr>
  </w:style>
  <w:style w:type="paragraph" w:styleId="Textbubliny">
    <w:name w:val="Balloon Text"/>
    <w:basedOn w:val="Normlny"/>
    <w:link w:val="TextbublinyChar"/>
    <w:uiPriority w:val="99"/>
    <w:rsid w:val="00587FD7"/>
    <w:rPr>
      <w:rFonts w:ascii="Tahoma" w:hAnsi="Tahoma"/>
      <w:sz w:val="16"/>
      <w:szCs w:val="16"/>
    </w:rPr>
  </w:style>
  <w:style w:type="character" w:customStyle="1" w:styleId="TextbublinyChar">
    <w:name w:val="Text bubliny Char"/>
    <w:basedOn w:val="Predvolenpsmoodseku"/>
    <w:link w:val="Textbubliny"/>
    <w:uiPriority w:val="99"/>
    <w:locked/>
    <w:rsid w:val="00587FD7"/>
    <w:rPr>
      <w:rFonts w:ascii="Tahoma" w:hAnsi="Tahoma" w:cs="Times New Roman"/>
      <w:sz w:val="16"/>
      <w:szCs w:val="16"/>
      <w:lang w:val="en-US" w:eastAsia="x-none"/>
    </w:rPr>
  </w:style>
  <w:style w:type="character" w:styleId="Siln">
    <w:name w:val="Strong"/>
    <w:basedOn w:val="Predvolenpsmoodseku"/>
    <w:uiPriority w:val="22"/>
    <w:qFormat/>
    <w:rsid w:val="00587FD7"/>
    <w:rPr>
      <w:rFonts w:cs="Times New Roman"/>
      <w:b/>
    </w:rPr>
  </w:style>
  <w:style w:type="table" w:styleId="Mriekatabuky">
    <w:name w:val="Table Grid"/>
    <w:aliases w:val="Deloitte table 3"/>
    <w:basedOn w:val="Normlnatabuka"/>
    <w:uiPriority w:val="59"/>
    <w:rsid w:val="00587FD7"/>
    <w:rPr>
      <w:rFonts w:ascii="Tms Rmn" w:hAnsi="Tms Rm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587FD7"/>
    <w:rPr>
      <w:rFonts w:cs="Times New Roman"/>
      <w:color w:val="0000FF"/>
      <w:u w:val="single"/>
    </w:rPr>
  </w:style>
  <w:style w:type="character" w:customStyle="1" w:styleId="Odkazjemn1">
    <w:name w:val="Odkaz – jemný1"/>
    <w:qFormat/>
    <w:rsid w:val="00587FD7"/>
    <w:rPr>
      <w:b/>
      <w:color w:val="4F81BD"/>
    </w:rPr>
  </w:style>
  <w:style w:type="character" w:styleId="PouitHypertextovPrepojenie">
    <w:name w:val="FollowedHyperlink"/>
    <w:basedOn w:val="Predvolenpsmoodseku"/>
    <w:uiPriority w:val="99"/>
    <w:rsid w:val="00587FD7"/>
    <w:rPr>
      <w:rFonts w:cs="Times New Roman"/>
      <w:color w:val="606420"/>
      <w:u w:val="single"/>
    </w:rPr>
  </w:style>
  <w:style w:type="character" w:customStyle="1" w:styleId="CharChar3">
    <w:name w:val="Char Char3"/>
    <w:rsid w:val="00587FD7"/>
    <w:rPr>
      <w:sz w:val="22"/>
      <w:lang w:val="en-US" w:eastAsia="en-US"/>
    </w:rPr>
  </w:style>
  <w:style w:type="character" w:customStyle="1" w:styleId="CharChar1">
    <w:name w:val="Char Char1"/>
    <w:aliases w:val="b Char,heading3 Char,Body Text - Level 2 Char,Char Char Char,Char Char11,Body Text Char,Char Char Char Char Char Char Char Char Char Char1"/>
    <w:rsid w:val="00587FD7"/>
    <w:rPr>
      <w:sz w:val="22"/>
      <w:lang w:val="en-US" w:eastAsia="en-US"/>
    </w:rPr>
  </w:style>
  <w:style w:type="paragraph" w:styleId="PredformtovanHTML">
    <w:name w:val="HTML Preformatted"/>
    <w:basedOn w:val="Normlny"/>
    <w:link w:val="PredformtovanHTMLChar"/>
    <w:uiPriority w:val="99"/>
    <w:rsid w:val="00587FD7"/>
    <w:rPr>
      <w:rFonts w:ascii="Courier New" w:hAnsi="Courier New" w:cs="Courier New"/>
      <w:lang w:val="cs-CZ"/>
    </w:rPr>
  </w:style>
  <w:style w:type="character" w:customStyle="1" w:styleId="PredformtovanHTMLChar">
    <w:name w:val="Predformátované HTML Char"/>
    <w:basedOn w:val="Predvolenpsmoodseku"/>
    <w:link w:val="PredformtovanHTML"/>
    <w:uiPriority w:val="99"/>
    <w:locked/>
    <w:rsid w:val="00587FD7"/>
    <w:rPr>
      <w:rFonts w:ascii="Courier New" w:hAnsi="Courier New" w:cs="Courier New"/>
      <w:sz w:val="20"/>
      <w:szCs w:val="20"/>
      <w:lang w:val="cs-CZ" w:eastAsia="x-none"/>
    </w:rPr>
  </w:style>
  <w:style w:type="paragraph" w:customStyle="1" w:styleId="Default">
    <w:name w:val="Default"/>
    <w:rsid w:val="00587FD7"/>
    <w:pPr>
      <w:autoSpaceDE w:val="0"/>
      <w:autoSpaceDN w:val="0"/>
      <w:adjustRightInd w:val="0"/>
    </w:pPr>
    <w:rPr>
      <w:rFonts w:ascii="Times New Roman" w:hAnsi="Times New Roman" w:cs="Times New Roman"/>
      <w:color w:val="000000"/>
      <w:sz w:val="24"/>
      <w:szCs w:val="24"/>
      <w:lang w:eastAsia="sk-SK"/>
    </w:rPr>
  </w:style>
  <w:style w:type="character" w:customStyle="1" w:styleId="CharChar5">
    <w:name w:val="Char Char5"/>
    <w:rsid w:val="00587FD7"/>
    <w:rPr>
      <w:rFonts w:ascii="Times New Roman" w:hAnsi="Times New Roman"/>
      <w:sz w:val="22"/>
      <w:lang w:val="en-US" w:eastAsia="en-US"/>
    </w:rPr>
  </w:style>
  <w:style w:type="character" w:styleId="Odkaznakomentr">
    <w:name w:val="annotation reference"/>
    <w:basedOn w:val="Predvolenpsmoodseku"/>
    <w:uiPriority w:val="99"/>
    <w:rsid w:val="00587FD7"/>
    <w:rPr>
      <w:rFonts w:cs="Times New Roman"/>
      <w:sz w:val="16"/>
    </w:rPr>
  </w:style>
  <w:style w:type="paragraph" w:styleId="Textkomentra">
    <w:name w:val="annotation text"/>
    <w:basedOn w:val="Normlny"/>
    <w:link w:val="TextkomentraChar"/>
    <w:uiPriority w:val="99"/>
    <w:rsid w:val="00587FD7"/>
    <w:rPr>
      <w:rFonts w:ascii="Tms Rmn" w:hAnsi="Tms Rmn"/>
    </w:rPr>
  </w:style>
  <w:style w:type="character" w:customStyle="1" w:styleId="TextkomentraChar">
    <w:name w:val="Text komentára Char"/>
    <w:basedOn w:val="Predvolenpsmoodseku"/>
    <w:link w:val="Textkomentra"/>
    <w:uiPriority w:val="99"/>
    <w:locked/>
    <w:rsid w:val="00587FD7"/>
    <w:rPr>
      <w:rFonts w:ascii="Tms Rmn" w:hAnsi="Tms Rmn" w:cs="Times New Roman"/>
      <w:sz w:val="20"/>
      <w:szCs w:val="20"/>
      <w:lang w:val="en-US" w:eastAsia="x-none"/>
    </w:rPr>
  </w:style>
  <w:style w:type="paragraph" w:styleId="Predmetkomentra">
    <w:name w:val="annotation subject"/>
    <w:basedOn w:val="Textkomentra"/>
    <w:next w:val="Textkomentra"/>
    <w:link w:val="PredmetkomentraChar"/>
    <w:uiPriority w:val="99"/>
    <w:rsid w:val="00587FD7"/>
    <w:rPr>
      <w:b/>
      <w:bCs/>
    </w:rPr>
  </w:style>
  <w:style w:type="character" w:customStyle="1" w:styleId="PredmetkomentraChar">
    <w:name w:val="Predmet komentára Char"/>
    <w:basedOn w:val="TextkomentraChar"/>
    <w:link w:val="Predmetkomentra"/>
    <w:uiPriority w:val="99"/>
    <w:locked/>
    <w:rsid w:val="00587FD7"/>
    <w:rPr>
      <w:rFonts w:ascii="Tms Rmn" w:hAnsi="Tms Rmn" w:cs="Times New Roman"/>
      <w:b/>
      <w:bCs/>
      <w:sz w:val="20"/>
      <w:szCs w:val="20"/>
      <w:lang w:val="en-US" w:eastAsia="x-none"/>
    </w:rPr>
  </w:style>
  <w:style w:type="paragraph" w:customStyle="1" w:styleId="Odstavecseseznamem1">
    <w:name w:val="Odstavec se seznamem1"/>
    <w:basedOn w:val="Normlny"/>
    <w:qFormat/>
    <w:rsid w:val="00587FD7"/>
    <w:pPr>
      <w:ind w:left="720"/>
      <w:contextualSpacing/>
    </w:pPr>
    <w:rPr>
      <w:rFonts w:ascii="Calibri" w:hAnsi="Calibri"/>
      <w:sz w:val="24"/>
      <w:szCs w:val="24"/>
    </w:rPr>
  </w:style>
  <w:style w:type="character" w:customStyle="1" w:styleId="CharChar4">
    <w:name w:val="Char Char4"/>
    <w:rsid w:val="00587FD7"/>
    <w:rPr>
      <w:rFonts w:ascii="Times New Roman" w:hAnsi="Times New Roman"/>
      <w:sz w:val="22"/>
      <w:lang w:val="en-US" w:eastAsia="en-US"/>
    </w:rPr>
  </w:style>
  <w:style w:type="paragraph" w:styleId="Nzov">
    <w:name w:val="Title"/>
    <w:basedOn w:val="Normlny"/>
    <w:link w:val="NzovChar"/>
    <w:uiPriority w:val="10"/>
    <w:qFormat/>
    <w:rsid w:val="00587FD7"/>
    <w:pPr>
      <w:jc w:val="center"/>
    </w:pPr>
    <w:rPr>
      <w:sz w:val="44"/>
      <w:szCs w:val="24"/>
    </w:rPr>
  </w:style>
  <w:style w:type="character" w:customStyle="1" w:styleId="NzovChar">
    <w:name w:val="Názov Char"/>
    <w:basedOn w:val="Predvolenpsmoodseku"/>
    <w:link w:val="Nzov"/>
    <w:uiPriority w:val="10"/>
    <w:locked/>
    <w:rsid w:val="00587FD7"/>
    <w:rPr>
      <w:rFonts w:ascii="Times New Roman" w:hAnsi="Times New Roman" w:cs="Times New Roman"/>
      <w:sz w:val="24"/>
      <w:szCs w:val="24"/>
      <w:lang w:val="en-US" w:eastAsia="x-none"/>
    </w:rPr>
  </w:style>
  <w:style w:type="paragraph" w:styleId="truktradokumentu">
    <w:name w:val="Document Map"/>
    <w:basedOn w:val="Normlny"/>
    <w:link w:val="truktradokumentuChar"/>
    <w:uiPriority w:val="99"/>
    <w:rsid w:val="00587FD7"/>
    <w:rPr>
      <w:rFonts w:ascii="Tahoma" w:hAnsi="Tahoma"/>
      <w:sz w:val="16"/>
      <w:szCs w:val="16"/>
    </w:rPr>
  </w:style>
  <w:style w:type="character" w:customStyle="1" w:styleId="truktradokumentuChar">
    <w:name w:val="Štruktúra dokumentu Char"/>
    <w:basedOn w:val="Predvolenpsmoodseku"/>
    <w:link w:val="truktradokumentu"/>
    <w:uiPriority w:val="99"/>
    <w:locked/>
    <w:rsid w:val="00587FD7"/>
    <w:rPr>
      <w:rFonts w:ascii="Tahoma" w:hAnsi="Tahoma" w:cs="Times New Roman"/>
      <w:sz w:val="16"/>
      <w:szCs w:val="16"/>
      <w:lang w:val="en-US" w:eastAsia="x-none"/>
    </w:rPr>
  </w:style>
  <w:style w:type="character" w:customStyle="1" w:styleId="WW8Num4z0">
    <w:name w:val="WW8Num4z0"/>
    <w:rsid w:val="00587FD7"/>
    <w:rPr>
      <w:rFonts w:ascii="Arial" w:hAnsi="Arial"/>
    </w:rPr>
  </w:style>
  <w:style w:type="character" w:customStyle="1" w:styleId="ListBulletChar">
    <w:name w:val="List Bullet Char"/>
    <w:rsid w:val="00587FD7"/>
    <w:rPr>
      <w:sz w:val="22"/>
      <w:lang w:val="en-US" w:eastAsia="en-US"/>
    </w:rPr>
  </w:style>
  <w:style w:type="paragraph" w:customStyle="1" w:styleId="CharCharChar2CharCharChar">
    <w:name w:val="Char Char Char2 Char Char Char"/>
    <w:basedOn w:val="Normlny"/>
    <w:rsid w:val="00587FD7"/>
    <w:pPr>
      <w:spacing w:after="160" w:line="240" w:lineRule="exact"/>
    </w:pPr>
    <w:rPr>
      <w:rFonts w:ascii="Tahoma" w:hAnsi="Tahoma"/>
      <w:sz w:val="24"/>
      <w:szCs w:val="24"/>
    </w:rPr>
  </w:style>
  <w:style w:type="paragraph" w:customStyle="1" w:styleId="CislovanieCielov">
    <w:name w:val="Cislovanie_Cielov"/>
    <w:basedOn w:val="Zkladntext"/>
    <w:link w:val="CislovanieCielovChar"/>
    <w:qFormat/>
    <w:rsid w:val="00587FD7"/>
    <w:pPr>
      <w:numPr>
        <w:numId w:val="2"/>
      </w:numPr>
    </w:pPr>
    <w:rPr>
      <w:rFonts w:ascii="Times New Roman" w:hAnsi="Times New Roman"/>
    </w:rPr>
  </w:style>
  <w:style w:type="character" w:customStyle="1" w:styleId="CislovanieCielovChar">
    <w:name w:val="Cislovanie_Cielov Char"/>
    <w:link w:val="CislovanieCielov"/>
    <w:locked/>
    <w:rsid w:val="00587FD7"/>
    <w:rPr>
      <w:rFonts w:ascii="Times New Roman" w:hAnsi="Times New Roman" w:cs="Times New Roman"/>
    </w:rPr>
  </w:style>
  <w:style w:type="paragraph" w:customStyle="1" w:styleId="StyleAppendixHeading2After12pt">
    <w:name w:val="Style Appendix Heading 2 + After:  12 pt"/>
    <w:basedOn w:val="AppendixHeading2"/>
    <w:rsid w:val="00587FD7"/>
    <w:pPr>
      <w:tabs>
        <w:tab w:val="num" w:pos="1440"/>
      </w:tabs>
      <w:spacing w:after="240"/>
      <w:ind w:left="1440"/>
    </w:pPr>
    <w:rPr>
      <w:bCs/>
    </w:rPr>
  </w:style>
  <w:style w:type="paragraph" w:customStyle="1" w:styleId="OdstavecA">
    <w:name w:val="Odstavec A"/>
    <w:basedOn w:val="Zoznamsodrkami2"/>
    <w:link w:val="OdstavecAChar"/>
    <w:rsid w:val="00587FD7"/>
    <w:pPr>
      <w:tabs>
        <w:tab w:val="left" w:pos="1134"/>
      </w:tabs>
    </w:pPr>
    <w:rPr>
      <w:rFonts w:cs="Courier New"/>
      <w:lang w:val="cs-CZ"/>
    </w:rPr>
  </w:style>
  <w:style w:type="character" w:customStyle="1" w:styleId="OdstavecAChar">
    <w:name w:val="Odstavec A Char"/>
    <w:link w:val="OdstavecA"/>
    <w:locked/>
    <w:rsid w:val="00587FD7"/>
    <w:rPr>
      <w:rFonts w:ascii="Times New Roman" w:hAnsi="Times New Roman" w:cs="Courier New"/>
      <w:lang w:val="cs-CZ"/>
    </w:rPr>
  </w:style>
  <w:style w:type="paragraph" w:customStyle="1" w:styleId="OdstavecB">
    <w:name w:val="Odstavec B"/>
    <w:basedOn w:val="Zoznamsodrkami2"/>
    <w:link w:val="OdstavecBChar"/>
    <w:rsid w:val="00587FD7"/>
    <w:pPr>
      <w:tabs>
        <w:tab w:val="left" w:pos="1134"/>
      </w:tabs>
    </w:pPr>
    <w:rPr>
      <w:rFonts w:cs="Courier New"/>
      <w:lang w:val="cs-CZ"/>
    </w:rPr>
  </w:style>
  <w:style w:type="character" w:customStyle="1" w:styleId="OdstavecBChar">
    <w:name w:val="Odstavec B Char"/>
    <w:link w:val="OdstavecB"/>
    <w:locked/>
    <w:rsid w:val="00587FD7"/>
    <w:rPr>
      <w:rFonts w:ascii="Times New Roman" w:hAnsi="Times New Roman" w:cs="Courier New"/>
      <w:lang w:val="cs-CZ"/>
    </w:rPr>
  </w:style>
  <w:style w:type="paragraph" w:customStyle="1" w:styleId="OdstavecC">
    <w:name w:val="Odstavec C"/>
    <w:basedOn w:val="Zoznamsodrkami2"/>
    <w:link w:val="OdstavecCChar"/>
    <w:rsid w:val="00587FD7"/>
    <w:pPr>
      <w:tabs>
        <w:tab w:val="left" w:pos="1134"/>
      </w:tabs>
    </w:pPr>
    <w:rPr>
      <w:rFonts w:cs="Courier New"/>
      <w:lang w:val="cs-CZ"/>
    </w:rPr>
  </w:style>
  <w:style w:type="character" w:customStyle="1" w:styleId="OdstavecCChar">
    <w:name w:val="Odstavec C Char"/>
    <w:link w:val="OdstavecC"/>
    <w:locked/>
    <w:rsid w:val="00587FD7"/>
    <w:rPr>
      <w:rFonts w:ascii="Times New Roman" w:hAnsi="Times New Roman" w:cs="Courier New"/>
      <w:lang w:val="cs-CZ"/>
    </w:rPr>
  </w:style>
  <w:style w:type="paragraph" w:customStyle="1" w:styleId="StyleHeading1Before6ptAfter12pt">
    <w:name w:val="Style Heading 1 + Before:  6 pt After:  12 pt"/>
    <w:basedOn w:val="Nadpis1"/>
    <w:rsid w:val="00587FD7"/>
    <w:pPr>
      <w:spacing w:before="120" w:after="240"/>
    </w:pPr>
    <w:rPr>
      <w:bCs/>
    </w:rPr>
  </w:style>
  <w:style w:type="character" w:customStyle="1" w:styleId="CharChar9">
    <w:name w:val="Char Char9"/>
    <w:rsid w:val="00587FD7"/>
    <w:rPr>
      <w:sz w:val="22"/>
      <w:lang w:val="en-US" w:eastAsia="en-US"/>
    </w:rPr>
  </w:style>
  <w:style w:type="paragraph" w:customStyle="1" w:styleId="SUTABHEADING">
    <w:name w:val="SU_TAB_HEADING"/>
    <w:basedOn w:val="Normlny"/>
    <w:link w:val="SUTABHEADINGChar"/>
    <w:uiPriority w:val="99"/>
    <w:rsid w:val="00587FD7"/>
    <w:rPr>
      <w:rFonts w:ascii="Arial" w:hAnsi="Arial"/>
      <w:b/>
      <w:bCs/>
      <w:color w:val="FFFFFF"/>
      <w:sz w:val="18"/>
      <w:szCs w:val="14"/>
      <w:lang w:eastAsia="de-DE"/>
    </w:rPr>
  </w:style>
  <w:style w:type="character" w:customStyle="1" w:styleId="SUTABHEADINGChar">
    <w:name w:val="SU_TAB_HEADING Char"/>
    <w:link w:val="SUTABHEADING"/>
    <w:uiPriority w:val="99"/>
    <w:locked/>
    <w:rsid w:val="00587FD7"/>
    <w:rPr>
      <w:rFonts w:ascii="Arial" w:hAnsi="Arial"/>
      <w:b/>
      <w:color w:val="FFFFFF"/>
      <w:sz w:val="14"/>
      <w:lang w:val="x-none" w:eastAsia="de-DE"/>
    </w:rPr>
  </w:style>
  <w:style w:type="paragraph" w:customStyle="1" w:styleId="SUTABTEXTB">
    <w:name w:val="SU_TAB_TEXT_B"/>
    <w:basedOn w:val="Normlny"/>
    <w:link w:val="SUTABTEXTBChar"/>
    <w:uiPriority w:val="99"/>
    <w:rsid w:val="00587FD7"/>
    <w:rPr>
      <w:rFonts w:ascii="Arial" w:hAnsi="Arial"/>
      <w:b/>
      <w:bCs/>
      <w:sz w:val="18"/>
      <w:szCs w:val="14"/>
      <w:lang w:eastAsia="de-DE"/>
    </w:rPr>
  </w:style>
  <w:style w:type="character" w:customStyle="1" w:styleId="SUTABTEXTBChar">
    <w:name w:val="SU_TAB_TEXT_B Char"/>
    <w:link w:val="SUTABTEXTB"/>
    <w:uiPriority w:val="99"/>
    <w:locked/>
    <w:rsid w:val="00587FD7"/>
    <w:rPr>
      <w:rFonts w:ascii="Arial" w:hAnsi="Arial"/>
      <w:b/>
      <w:sz w:val="14"/>
      <w:lang w:val="x-none" w:eastAsia="de-DE"/>
    </w:rPr>
  </w:style>
  <w:style w:type="character" w:customStyle="1" w:styleId="Heading9Char">
    <w:name w:val="Heading 9 Char"/>
    <w:uiPriority w:val="99"/>
    <w:semiHidden/>
    <w:locked/>
    <w:rsid w:val="00587FD7"/>
    <w:rPr>
      <w:rFonts w:ascii="Cambria" w:eastAsia="MS ????" w:hAnsi="Cambria"/>
      <w:lang w:val="sk-SK" w:eastAsia="x-none"/>
    </w:rPr>
  </w:style>
  <w:style w:type="character" w:customStyle="1" w:styleId="FooterChar">
    <w:name w:val="Footer Char"/>
    <w:uiPriority w:val="99"/>
    <w:locked/>
    <w:rsid w:val="00587FD7"/>
    <w:rPr>
      <w:rFonts w:ascii="Arial" w:hAnsi="Arial"/>
      <w:sz w:val="20"/>
      <w:lang w:val="sk-SK" w:eastAsia="x-none"/>
    </w:rPr>
  </w:style>
  <w:style w:type="character" w:customStyle="1" w:styleId="HeaderChar">
    <w:name w:val="Header Char"/>
    <w:uiPriority w:val="99"/>
    <w:locked/>
    <w:rsid w:val="00587FD7"/>
    <w:rPr>
      <w:rFonts w:ascii="Arial" w:hAnsi="Arial"/>
      <w:sz w:val="20"/>
      <w:lang w:val="sk-SK" w:eastAsia="x-none"/>
    </w:rPr>
  </w:style>
  <w:style w:type="paragraph" w:styleId="Zkladntext2">
    <w:name w:val="Body Text 2"/>
    <w:basedOn w:val="Normlny"/>
    <w:link w:val="Zkladntext2Char"/>
    <w:uiPriority w:val="99"/>
    <w:rsid w:val="00587FD7"/>
    <w:pPr>
      <w:spacing w:after="120" w:line="480" w:lineRule="auto"/>
    </w:pPr>
    <w:rPr>
      <w:rFonts w:ascii="Arial" w:hAnsi="Arial"/>
    </w:rPr>
  </w:style>
  <w:style w:type="character" w:customStyle="1" w:styleId="Zkladntext2Char">
    <w:name w:val="Základný text 2 Char"/>
    <w:basedOn w:val="Predvolenpsmoodseku"/>
    <w:link w:val="Zkladntext2"/>
    <w:uiPriority w:val="99"/>
    <w:locked/>
    <w:rsid w:val="00587FD7"/>
    <w:rPr>
      <w:rFonts w:ascii="Arial" w:hAnsi="Arial" w:cs="Times New Roman"/>
      <w:sz w:val="20"/>
      <w:szCs w:val="20"/>
      <w:lang w:val="x-none" w:eastAsia="x-none"/>
    </w:rPr>
  </w:style>
  <w:style w:type="paragraph" w:customStyle="1" w:styleId="odrazka">
    <w:name w:val="odrazka"/>
    <w:basedOn w:val="Normlny"/>
    <w:rsid w:val="00587FD7"/>
    <w:pPr>
      <w:tabs>
        <w:tab w:val="num" w:pos="907"/>
        <w:tab w:val="num" w:pos="1440"/>
      </w:tabs>
      <w:ind w:left="357" w:hanging="357"/>
    </w:pPr>
    <w:rPr>
      <w:rFonts w:ascii="Arial" w:hAnsi="Arial"/>
      <w:b/>
      <w:szCs w:val="24"/>
      <w:lang w:eastAsia="sk-SK"/>
    </w:rPr>
  </w:style>
  <w:style w:type="paragraph" w:styleId="Normlnywebov">
    <w:name w:val="Normal (Web)"/>
    <w:basedOn w:val="Normlny"/>
    <w:uiPriority w:val="99"/>
    <w:rsid w:val="00587FD7"/>
    <w:pPr>
      <w:spacing w:before="100" w:beforeAutospacing="1" w:after="100" w:afterAutospacing="1"/>
    </w:pPr>
    <w:rPr>
      <w:rFonts w:ascii="Arial" w:hAnsi="Arial"/>
      <w:sz w:val="24"/>
      <w:szCs w:val="24"/>
      <w:lang w:eastAsia="sk-SK"/>
    </w:rPr>
  </w:style>
  <w:style w:type="character" w:customStyle="1" w:styleId="TitleChar">
    <w:name w:val="Title Char"/>
    <w:uiPriority w:val="99"/>
    <w:locked/>
    <w:rsid w:val="00587FD7"/>
    <w:rPr>
      <w:rFonts w:ascii="Cambria" w:eastAsia="MS ????" w:hAnsi="Cambria"/>
      <w:b/>
      <w:kern w:val="28"/>
      <w:sz w:val="32"/>
      <w:lang w:val="sk-SK" w:eastAsia="x-none"/>
    </w:rPr>
  </w:style>
  <w:style w:type="paragraph" w:customStyle="1" w:styleId="SUTABTEXT">
    <w:name w:val="SU_TAB_TEXT"/>
    <w:basedOn w:val="Normlny"/>
    <w:link w:val="SUTABTEXTChar"/>
    <w:uiPriority w:val="99"/>
    <w:rsid w:val="00587FD7"/>
    <w:pPr>
      <w:spacing w:before="120" w:after="120"/>
      <w:ind w:left="113"/>
    </w:pPr>
    <w:rPr>
      <w:rFonts w:ascii="Arial" w:hAnsi="Arial"/>
      <w:bCs/>
      <w:szCs w:val="14"/>
      <w:lang w:eastAsia="de-DE"/>
    </w:rPr>
  </w:style>
  <w:style w:type="character" w:customStyle="1" w:styleId="SUTABTEXTChar">
    <w:name w:val="SU_TAB_TEXT Char"/>
    <w:link w:val="SUTABTEXT"/>
    <w:uiPriority w:val="99"/>
    <w:locked/>
    <w:rsid w:val="00587FD7"/>
    <w:rPr>
      <w:rFonts w:ascii="Arial" w:hAnsi="Arial"/>
      <w:sz w:val="14"/>
      <w:lang w:val="x-none" w:eastAsia="de-DE"/>
    </w:rPr>
  </w:style>
  <w:style w:type="paragraph" w:customStyle="1" w:styleId="SUTABTEXTLIST2">
    <w:name w:val="SU_TAB_TEXT_LIST_2"/>
    <w:basedOn w:val="SUTABTEXT"/>
    <w:link w:val="SUTABTEXTLIST2Char"/>
    <w:uiPriority w:val="99"/>
    <w:rsid w:val="00587FD7"/>
    <w:pPr>
      <w:tabs>
        <w:tab w:val="num" w:pos="907"/>
      </w:tabs>
      <w:ind w:left="907" w:hanging="340"/>
    </w:pPr>
  </w:style>
  <w:style w:type="character" w:customStyle="1" w:styleId="SUTABTEXTLIST2Char">
    <w:name w:val="SU_TAB_TEXT_LIST_2 Char"/>
    <w:link w:val="SUTABTEXTLIST2"/>
    <w:uiPriority w:val="99"/>
    <w:locked/>
    <w:rsid w:val="00587FD7"/>
    <w:rPr>
      <w:rFonts w:ascii="Arial" w:hAnsi="Arial"/>
      <w:sz w:val="14"/>
      <w:lang w:val="x-none" w:eastAsia="de-DE"/>
    </w:rPr>
  </w:style>
  <w:style w:type="paragraph" w:styleId="Hlavikazoznamucitci">
    <w:name w:val="toa heading"/>
    <w:basedOn w:val="Normlny"/>
    <w:next w:val="Normlny"/>
    <w:uiPriority w:val="99"/>
    <w:rsid w:val="00587FD7"/>
    <w:pPr>
      <w:spacing w:before="120"/>
    </w:pPr>
    <w:rPr>
      <w:rFonts w:ascii="Calibri" w:eastAsia="MS ????" w:hAnsi="Calibri"/>
      <w:b/>
      <w:bCs/>
      <w:sz w:val="24"/>
      <w:szCs w:val="24"/>
    </w:rPr>
  </w:style>
  <w:style w:type="paragraph" w:styleId="Podtitul">
    <w:name w:val="Subtitle"/>
    <w:basedOn w:val="Normlny"/>
    <w:next w:val="Normlny"/>
    <w:link w:val="PodtitulChar"/>
    <w:uiPriority w:val="11"/>
    <w:qFormat/>
    <w:rsid w:val="00587FD7"/>
    <w:pPr>
      <w:numPr>
        <w:ilvl w:val="1"/>
      </w:numPr>
    </w:pPr>
    <w:rPr>
      <w:rFonts w:ascii="Calibri" w:eastAsia="MS ????" w:hAnsi="Calibri"/>
      <w:i/>
      <w:iCs/>
      <w:color w:val="4F81BD"/>
      <w:spacing w:val="15"/>
      <w:sz w:val="24"/>
      <w:szCs w:val="24"/>
    </w:rPr>
  </w:style>
  <w:style w:type="character" w:customStyle="1" w:styleId="PodtitulChar">
    <w:name w:val="Podtitul Char"/>
    <w:basedOn w:val="Predvolenpsmoodseku"/>
    <w:link w:val="Podtitul"/>
    <w:uiPriority w:val="11"/>
    <w:locked/>
    <w:rsid w:val="00587FD7"/>
    <w:rPr>
      <w:rFonts w:ascii="Calibri" w:eastAsia="MS ????" w:hAnsi="Calibri" w:cs="Times New Roman"/>
      <w:i/>
      <w:iCs/>
      <w:color w:val="4F81BD"/>
      <w:spacing w:val="15"/>
      <w:sz w:val="24"/>
      <w:szCs w:val="24"/>
      <w:lang w:val="x-none" w:eastAsia="x-none"/>
    </w:rPr>
  </w:style>
  <w:style w:type="character" w:customStyle="1" w:styleId="SubtitleChar">
    <w:name w:val="Subtitle Char"/>
    <w:locked/>
    <w:rsid w:val="00587FD7"/>
    <w:rPr>
      <w:rFonts w:ascii="Cambria" w:eastAsia="MS ????" w:hAnsi="Cambria"/>
      <w:sz w:val="24"/>
      <w:lang w:val="sk-SK" w:eastAsia="x-none"/>
    </w:rPr>
  </w:style>
  <w:style w:type="paragraph" w:customStyle="1" w:styleId="Odstavecseseznamem2">
    <w:name w:val="Odstavec se seznamem2"/>
    <w:basedOn w:val="Normlny"/>
    <w:uiPriority w:val="99"/>
    <w:rsid w:val="00587FD7"/>
    <w:pPr>
      <w:tabs>
        <w:tab w:val="num" w:pos="907"/>
      </w:tabs>
      <w:spacing w:before="120" w:line="240" w:lineRule="atLeast"/>
      <w:ind w:left="717" w:hanging="360"/>
    </w:pPr>
    <w:rPr>
      <w:rFonts w:ascii="Arial" w:hAnsi="Arial" w:cs="Arial"/>
      <w:bCs/>
      <w:iCs/>
    </w:rPr>
  </w:style>
  <w:style w:type="paragraph" w:customStyle="1" w:styleId="SUTABTEXTLIST3">
    <w:name w:val="SU_TAB_TEXT_LIST_3"/>
    <w:basedOn w:val="SUTABTEXTLIST2"/>
    <w:rsid w:val="00587FD7"/>
    <w:pPr>
      <w:ind w:left="924" w:hanging="357"/>
    </w:pPr>
  </w:style>
  <w:style w:type="character" w:customStyle="1" w:styleId="objecttitle">
    <w:name w:val="objecttitle"/>
    <w:uiPriority w:val="99"/>
    <w:rsid w:val="00587FD7"/>
  </w:style>
  <w:style w:type="paragraph" w:customStyle="1" w:styleId="EPSBullet">
    <w:name w:val="EPS_Bullet"/>
    <w:basedOn w:val="Normlny"/>
    <w:uiPriority w:val="99"/>
    <w:rsid w:val="00587FD7"/>
    <w:pPr>
      <w:tabs>
        <w:tab w:val="num" w:pos="643"/>
        <w:tab w:val="num" w:pos="907"/>
      </w:tabs>
      <w:ind w:left="263" w:hanging="263"/>
    </w:pPr>
    <w:rPr>
      <w:rFonts w:ascii="Arial" w:hAnsi="Arial"/>
    </w:rPr>
  </w:style>
  <w:style w:type="paragraph" w:customStyle="1" w:styleId="TSCaption">
    <w:name w:val="TS Caption"/>
    <w:basedOn w:val="Normlny"/>
    <w:link w:val="TSCaptionChar1"/>
    <w:uiPriority w:val="99"/>
    <w:rsid w:val="00587FD7"/>
    <w:pPr>
      <w:keepNext/>
      <w:keepLines/>
      <w:pBdr>
        <w:top w:val="single" w:sz="4" w:space="5" w:color="auto"/>
      </w:pBdr>
      <w:spacing w:before="240" w:after="120"/>
    </w:pPr>
    <w:rPr>
      <w:rFonts w:ascii="Arial" w:hAnsi="Arial"/>
      <w:b/>
      <w:lang w:eastAsia="cs-CZ"/>
    </w:rPr>
  </w:style>
  <w:style w:type="character" w:customStyle="1" w:styleId="TSCaptionChar1">
    <w:name w:val="TS Caption Char1"/>
    <w:link w:val="TSCaption"/>
    <w:uiPriority w:val="99"/>
    <w:locked/>
    <w:rsid w:val="00587FD7"/>
    <w:rPr>
      <w:rFonts w:ascii="Arial" w:hAnsi="Arial"/>
      <w:b/>
      <w:sz w:val="20"/>
      <w:lang w:val="x-none" w:eastAsia="cs-CZ"/>
    </w:rPr>
  </w:style>
  <w:style w:type="paragraph" w:customStyle="1" w:styleId="SUTABTEXTLIST">
    <w:name w:val="SU_TAB_TEXT_LIST"/>
    <w:basedOn w:val="SUTABTEXT"/>
    <w:link w:val="SUTABTEXTLISTChar"/>
    <w:rsid w:val="00587FD7"/>
    <w:pPr>
      <w:spacing w:before="0" w:after="0"/>
      <w:ind w:left="720" w:hanging="360"/>
      <w:jc w:val="left"/>
    </w:pPr>
    <w:rPr>
      <w:sz w:val="18"/>
    </w:rPr>
  </w:style>
  <w:style w:type="character" w:customStyle="1" w:styleId="SUTABTEXTLISTChar">
    <w:name w:val="SU_TAB_TEXT_LIST Char"/>
    <w:link w:val="SUTABTEXTLIST"/>
    <w:locked/>
    <w:rsid w:val="00587FD7"/>
    <w:rPr>
      <w:rFonts w:ascii="Arial" w:hAnsi="Arial"/>
      <w:sz w:val="14"/>
      <w:lang w:val="x-none" w:eastAsia="de-DE"/>
    </w:rPr>
  </w:style>
  <w:style w:type="paragraph" w:customStyle="1" w:styleId="Zkladntext1">
    <w:name w:val="Základný text1"/>
    <w:basedOn w:val="Normlny"/>
    <w:link w:val="Zkladntext0"/>
    <w:rsid w:val="00587FD7"/>
    <w:pPr>
      <w:spacing w:after="120" w:line="240" w:lineRule="exact"/>
    </w:pPr>
    <w:rPr>
      <w:rFonts w:ascii="Arial" w:hAnsi="Arial" w:cs="Verdana"/>
      <w:szCs w:val="22"/>
    </w:rPr>
  </w:style>
  <w:style w:type="paragraph" w:customStyle="1" w:styleId="TSCaptionChar">
    <w:name w:val="TS Caption Char"/>
    <w:basedOn w:val="Normlny"/>
    <w:link w:val="TSCaptionCharChar"/>
    <w:uiPriority w:val="99"/>
    <w:rsid w:val="00587FD7"/>
    <w:pPr>
      <w:keepNext/>
      <w:keepLines/>
      <w:pBdr>
        <w:top w:val="single" w:sz="4" w:space="5" w:color="auto"/>
      </w:pBdr>
      <w:spacing w:before="120" w:after="120"/>
    </w:pPr>
    <w:rPr>
      <w:rFonts w:ascii="Arial" w:hAnsi="Arial"/>
      <w:b/>
      <w:bCs/>
      <w:sz w:val="18"/>
      <w:lang w:eastAsia="cs-CZ"/>
    </w:rPr>
  </w:style>
  <w:style w:type="character" w:customStyle="1" w:styleId="TSCaptionCharChar">
    <w:name w:val="TS Caption Char Char"/>
    <w:link w:val="TSCaptionChar"/>
    <w:uiPriority w:val="99"/>
    <w:locked/>
    <w:rsid w:val="00587FD7"/>
    <w:rPr>
      <w:rFonts w:ascii="Arial" w:hAnsi="Arial"/>
      <w:b/>
      <w:sz w:val="20"/>
      <w:lang w:val="x-none" w:eastAsia="cs-CZ"/>
    </w:rPr>
  </w:style>
  <w:style w:type="paragraph" w:customStyle="1" w:styleId="StyleTSCaptionChar11ptJustified">
    <w:name w:val="Style TS Caption Char + 11 pt Justified"/>
    <w:basedOn w:val="TSCaptionChar"/>
    <w:uiPriority w:val="99"/>
    <w:rsid w:val="00587FD7"/>
    <w:pPr>
      <w:spacing w:before="360"/>
    </w:pPr>
    <w:rPr>
      <w:sz w:val="22"/>
      <w:szCs w:val="22"/>
    </w:rPr>
  </w:style>
  <w:style w:type="character" w:customStyle="1" w:styleId="CommentTextChar1">
    <w:name w:val="Comment Text Char1"/>
    <w:locked/>
    <w:rsid w:val="00587FD7"/>
    <w:rPr>
      <w:rFonts w:ascii="Arial" w:hAnsi="Arial"/>
      <w:sz w:val="20"/>
      <w:lang w:val="sk-SK" w:eastAsia="x-none"/>
    </w:rPr>
  </w:style>
  <w:style w:type="character" w:styleId="Zvraznenie">
    <w:name w:val="Emphasis"/>
    <w:basedOn w:val="Predvolenpsmoodseku"/>
    <w:uiPriority w:val="20"/>
    <w:qFormat/>
    <w:rsid w:val="00587FD7"/>
    <w:rPr>
      <w:rFonts w:cs="Times New Roman"/>
      <w:i/>
    </w:rPr>
  </w:style>
  <w:style w:type="paragraph" w:styleId="Textvysvetlivky">
    <w:name w:val="endnote text"/>
    <w:basedOn w:val="Normlny"/>
    <w:link w:val="TextvysvetlivkyChar"/>
    <w:uiPriority w:val="99"/>
    <w:unhideWhenUsed/>
    <w:rsid w:val="00587FD7"/>
    <w:rPr>
      <w:rFonts w:ascii="Arial" w:hAnsi="Arial"/>
    </w:rPr>
  </w:style>
  <w:style w:type="character" w:customStyle="1" w:styleId="TextvysvetlivkyChar">
    <w:name w:val="Text vysvetlivky Char"/>
    <w:basedOn w:val="Predvolenpsmoodseku"/>
    <w:link w:val="Textvysvetlivky"/>
    <w:uiPriority w:val="99"/>
    <w:locked/>
    <w:rsid w:val="00587FD7"/>
    <w:rPr>
      <w:rFonts w:ascii="Arial" w:hAnsi="Arial" w:cs="Times New Roman"/>
      <w:sz w:val="20"/>
      <w:szCs w:val="20"/>
      <w:lang w:val="x-none" w:eastAsia="x-none"/>
    </w:rPr>
  </w:style>
  <w:style w:type="character" w:styleId="Odkaznavysvetlivku">
    <w:name w:val="endnote reference"/>
    <w:basedOn w:val="Predvolenpsmoodseku"/>
    <w:uiPriority w:val="99"/>
    <w:unhideWhenUsed/>
    <w:rsid w:val="00587FD7"/>
    <w:rPr>
      <w:rFonts w:cs="Times New Roman"/>
      <w:vertAlign w:val="superscript"/>
    </w:rPr>
  </w:style>
  <w:style w:type="paragraph" w:customStyle="1" w:styleId="Bullet">
    <w:name w:val="Bullet"/>
    <w:basedOn w:val="Normlny"/>
    <w:rsid w:val="00587FD7"/>
    <w:pPr>
      <w:tabs>
        <w:tab w:val="num" w:pos="0"/>
      </w:tabs>
      <w:spacing w:before="60"/>
      <w:ind w:left="397" w:hanging="397"/>
    </w:pPr>
  </w:style>
  <w:style w:type="paragraph" w:customStyle="1" w:styleId="ReportCoverAHead">
    <w:name w:val="Report Cover A Head"/>
    <w:basedOn w:val="Normlny"/>
    <w:rsid w:val="00587FD7"/>
    <w:pPr>
      <w:spacing w:after="520" w:line="400" w:lineRule="atLeast"/>
    </w:pPr>
    <w:rPr>
      <w:b/>
      <w:sz w:val="32"/>
    </w:rPr>
  </w:style>
  <w:style w:type="paragraph" w:customStyle="1" w:styleId="ReportCoverBHead">
    <w:name w:val="Report Cover B Head"/>
    <w:basedOn w:val="ReportCoverAHead"/>
    <w:rsid w:val="00587FD7"/>
    <w:rPr>
      <w:b w:val="0"/>
    </w:rPr>
  </w:style>
  <w:style w:type="paragraph" w:customStyle="1" w:styleId="ReportCoverCHead">
    <w:name w:val="Report Cover C Head"/>
    <w:basedOn w:val="ReportCoverBHead"/>
    <w:rsid w:val="00587FD7"/>
    <w:pPr>
      <w:spacing w:after="0" w:line="260" w:lineRule="atLeast"/>
    </w:pPr>
    <w:rPr>
      <w:sz w:val="20"/>
    </w:rPr>
  </w:style>
  <w:style w:type="paragraph" w:customStyle="1" w:styleId="TableFigureBody">
    <w:name w:val="Table/Figure Body"/>
    <w:basedOn w:val="Normlny"/>
    <w:rsid w:val="00587FD7"/>
    <w:pPr>
      <w:spacing w:before="60" w:after="60" w:line="220" w:lineRule="atLeast"/>
    </w:pPr>
    <w:rPr>
      <w:sz w:val="18"/>
    </w:rPr>
  </w:style>
  <w:style w:type="paragraph" w:customStyle="1" w:styleId="TableFigureSourceLine">
    <w:name w:val="Table/Figure Source Line"/>
    <w:basedOn w:val="Normlny"/>
    <w:next w:val="Normlny"/>
    <w:rsid w:val="00587FD7"/>
    <w:pPr>
      <w:pBdr>
        <w:bottom w:val="single" w:sz="4" w:space="1" w:color="auto"/>
      </w:pBdr>
      <w:spacing w:after="400" w:line="220" w:lineRule="atLeast"/>
    </w:pPr>
    <w:rPr>
      <w:sz w:val="14"/>
    </w:rPr>
  </w:style>
  <w:style w:type="paragraph" w:customStyle="1" w:styleId="EletterHeadingAddress">
    <w:name w:val="Eletter Heading Address"/>
    <w:basedOn w:val="DirectLine"/>
    <w:rsid w:val="00587FD7"/>
    <w:pPr>
      <w:tabs>
        <w:tab w:val="clear" w:pos="397"/>
        <w:tab w:val="left" w:pos="7167"/>
      </w:tabs>
      <w:spacing w:line="200" w:lineRule="atLeast"/>
    </w:pPr>
    <w:rPr>
      <w:sz w:val="16"/>
    </w:rPr>
  </w:style>
  <w:style w:type="paragraph" w:customStyle="1" w:styleId="DirectLine">
    <w:name w:val="Direct Line"/>
    <w:basedOn w:val="Normlny"/>
    <w:rsid w:val="00587FD7"/>
    <w:pPr>
      <w:tabs>
        <w:tab w:val="left" w:pos="397"/>
      </w:tabs>
      <w:spacing w:line="300" w:lineRule="atLeast"/>
    </w:pPr>
    <w:rPr>
      <w:rFonts w:cs="Arial"/>
      <w:sz w:val="14"/>
    </w:rPr>
  </w:style>
  <w:style w:type="paragraph" w:customStyle="1" w:styleId="TOCTitle">
    <w:name w:val="TOC Title"/>
    <w:basedOn w:val="Nadpis1"/>
    <w:rsid w:val="00587FD7"/>
    <w:pPr>
      <w:numPr>
        <w:numId w:val="0"/>
      </w:numPr>
      <w:spacing w:after="240" w:line="240" w:lineRule="auto"/>
      <w:ind w:left="864" w:hanging="864"/>
      <w:outlineLvl w:val="9"/>
    </w:pPr>
  </w:style>
  <w:style w:type="paragraph" w:customStyle="1" w:styleId="Bulletlevel2">
    <w:name w:val="Bullet level 2"/>
    <w:basedOn w:val="Normlny"/>
    <w:rsid w:val="00587FD7"/>
    <w:pPr>
      <w:tabs>
        <w:tab w:val="num" w:pos="0"/>
      </w:tabs>
      <w:spacing w:after="240"/>
      <w:ind w:left="794" w:hanging="397"/>
    </w:pPr>
    <w:rPr>
      <w:rFonts w:ascii="Arial" w:hAnsi="Arial"/>
      <w:szCs w:val="24"/>
    </w:rPr>
  </w:style>
  <w:style w:type="paragraph" w:customStyle="1" w:styleId="Bulletlevel3">
    <w:name w:val="Bullet level 3"/>
    <w:basedOn w:val="Normlny"/>
    <w:rsid w:val="00587FD7"/>
    <w:pPr>
      <w:tabs>
        <w:tab w:val="num" w:pos="0"/>
      </w:tabs>
      <w:ind w:left="1191" w:hanging="397"/>
    </w:pPr>
    <w:rPr>
      <w:szCs w:val="24"/>
    </w:rPr>
  </w:style>
  <w:style w:type="paragraph" w:styleId="Zoznamobrzkov">
    <w:name w:val="table of figures"/>
    <w:basedOn w:val="Normlny"/>
    <w:next w:val="Normlny"/>
    <w:uiPriority w:val="99"/>
    <w:rsid w:val="00587FD7"/>
    <w:pPr>
      <w:tabs>
        <w:tab w:val="right" w:pos="9639"/>
      </w:tabs>
      <w:spacing w:before="120"/>
      <w:ind w:left="1077" w:hanging="1077"/>
    </w:pPr>
  </w:style>
  <w:style w:type="paragraph" w:customStyle="1" w:styleId="TableBullet">
    <w:name w:val="Table_Bullet"/>
    <w:basedOn w:val="Bullet"/>
    <w:rsid w:val="00587FD7"/>
    <w:pPr>
      <w:spacing w:before="20" w:after="20"/>
    </w:pPr>
    <w:rPr>
      <w:sz w:val="18"/>
      <w:szCs w:val="18"/>
    </w:rPr>
  </w:style>
  <w:style w:type="paragraph" w:styleId="Obsah5">
    <w:name w:val="toc 5"/>
    <w:basedOn w:val="Normlny"/>
    <w:next w:val="Normlny"/>
    <w:autoRedefine/>
    <w:uiPriority w:val="39"/>
    <w:rsid w:val="00587FD7"/>
    <w:pPr>
      <w:tabs>
        <w:tab w:val="left" w:pos="9639"/>
      </w:tabs>
      <w:spacing w:before="120"/>
      <w:ind w:left="5103" w:hanging="1276"/>
    </w:pPr>
  </w:style>
  <w:style w:type="paragraph" w:customStyle="1" w:styleId="NumberedList">
    <w:name w:val="Numbered_List"/>
    <w:basedOn w:val="Bullet"/>
    <w:rsid w:val="00587FD7"/>
    <w:pPr>
      <w:numPr>
        <w:numId w:val="7"/>
      </w:numPr>
    </w:pPr>
  </w:style>
  <w:style w:type="paragraph" w:customStyle="1" w:styleId="TableBulletLevel2">
    <w:name w:val="Table_Bullet Level 2"/>
    <w:basedOn w:val="TableBullet"/>
    <w:rsid w:val="00587FD7"/>
    <w:pPr>
      <w:numPr>
        <w:ilvl w:val="1"/>
        <w:numId w:val="9"/>
      </w:numPr>
    </w:pPr>
  </w:style>
  <w:style w:type="character" w:customStyle="1" w:styleId="ListBulletChar1">
    <w:name w:val="List Bullet Char1"/>
    <w:rsid w:val="00587FD7"/>
    <w:rPr>
      <w:sz w:val="22"/>
      <w:lang w:val="en-US" w:eastAsia="en-US"/>
    </w:rPr>
  </w:style>
  <w:style w:type="paragraph" w:styleId="Odsekzoznamu">
    <w:name w:val="List Paragraph"/>
    <w:aliases w:val="body"/>
    <w:basedOn w:val="Normlny"/>
    <w:link w:val="OdsekzoznamuChar"/>
    <w:uiPriority w:val="34"/>
    <w:qFormat/>
    <w:rsid w:val="00587FD7"/>
    <w:pPr>
      <w:contextualSpacing/>
    </w:pPr>
    <w:rPr>
      <w:rFonts w:ascii="Arial" w:hAnsi="Arial"/>
    </w:rPr>
  </w:style>
  <w:style w:type="paragraph" w:customStyle="1" w:styleId="Style1a">
    <w:name w:val="Style1a"/>
    <w:basedOn w:val="Nadpis1"/>
    <w:qFormat/>
    <w:rsid w:val="00587FD7"/>
    <w:pPr>
      <w:numPr>
        <w:numId w:val="4"/>
      </w:numPr>
      <w:tabs>
        <w:tab w:val="num" w:pos="1209"/>
      </w:tabs>
      <w:spacing w:after="320"/>
    </w:pPr>
    <w:rPr>
      <w:rFonts w:ascii="Arial" w:hAnsi="Arial" w:cs="Arial"/>
    </w:rPr>
  </w:style>
  <w:style w:type="paragraph" w:customStyle="1" w:styleId="xl65">
    <w:name w:val="xl65"/>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eastAsia="sk-SK"/>
    </w:rPr>
  </w:style>
  <w:style w:type="paragraph" w:customStyle="1" w:styleId="xl66">
    <w:name w:val="xl66"/>
    <w:basedOn w:val="Normlny"/>
    <w:rsid w:val="00587FD7"/>
    <w:pPr>
      <w:spacing w:before="100" w:beforeAutospacing="1" w:after="100" w:afterAutospacing="1"/>
      <w:jc w:val="center"/>
      <w:textAlignment w:val="center"/>
    </w:pPr>
    <w:rPr>
      <w:b/>
      <w:bCs/>
      <w:sz w:val="24"/>
      <w:szCs w:val="24"/>
      <w:lang w:eastAsia="sk-SK"/>
    </w:rPr>
  </w:style>
  <w:style w:type="paragraph" w:customStyle="1" w:styleId="xl67">
    <w:name w:val="xl67"/>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eastAsia="sk-SK"/>
    </w:rPr>
  </w:style>
  <w:style w:type="paragraph" w:customStyle="1" w:styleId="xl68">
    <w:name w:val="xl68"/>
    <w:basedOn w:val="Normlny"/>
    <w:rsid w:val="00587FD7"/>
    <w:pPr>
      <w:spacing w:before="100" w:beforeAutospacing="1" w:after="100" w:afterAutospacing="1"/>
    </w:pPr>
    <w:rPr>
      <w:b/>
      <w:bCs/>
      <w:sz w:val="24"/>
      <w:szCs w:val="24"/>
      <w:lang w:eastAsia="sk-SK"/>
    </w:rPr>
  </w:style>
  <w:style w:type="paragraph" w:customStyle="1" w:styleId="xl69">
    <w:name w:val="xl69"/>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lang w:eastAsia="sk-SK"/>
    </w:rPr>
  </w:style>
  <w:style w:type="paragraph" w:customStyle="1" w:styleId="xl70">
    <w:name w:val="xl70"/>
    <w:basedOn w:val="Normlny"/>
    <w:rsid w:val="00587FD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lang w:eastAsia="sk-SK"/>
    </w:rPr>
  </w:style>
  <w:style w:type="paragraph" w:customStyle="1" w:styleId="xl71">
    <w:name w:val="xl71"/>
    <w:basedOn w:val="Normlny"/>
    <w:rsid w:val="00587FD7"/>
    <w:pPr>
      <w:numPr>
        <w:numId w:val="5"/>
      </w:numPr>
      <w:pBdr>
        <w:top w:val="single" w:sz="4" w:space="0" w:color="auto"/>
        <w:left w:val="single" w:sz="4" w:space="0" w:color="auto"/>
        <w:bottom w:val="single" w:sz="4" w:space="0" w:color="auto"/>
        <w:right w:val="single" w:sz="4" w:space="0" w:color="auto"/>
      </w:pBdr>
      <w:tabs>
        <w:tab w:val="clear" w:pos="0"/>
      </w:tabs>
      <w:spacing w:before="100" w:beforeAutospacing="1" w:after="100" w:afterAutospacing="1"/>
      <w:ind w:left="0" w:firstLine="0"/>
    </w:pPr>
    <w:rPr>
      <w:sz w:val="24"/>
      <w:szCs w:val="24"/>
      <w:lang w:eastAsia="sk-SK"/>
    </w:rPr>
  </w:style>
  <w:style w:type="paragraph" w:customStyle="1" w:styleId="xl72">
    <w:name w:val="xl72"/>
    <w:basedOn w:val="Normlny"/>
    <w:rsid w:val="00587FD7"/>
    <w:pPr>
      <w:numPr>
        <w:numId w:val="6"/>
      </w:numPr>
      <w:tabs>
        <w:tab w:val="clear" w:pos="0"/>
      </w:tabs>
      <w:spacing w:before="100" w:beforeAutospacing="1" w:after="100" w:afterAutospacing="1"/>
      <w:ind w:left="0" w:firstLine="0"/>
      <w:jc w:val="right"/>
    </w:pPr>
    <w:rPr>
      <w:b/>
      <w:bCs/>
      <w:sz w:val="24"/>
      <w:szCs w:val="24"/>
      <w:lang w:eastAsia="sk-SK"/>
    </w:rPr>
  </w:style>
  <w:style w:type="paragraph" w:customStyle="1" w:styleId="xl73">
    <w:name w:val="xl73"/>
    <w:basedOn w:val="Normlny"/>
    <w:rsid w:val="00587FD7"/>
    <w:pPr>
      <w:spacing w:before="100" w:beforeAutospacing="1" w:after="100" w:afterAutospacing="1"/>
      <w:jc w:val="right"/>
    </w:pPr>
    <w:rPr>
      <w:sz w:val="24"/>
      <w:szCs w:val="24"/>
      <w:lang w:eastAsia="sk-SK"/>
    </w:rPr>
  </w:style>
  <w:style w:type="paragraph" w:customStyle="1" w:styleId="xl74">
    <w:name w:val="xl74"/>
    <w:basedOn w:val="Normlny"/>
    <w:rsid w:val="00587FD7"/>
    <w:pPr>
      <w:numPr>
        <w:numId w:val="8"/>
      </w:numPr>
      <w:tabs>
        <w:tab w:val="clear" w:pos="0"/>
      </w:tabs>
      <w:spacing w:before="100" w:beforeAutospacing="1" w:after="100" w:afterAutospacing="1"/>
      <w:ind w:left="0" w:firstLine="0"/>
      <w:jc w:val="center"/>
      <w:textAlignment w:val="center"/>
    </w:pPr>
    <w:rPr>
      <w:b/>
      <w:bCs/>
      <w:sz w:val="24"/>
      <w:szCs w:val="24"/>
      <w:lang w:eastAsia="sk-SK"/>
    </w:rPr>
  </w:style>
  <w:style w:type="paragraph" w:customStyle="1" w:styleId="xl75">
    <w:name w:val="xl75"/>
    <w:basedOn w:val="Normlny"/>
    <w:rsid w:val="00587FD7"/>
    <w:pPr>
      <w:spacing w:before="100" w:beforeAutospacing="1" w:after="100" w:afterAutospacing="1"/>
      <w:jc w:val="center"/>
      <w:textAlignment w:val="center"/>
    </w:pPr>
    <w:rPr>
      <w:sz w:val="24"/>
      <w:szCs w:val="24"/>
      <w:lang w:eastAsia="sk-SK"/>
    </w:rPr>
  </w:style>
  <w:style w:type="paragraph" w:customStyle="1" w:styleId="xl76">
    <w:name w:val="xl76"/>
    <w:basedOn w:val="Normlny"/>
    <w:rsid w:val="00587FD7"/>
    <w:pPr>
      <w:spacing w:before="100" w:beforeAutospacing="1" w:after="100" w:afterAutospacing="1"/>
    </w:pPr>
    <w:rPr>
      <w:b/>
      <w:bCs/>
      <w:sz w:val="24"/>
      <w:szCs w:val="24"/>
      <w:lang w:eastAsia="sk-SK"/>
    </w:rPr>
  </w:style>
  <w:style w:type="paragraph" w:styleId="Revzia">
    <w:name w:val="Revision"/>
    <w:hidden/>
    <w:uiPriority w:val="99"/>
    <w:semiHidden/>
    <w:rsid w:val="00587FD7"/>
    <w:rPr>
      <w:rFonts w:ascii="Times New Roman" w:hAnsi="Times New Roman" w:cs="Times New Roman"/>
      <w:lang w:val="en-US"/>
    </w:rPr>
  </w:style>
  <w:style w:type="paragraph" w:styleId="Hlavikaobsahu">
    <w:name w:val="TOC Heading"/>
    <w:basedOn w:val="Nadpis1"/>
    <w:next w:val="Normlny"/>
    <w:uiPriority w:val="39"/>
    <w:qFormat/>
    <w:rsid w:val="00587FD7"/>
    <w:pPr>
      <w:keepLines/>
      <w:spacing w:before="480" w:line="276" w:lineRule="auto"/>
      <w:ind w:firstLine="0"/>
      <w:outlineLvl w:val="9"/>
    </w:pPr>
    <w:rPr>
      <w:rFonts w:ascii="Calibri" w:hAnsi="Calibri"/>
      <w:bCs/>
      <w:sz w:val="28"/>
      <w:szCs w:val="28"/>
      <w:lang w:eastAsia="sk-SK"/>
    </w:rPr>
  </w:style>
  <w:style w:type="paragraph" w:customStyle="1" w:styleId="Odsekzoznamu1">
    <w:name w:val="Odsek zoznamu1"/>
    <w:basedOn w:val="Normlny"/>
    <w:uiPriority w:val="34"/>
    <w:rsid w:val="00587FD7"/>
    <w:pPr>
      <w:ind w:left="720"/>
    </w:pPr>
    <w:rPr>
      <w:rFonts w:ascii="Calibri" w:hAnsi="Calibri" w:cs="Calibri"/>
      <w:szCs w:val="22"/>
    </w:rPr>
  </w:style>
  <w:style w:type="paragraph" w:styleId="Zarkazkladnhotextu2">
    <w:name w:val="Body Text Indent 2"/>
    <w:basedOn w:val="Normlny"/>
    <w:link w:val="Zarkazkladnhotextu2Char"/>
    <w:uiPriority w:val="99"/>
    <w:rsid w:val="00587FD7"/>
    <w:pPr>
      <w:spacing w:after="120" w:line="480" w:lineRule="auto"/>
      <w:ind w:left="283"/>
    </w:pPr>
  </w:style>
  <w:style w:type="character" w:customStyle="1" w:styleId="Zarkazkladnhotextu2Char">
    <w:name w:val="Zarážka základného textu 2 Char"/>
    <w:basedOn w:val="Predvolenpsmoodseku"/>
    <w:link w:val="Zarkazkladnhotextu2"/>
    <w:uiPriority w:val="99"/>
    <w:locked/>
    <w:rsid w:val="00587FD7"/>
    <w:rPr>
      <w:rFonts w:ascii="Times New Roman" w:hAnsi="Times New Roman" w:cs="Times New Roman"/>
      <w:sz w:val="20"/>
      <w:szCs w:val="20"/>
      <w:lang w:val="x-none" w:eastAsia="x-none"/>
    </w:rPr>
  </w:style>
  <w:style w:type="paragraph" w:customStyle="1" w:styleId="oa1">
    <w:name w:val="oa1"/>
    <w:basedOn w:val="Normlny"/>
    <w:uiPriority w:val="99"/>
    <w:rsid w:val="00587FD7"/>
    <w:pPr>
      <w:spacing w:before="100" w:beforeAutospacing="1" w:after="100" w:afterAutospacing="1"/>
    </w:pPr>
    <w:rPr>
      <w:sz w:val="24"/>
      <w:szCs w:val="24"/>
      <w:lang w:eastAsia="sk-SK"/>
    </w:rPr>
  </w:style>
  <w:style w:type="paragraph" w:customStyle="1" w:styleId="oa2">
    <w:name w:val="oa2"/>
    <w:basedOn w:val="Normlny"/>
    <w:uiPriority w:val="99"/>
    <w:rsid w:val="00587FD7"/>
    <w:pPr>
      <w:spacing w:before="100" w:beforeAutospacing="1" w:after="100" w:afterAutospacing="1"/>
      <w:jc w:val="center"/>
      <w:textAlignment w:val="center"/>
    </w:pPr>
    <w:rPr>
      <w:sz w:val="24"/>
      <w:szCs w:val="24"/>
      <w:lang w:eastAsia="sk-SK"/>
    </w:rPr>
  </w:style>
  <w:style w:type="paragraph" w:customStyle="1" w:styleId="oa3">
    <w:name w:val="oa3"/>
    <w:basedOn w:val="Normlny"/>
    <w:uiPriority w:val="99"/>
    <w:rsid w:val="00587FD7"/>
    <w:pPr>
      <w:spacing w:before="100" w:beforeAutospacing="1" w:after="100" w:afterAutospacing="1"/>
      <w:textAlignment w:val="top"/>
    </w:pPr>
    <w:rPr>
      <w:sz w:val="24"/>
      <w:szCs w:val="24"/>
      <w:lang w:eastAsia="sk-SK"/>
    </w:rPr>
  </w:style>
  <w:style w:type="paragraph" w:customStyle="1" w:styleId="oa4">
    <w:name w:val="oa4"/>
    <w:basedOn w:val="Normlny"/>
    <w:uiPriority w:val="99"/>
    <w:rsid w:val="00587FD7"/>
    <w:pPr>
      <w:pBdr>
        <w:right w:val="single" w:sz="8" w:space="0" w:color="000000"/>
      </w:pBdr>
      <w:spacing w:before="100" w:beforeAutospacing="1" w:after="100" w:afterAutospacing="1"/>
    </w:pPr>
    <w:rPr>
      <w:sz w:val="24"/>
      <w:szCs w:val="24"/>
      <w:lang w:eastAsia="sk-SK"/>
    </w:rPr>
  </w:style>
  <w:style w:type="paragraph" w:customStyle="1" w:styleId="oa5">
    <w:name w:val="oa5"/>
    <w:basedOn w:val="Normlny"/>
    <w:uiPriority w:val="99"/>
    <w:rsid w:val="00587FD7"/>
    <w:pPr>
      <w:pBdr>
        <w:left w:val="single" w:sz="8" w:space="0" w:color="000000"/>
      </w:pBdr>
      <w:spacing w:before="100" w:beforeAutospacing="1" w:after="100" w:afterAutospacing="1"/>
    </w:pPr>
    <w:rPr>
      <w:sz w:val="24"/>
      <w:szCs w:val="24"/>
      <w:lang w:eastAsia="sk-SK"/>
    </w:rPr>
  </w:style>
  <w:style w:type="paragraph" w:customStyle="1" w:styleId="oa6">
    <w:name w:val="oa6"/>
    <w:basedOn w:val="Normlny"/>
    <w:uiPriority w:val="99"/>
    <w:rsid w:val="00587FD7"/>
    <w:pPr>
      <w:pBdr>
        <w:right w:val="dotDash" w:sz="4" w:space="0" w:color="000000"/>
      </w:pBdr>
      <w:spacing w:before="100" w:beforeAutospacing="1" w:after="100" w:afterAutospacing="1"/>
    </w:pPr>
    <w:rPr>
      <w:sz w:val="24"/>
      <w:szCs w:val="24"/>
      <w:lang w:eastAsia="sk-SK"/>
    </w:rPr>
  </w:style>
  <w:style w:type="paragraph" w:customStyle="1" w:styleId="oa7">
    <w:name w:val="oa7"/>
    <w:basedOn w:val="Normlny"/>
    <w:uiPriority w:val="99"/>
    <w:rsid w:val="00587FD7"/>
    <w:pPr>
      <w:pBdr>
        <w:left w:val="dotDash" w:sz="4" w:space="0" w:color="000000"/>
      </w:pBdr>
      <w:spacing w:before="100" w:beforeAutospacing="1" w:after="100" w:afterAutospacing="1"/>
    </w:pPr>
    <w:rPr>
      <w:sz w:val="24"/>
      <w:szCs w:val="24"/>
      <w:lang w:eastAsia="sk-SK"/>
    </w:rPr>
  </w:style>
  <w:style w:type="paragraph" w:customStyle="1" w:styleId="oa8">
    <w:name w:val="oa8"/>
    <w:basedOn w:val="Normlny"/>
    <w:uiPriority w:val="99"/>
    <w:rsid w:val="00587FD7"/>
    <w:pPr>
      <w:pBdr>
        <w:right w:val="single" w:sz="8" w:space="0" w:color="000000"/>
      </w:pBdr>
      <w:spacing w:before="100" w:beforeAutospacing="1" w:after="100" w:afterAutospacing="1"/>
      <w:textAlignment w:val="center"/>
    </w:pPr>
    <w:rPr>
      <w:sz w:val="24"/>
      <w:szCs w:val="24"/>
      <w:lang w:eastAsia="sk-SK"/>
    </w:rPr>
  </w:style>
  <w:style w:type="paragraph" w:customStyle="1" w:styleId="oa9">
    <w:name w:val="oa9"/>
    <w:basedOn w:val="Normlny"/>
    <w:uiPriority w:val="99"/>
    <w:rsid w:val="00587FD7"/>
    <w:pPr>
      <w:pBdr>
        <w:left w:val="single" w:sz="8" w:space="0" w:color="000000"/>
      </w:pBdr>
      <w:shd w:val="clear" w:color="auto" w:fill="C00000"/>
      <w:spacing w:before="100" w:beforeAutospacing="1" w:after="100" w:afterAutospacing="1"/>
    </w:pPr>
    <w:rPr>
      <w:sz w:val="24"/>
      <w:szCs w:val="24"/>
      <w:lang w:eastAsia="sk-SK"/>
    </w:rPr>
  </w:style>
  <w:style w:type="paragraph" w:customStyle="1" w:styleId="oa10">
    <w:name w:val="oa10"/>
    <w:basedOn w:val="Normlny"/>
    <w:uiPriority w:val="99"/>
    <w:rsid w:val="00587FD7"/>
    <w:pPr>
      <w:shd w:val="clear" w:color="auto" w:fill="0070C0"/>
      <w:spacing w:before="100" w:beforeAutospacing="1" w:after="100" w:afterAutospacing="1"/>
    </w:pPr>
    <w:rPr>
      <w:sz w:val="24"/>
      <w:szCs w:val="24"/>
      <w:lang w:eastAsia="sk-SK"/>
    </w:rPr>
  </w:style>
  <w:style w:type="paragraph" w:customStyle="1" w:styleId="oa11">
    <w:name w:val="oa11"/>
    <w:basedOn w:val="Normlny"/>
    <w:uiPriority w:val="99"/>
    <w:rsid w:val="00587FD7"/>
    <w:pPr>
      <w:pBdr>
        <w:right w:val="dotDash" w:sz="4" w:space="0" w:color="000000"/>
      </w:pBdr>
      <w:shd w:val="clear" w:color="auto" w:fill="0070C0"/>
      <w:spacing w:before="100" w:beforeAutospacing="1" w:after="100" w:afterAutospacing="1"/>
    </w:pPr>
    <w:rPr>
      <w:sz w:val="24"/>
      <w:szCs w:val="24"/>
      <w:lang w:eastAsia="sk-SK"/>
    </w:rPr>
  </w:style>
  <w:style w:type="paragraph" w:customStyle="1" w:styleId="oa12">
    <w:name w:val="oa12"/>
    <w:basedOn w:val="Normlny"/>
    <w:uiPriority w:val="99"/>
    <w:rsid w:val="00587FD7"/>
    <w:pPr>
      <w:pBdr>
        <w:left w:val="dotDash" w:sz="4" w:space="0" w:color="000000"/>
      </w:pBdr>
      <w:shd w:val="clear" w:color="auto" w:fill="0070C0"/>
      <w:spacing w:before="100" w:beforeAutospacing="1" w:after="100" w:afterAutospacing="1"/>
    </w:pPr>
    <w:rPr>
      <w:sz w:val="24"/>
      <w:szCs w:val="24"/>
      <w:lang w:eastAsia="sk-SK"/>
    </w:rPr>
  </w:style>
  <w:style w:type="paragraph" w:customStyle="1" w:styleId="oa13">
    <w:name w:val="oa13"/>
    <w:basedOn w:val="Normlny"/>
    <w:uiPriority w:val="99"/>
    <w:rsid w:val="00587FD7"/>
    <w:pPr>
      <w:pBdr>
        <w:right w:val="single" w:sz="8" w:space="0" w:color="000000"/>
      </w:pBdr>
      <w:shd w:val="clear" w:color="auto" w:fill="FFFF00"/>
      <w:spacing w:before="100" w:beforeAutospacing="1" w:after="100" w:afterAutospacing="1"/>
    </w:pPr>
    <w:rPr>
      <w:sz w:val="24"/>
      <w:szCs w:val="24"/>
      <w:lang w:eastAsia="sk-SK"/>
    </w:rPr>
  </w:style>
  <w:style w:type="paragraph" w:customStyle="1" w:styleId="oa14">
    <w:name w:val="oa14"/>
    <w:basedOn w:val="Normlny"/>
    <w:uiPriority w:val="99"/>
    <w:rsid w:val="00587FD7"/>
    <w:pPr>
      <w:pBdr>
        <w:left w:val="single" w:sz="8" w:space="0" w:color="000000"/>
      </w:pBdr>
      <w:shd w:val="clear" w:color="auto" w:fill="FFFF00"/>
      <w:spacing w:before="100" w:beforeAutospacing="1" w:after="100" w:afterAutospacing="1"/>
    </w:pPr>
    <w:rPr>
      <w:sz w:val="24"/>
      <w:szCs w:val="24"/>
      <w:lang w:eastAsia="sk-SK"/>
    </w:rPr>
  </w:style>
  <w:style w:type="paragraph" w:customStyle="1" w:styleId="oa15">
    <w:name w:val="oa15"/>
    <w:basedOn w:val="Normlny"/>
    <w:uiPriority w:val="99"/>
    <w:rsid w:val="00587FD7"/>
    <w:pPr>
      <w:shd w:val="clear" w:color="auto" w:fill="FFFF00"/>
      <w:spacing w:before="100" w:beforeAutospacing="1" w:after="100" w:afterAutospacing="1"/>
    </w:pPr>
    <w:rPr>
      <w:sz w:val="24"/>
      <w:szCs w:val="24"/>
      <w:lang w:eastAsia="sk-SK"/>
    </w:rPr>
  </w:style>
  <w:style w:type="paragraph" w:customStyle="1" w:styleId="oa16">
    <w:name w:val="oa16"/>
    <w:basedOn w:val="Normlny"/>
    <w:uiPriority w:val="99"/>
    <w:rsid w:val="00587FD7"/>
    <w:pPr>
      <w:pBdr>
        <w:right w:val="dotDash" w:sz="4" w:space="0" w:color="000000"/>
      </w:pBdr>
      <w:shd w:val="clear" w:color="auto" w:fill="FFFF00"/>
      <w:spacing w:before="100" w:beforeAutospacing="1" w:after="100" w:afterAutospacing="1"/>
    </w:pPr>
    <w:rPr>
      <w:sz w:val="24"/>
      <w:szCs w:val="24"/>
      <w:lang w:eastAsia="sk-SK"/>
    </w:rPr>
  </w:style>
  <w:style w:type="paragraph" w:customStyle="1" w:styleId="oa17">
    <w:name w:val="oa17"/>
    <w:basedOn w:val="Normlny"/>
    <w:uiPriority w:val="99"/>
    <w:rsid w:val="00587FD7"/>
    <w:pPr>
      <w:pBdr>
        <w:left w:val="dotDash" w:sz="4" w:space="0" w:color="000000"/>
      </w:pBdr>
      <w:shd w:val="clear" w:color="auto" w:fill="FFFF00"/>
      <w:spacing w:before="100" w:beforeAutospacing="1" w:after="100" w:afterAutospacing="1"/>
    </w:pPr>
    <w:rPr>
      <w:sz w:val="24"/>
      <w:szCs w:val="24"/>
      <w:lang w:eastAsia="sk-SK"/>
    </w:rPr>
  </w:style>
  <w:style w:type="paragraph" w:customStyle="1" w:styleId="oa18">
    <w:name w:val="oa18"/>
    <w:basedOn w:val="Normlny"/>
    <w:uiPriority w:val="99"/>
    <w:rsid w:val="00587FD7"/>
    <w:pPr>
      <w:shd w:val="clear" w:color="auto" w:fill="00B050"/>
      <w:spacing w:before="100" w:beforeAutospacing="1" w:after="100" w:afterAutospacing="1"/>
    </w:pPr>
    <w:rPr>
      <w:sz w:val="24"/>
      <w:szCs w:val="24"/>
      <w:lang w:eastAsia="sk-SK"/>
    </w:rPr>
  </w:style>
  <w:style w:type="paragraph" w:customStyle="1" w:styleId="oa19">
    <w:name w:val="oa19"/>
    <w:basedOn w:val="Normlny"/>
    <w:uiPriority w:val="99"/>
    <w:rsid w:val="00587FD7"/>
    <w:pPr>
      <w:pBdr>
        <w:right w:val="dotDash" w:sz="4" w:space="0" w:color="000000"/>
      </w:pBdr>
      <w:shd w:val="clear" w:color="auto" w:fill="00B050"/>
      <w:spacing w:before="100" w:beforeAutospacing="1" w:after="100" w:afterAutospacing="1"/>
    </w:pPr>
    <w:rPr>
      <w:sz w:val="24"/>
      <w:szCs w:val="24"/>
      <w:lang w:eastAsia="sk-SK"/>
    </w:rPr>
  </w:style>
  <w:style w:type="paragraph" w:customStyle="1" w:styleId="oa20">
    <w:name w:val="oa20"/>
    <w:basedOn w:val="Normlny"/>
    <w:uiPriority w:val="99"/>
    <w:rsid w:val="00587FD7"/>
    <w:pPr>
      <w:pBdr>
        <w:left w:val="dotDash" w:sz="4" w:space="0" w:color="000000"/>
      </w:pBdr>
      <w:shd w:val="clear" w:color="auto" w:fill="00B050"/>
      <w:spacing w:before="100" w:beforeAutospacing="1" w:after="100" w:afterAutospacing="1"/>
    </w:pPr>
    <w:rPr>
      <w:sz w:val="24"/>
      <w:szCs w:val="24"/>
      <w:lang w:eastAsia="sk-SK"/>
    </w:rPr>
  </w:style>
  <w:style w:type="paragraph" w:customStyle="1" w:styleId="oa21">
    <w:name w:val="oa21"/>
    <w:basedOn w:val="Normlny"/>
    <w:uiPriority w:val="99"/>
    <w:rsid w:val="00587FD7"/>
    <w:pPr>
      <w:pBdr>
        <w:right w:val="single" w:sz="8" w:space="0" w:color="000000"/>
      </w:pBdr>
      <w:shd w:val="clear" w:color="auto" w:fill="00B050"/>
      <w:spacing w:before="100" w:beforeAutospacing="1" w:after="100" w:afterAutospacing="1"/>
    </w:pPr>
    <w:rPr>
      <w:sz w:val="24"/>
      <w:szCs w:val="24"/>
      <w:lang w:eastAsia="sk-SK"/>
    </w:rPr>
  </w:style>
  <w:style w:type="paragraph" w:customStyle="1" w:styleId="oa22">
    <w:name w:val="oa22"/>
    <w:basedOn w:val="Normlny"/>
    <w:uiPriority w:val="99"/>
    <w:rsid w:val="00587FD7"/>
    <w:pPr>
      <w:pBdr>
        <w:left w:val="single" w:sz="8" w:space="0" w:color="000000"/>
      </w:pBdr>
      <w:shd w:val="clear" w:color="auto" w:fill="00B050"/>
      <w:spacing w:before="100" w:beforeAutospacing="1" w:after="100" w:afterAutospacing="1"/>
    </w:pPr>
    <w:rPr>
      <w:sz w:val="24"/>
      <w:szCs w:val="24"/>
      <w:lang w:eastAsia="sk-SK"/>
    </w:rPr>
  </w:style>
  <w:style w:type="paragraph" w:customStyle="1" w:styleId="oa23">
    <w:name w:val="oa23"/>
    <w:basedOn w:val="Normlny"/>
    <w:uiPriority w:val="99"/>
    <w:rsid w:val="00587FD7"/>
    <w:pPr>
      <w:spacing w:before="100" w:beforeAutospacing="1" w:after="100" w:afterAutospacing="1"/>
      <w:textAlignment w:val="center"/>
    </w:pPr>
    <w:rPr>
      <w:sz w:val="24"/>
      <w:szCs w:val="24"/>
      <w:lang w:eastAsia="sk-SK"/>
    </w:rPr>
  </w:style>
  <w:style w:type="paragraph" w:customStyle="1" w:styleId="oa24">
    <w:name w:val="oa24"/>
    <w:basedOn w:val="Normlny"/>
    <w:uiPriority w:val="99"/>
    <w:rsid w:val="00587FD7"/>
    <w:pPr>
      <w:shd w:val="clear" w:color="auto" w:fill="C00000"/>
      <w:spacing w:before="100" w:beforeAutospacing="1" w:after="100" w:afterAutospacing="1"/>
    </w:pPr>
    <w:rPr>
      <w:sz w:val="24"/>
      <w:szCs w:val="24"/>
      <w:lang w:eastAsia="sk-SK"/>
    </w:rPr>
  </w:style>
  <w:style w:type="paragraph" w:customStyle="1" w:styleId="oa25">
    <w:name w:val="oa25"/>
    <w:basedOn w:val="Normlny"/>
    <w:uiPriority w:val="99"/>
    <w:rsid w:val="00587FD7"/>
    <w:pPr>
      <w:pBdr>
        <w:right w:val="single" w:sz="8" w:space="0" w:color="000000"/>
      </w:pBdr>
      <w:shd w:val="clear" w:color="auto" w:fill="0070C0"/>
      <w:spacing w:before="100" w:beforeAutospacing="1" w:after="100" w:afterAutospacing="1"/>
    </w:pPr>
    <w:rPr>
      <w:sz w:val="24"/>
      <w:szCs w:val="24"/>
      <w:lang w:eastAsia="sk-SK"/>
    </w:rPr>
  </w:style>
  <w:style w:type="paragraph" w:customStyle="1" w:styleId="oa26">
    <w:name w:val="oa26"/>
    <w:basedOn w:val="Normlny"/>
    <w:uiPriority w:val="99"/>
    <w:rsid w:val="00587FD7"/>
    <w:pPr>
      <w:pBdr>
        <w:right w:val="dotDash" w:sz="4" w:space="0" w:color="000000"/>
      </w:pBdr>
      <w:shd w:val="clear" w:color="auto" w:fill="C00000"/>
      <w:spacing w:before="100" w:beforeAutospacing="1" w:after="100" w:afterAutospacing="1"/>
    </w:pPr>
    <w:rPr>
      <w:sz w:val="24"/>
      <w:szCs w:val="24"/>
      <w:lang w:eastAsia="sk-SK"/>
    </w:rPr>
  </w:style>
  <w:style w:type="paragraph" w:customStyle="1" w:styleId="oa27">
    <w:name w:val="oa27"/>
    <w:basedOn w:val="Normlny"/>
    <w:uiPriority w:val="99"/>
    <w:rsid w:val="00587FD7"/>
    <w:pPr>
      <w:pBdr>
        <w:left w:val="single" w:sz="8" w:space="0" w:color="000000"/>
      </w:pBdr>
      <w:shd w:val="clear" w:color="auto" w:fill="0070C0"/>
      <w:spacing w:before="100" w:beforeAutospacing="1" w:after="100" w:afterAutospacing="1"/>
    </w:pPr>
    <w:rPr>
      <w:sz w:val="24"/>
      <w:szCs w:val="24"/>
      <w:lang w:eastAsia="sk-SK"/>
    </w:rPr>
  </w:style>
  <w:style w:type="paragraph" w:customStyle="1" w:styleId="oa28">
    <w:name w:val="oa28"/>
    <w:basedOn w:val="Normlny"/>
    <w:uiPriority w:val="99"/>
    <w:rsid w:val="00587FD7"/>
    <w:pPr>
      <w:pBdr>
        <w:left w:val="dotDash" w:sz="4" w:space="0" w:color="000000"/>
      </w:pBdr>
      <w:shd w:val="clear" w:color="auto" w:fill="C00000"/>
      <w:spacing w:before="100" w:beforeAutospacing="1" w:after="100" w:afterAutospacing="1"/>
    </w:pPr>
    <w:rPr>
      <w:sz w:val="24"/>
      <w:szCs w:val="24"/>
      <w:lang w:eastAsia="sk-SK"/>
    </w:rPr>
  </w:style>
  <w:style w:type="paragraph" w:customStyle="1" w:styleId="oa29">
    <w:name w:val="oa29"/>
    <w:basedOn w:val="Normlny"/>
    <w:uiPriority w:val="99"/>
    <w:rsid w:val="00587FD7"/>
    <w:pPr>
      <w:pBdr>
        <w:right w:val="single" w:sz="8" w:space="0" w:color="000000"/>
      </w:pBdr>
      <w:shd w:val="clear" w:color="auto" w:fill="C00000"/>
      <w:spacing w:before="100" w:beforeAutospacing="1" w:after="100" w:afterAutospacing="1"/>
    </w:pPr>
    <w:rPr>
      <w:sz w:val="24"/>
      <w:szCs w:val="24"/>
      <w:lang w:eastAsia="sk-SK"/>
    </w:rPr>
  </w:style>
  <w:style w:type="paragraph" w:customStyle="1" w:styleId="oa30">
    <w:name w:val="oa30"/>
    <w:basedOn w:val="Normlny"/>
    <w:uiPriority w:val="99"/>
    <w:rsid w:val="00587FD7"/>
    <w:pPr>
      <w:shd w:val="clear" w:color="auto" w:fill="C00000"/>
      <w:spacing w:before="100" w:beforeAutospacing="1" w:after="100" w:afterAutospacing="1"/>
      <w:textAlignment w:val="center"/>
    </w:pPr>
    <w:rPr>
      <w:sz w:val="24"/>
      <w:szCs w:val="24"/>
      <w:lang w:eastAsia="sk-SK"/>
    </w:rPr>
  </w:style>
  <w:style w:type="paragraph" w:customStyle="1" w:styleId="oa31">
    <w:name w:val="oa31"/>
    <w:basedOn w:val="Normlny"/>
    <w:uiPriority w:val="99"/>
    <w:rsid w:val="00587FD7"/>
    <w:pPr>
      <w:shd w:val="clear" w:color="auto" w:fill="0070C0"/>
      <w:spacing w:before="100" w:beforeAutospacing="1" w:after="100" w:afterAutospacing="1"/>
      <w:textAlignment w:val="center"/>
    </w:pPr>
    <w:rPr>
      <w:sz w:val="24"/>
      <w:szCs w:val="24"/>
      <w:lang w:eastAsia="sk-SK"/>
    </w:rPr>
  </w:style>
  <w:style w:type="paragraph" w:customStyle="1" w:styleId="oa32">
    <w:name w:val="oa32"/>
    <w:basedOn w:val="Normlny"/>
    <w:uiPriority w:val="99"/>
    <w:rsid w:val="00587FD7"/>
    <w:pPr>
      <w:shd w:val="clear" w:color="auto" w:fill="FFFF00"/>
      <w:spacing w:before="100" w:beforeAutospacing="1" w:after="100" w:afterAutospacing="1"/>
      <w:textAlignment w:val="center"/>
    </w:pPr>
    <w:rPr>
      <w:sz w:val="24"/>
      <w:szCs w:val="24"/>
      <w:lang w:eastAsia="sk-SK"/>
    </w:rPr>
  </w:style>
  <w:style w:type="paragraph" w:customStyle="1" w:styleId="oa33">
    <w:name w:val="oa33"/>
    <w:basedOn w:val="Normlny"/>
    <w:uiPriority w:val="99"/>
    <w:rsid w:val="00587FD7"/>
    <w:pPr>
      <w:shd w:val="clear" w:color="auto" w:fill="00B050"/>
      <w:spacing w:before="100" w:beforeAutospacing="1" w:after="100" w:afterAutospacing="1"/>
      <w:textAlignment w:val="center"/>
    </w:pPr>
    <w:rPr>
      <w:sz w:val="24"/>
      <w:szCs w:val="24"/>
      <w:lang w:eastAsia="sk-SK"/>
    </w:rPr>
  </w:style>
  <w:style w:type="paragraph" w:customStyle="1" w:styleId="Bulleted">
    <w:name w:val="Bulleted"/>
    <w:basedOn w:val="Normlny"/>
    <w:uiPriority w:val="99"/>
    <w:rsid w:val="00587FD7"/>
    <w:pPr>
      <w:keepLines/>
      <w:numPr>
        <w:numId w:val="10"/>
      </w:numPr>
      <w:suppressAutoHyphens/>
      <w:spacing w:before="120"/>
    </w:pPr>
    <w:rPr>
      <w:rFonts w:ascii="Arial" w:hAnsi="Arial"/>
      <w:szCs w:val="22"/>
      <w:lang w:eastAsia="sk-SK"/>
    </w:rPr>
  </w:style>
  <w:style w:type="paragraph" w:customStyle="1" w:styleId="Odsekzoznamu2">
    <w:name w:val="Odsek zoznamu2"/>
    <w:basedOn w:val="Normlny"/>
    <w:uiPriority w:val="99"/>
    <w:rsid w:val="00587FD7"/>
    <w:pPr>
      <w:ind w:left="720"/>
    </w:pPr>
    <w:rPr>
      <w:rFonts w:ascii="Calibri" w:hAnsi="Calibri" w:cs="Calibri"/>
      <w:szCs w:val="22"/>
    </w:rPr>
  </w:style>
  <w:style w:type="paragraph" w:customStyle="1" w:styleId="Nadpis3Calibri">
    <w:name w:val="Nadpis 3 + Calibri"/>
    <w:aliases w:val="14 pt"/>
    <w:basedOn w:val="Odsekzoznamu1"/>
    <w:uiPriority w:val="99"/>
    <w:rsid w:val="00587FD7"/>
    <w:pPr>
      <w:spacing w:before="60" w:after="60" w:line="276" w:lineRule="auto"/>
      <w:ind w:left="0"/>
      <w:jc w:val="left"/>
    </w:pPr>
    <w:rPr>
      <w:sz w:val="24"/>
      <w:szCs w:val="24"/>
    </w:rPr>
  </w:style>
  <w:style w:type="paragraph" w:styleId="slovanzoznam">
    <w:name w:val="List Number"/>
    <w:basedOn w:val="Normlny"/>
    <w:uiPriority w:val="99"/>
    <w:rsid w:val="00587FD7"/>
    <w:pPr>
      <w:tabs>
        <w:tab w:val="num" w:pos="360"/>
      </w:tabs>
      <w:ind w:left="360" w:hanging="360"/>
    </w:pPr>
    <w:rPr>
      <w:rFonts w:ascii="Arial" w:hAnsi="Arial" w:cs="Verdana"/>
      <w:szCs w:val="22"/>
    </w:rPr>
  </w:style>
  <w:style w:type="paragraph" w:customStyle="1" w:styleId="Zkladntext20">
    <w:name w:val="Základný text2"/>
    <w:basedOn w:val="Normlny"/>
    <w:uiPriority w:val="99"/>
    <w:rsid w:val="00587FD7"/>
    <w:pPr>
      <w:spacing w:after="120" w:line="240" w:lineRule="exact"/>
    </w:pPr>
    <w:rPr>
      <w:rFonts w:ascii="Arial" w:hAnsi="Arial" w:cs="Verdana"/>
      <w:szCs w:val="22"/>
    </w:rPr>
  </w:style>
  <w:style w:type="paragraph" w:customStyle="1" w:styleId="StyleZkladntextAfter12pt">
    <w:name w:val="Style Základný text + After:  12 pt"/>
    <w:basedOn w:val="Zkladntext20"/>
    <w:autoRedefine/>
    <w:uiPriority w:val="99"/>
    <w:rsid w:val="00587FD7"/>
    <w:rPr>
      <w:rFonts w:cs="Times New Roman"/>
      <w:szCs w:val="20"/>
    </w:rPr>
  </w:style>
  <w:style w:type="paragraph" w:customStyle="1" w:styleId="Odsekzoznamu3">
    <w:name w:val="Odsek zoznamu3"/>
    <w:basedOn w:val="Normlny"/>
    <w:uiPriority w:val="99"/>
    <w:rsid w:val="00587FD7"/>
    <w:pPr>
      <w:ind w:left="720"/>
      <w:contextualSpacing/>
    </w:pPr>
  </w:style>
  <w:style w:type="paragraph" w:styleId="Obsah6">
    <w:name w:val="toc 6"/>
    <w:basedOn w:val="Normlny"/>
    <w:next w:val="Normlny"/>
    <w:autoRedefine/>
    <w:uiPriority w:val="39"/>
    <w:rsid w:val="00587FD7"/>
    <w:pPr>
      <w:ind w:left="1100"/>
    </w:pPr>
    <w:rPr>
      <w:rFonts w:ascii="Calibri" w:hAnsi="Calibri" w:cs="Calibri"/>
    </w:rPr>
  </w:style>
  <w:style w:type="paragraph" w:styleId="Obsah7">
    <w:name w:val="toc 7"/>
    <w:basedOn w:val="Normlny"/>
    <w:next w:val="Normlny"/>
    <w:autoRedefine/>
    <w:uiPriority w:val="39"/>
    <w:rsid w:val="00587FD7"/>
    <w:pPr>
      <w:ind w:left="1320"/>
    </w:pPr>
    <w:rPr>
      <w:rFonts w:ascii="Calibri" w:hAnsi="Calibri" w:cs="Calibri"/>
    </w:rPr>
  </w:style>
  <w:style w:type="paragraph" w:styleId="Obsah8">
    <w:name w:val="toc 8"/>
    <w:basedOn w:val="Normlny"/>
    <w:next w:val="Normlny"/>
    <w:autoRedefine/>
    <w:uiPriority w:val="39"/>
    <w:rsid w:val="00587FD7"/>
    <w:pPr>
      <w:ind w:left="1540"/>
    </w:pPr>
    <w:rPr>
      <w:rFonts w:ascii="Calibri" w:hAnsi="Calibri" w:cs="Calibri"/>
    </w:rPr>
  </w:style>
  <w:style w:type="paragraph" w:styleId="Obsah9">
    <w:name w:val="toc 9"/>
    <w:basedOn w:val="Normlny"/>
    <w:next w:val="Normlny"/>
    <w:autoRedefine/>
    <w:uiPriority w:val="39"/>
    <w:rsid w:val="00587FD7"/>
    <w:pPr>
      <w:ind w:left="1760"/>
    </w:pPr>
    <w:rPr>
      <w:rFonts w:ascii="Calibri" w:hAnsi="Calibri" w:cs="Calibri"/>
    </w:rPr>
  </w:style>
  <w:style w:type="character" w:customStyle="1" w:styleId="st1">
    <w:name w:val="st1"/>
    <w:rsid w:val="00587FD7"/>
  </w:style>
  <w:style w:type="paragraph" w:customStyle="1" w:styleId="Nadpis4a">
    <w:name w:val="Nadpis 4a"/>
    <w:basedOn w:val="Nadpis3"/>
    <w:link w:val="Nadpis4aChar"/>
    <w:uiPriority w:val="99"/>
    <w:qFormat/>
    <w:rsid w:val="00587FD7"/>
    <w:pPr>
      <w:keepLines/>
      <w:numPr>
        <w:ilvl w:val="0"/>
        <w:numId w:val="0"/>
      </w:numPr>
      <w:tabs>
        <w:tab w:val="num" w:pos="720"/>
      </w:tabs>
      <w:spacing w:before="200" w:line="240" w:lineRule="auto"/>
      <w:ind w:left="720" w:hanging="720"/>
    </w:pPr>
    <w:rPr>
      <w:rFonts w:ascii="Calibri" w:hAnsi="Calibri"/>
      <w:bCs/>
      <w:szCs w:val="24"/>
    </w:rPr>
  </w:style>
  <w:style w:type="character" w:customStyle="1" w:styleId="Nadpis4aChar">
    <w:name w:val="Nadpis 4a Char"/>
    <w:link w:val="Nadpis4a"/>
    <w:uiPriority w:val="99"/>
    <w:locked/>
    <w:rsid w:val="00587FD7"/>
    <w:rPr>
      <w:rFonts w:ascii="Calibri" w:hAnsi="Calibri"/>
      <w:b/>
      <w:sz w:val="24"/>
      <w:lang w:val="en-US" w:eastAsia="x-none"/>
    </w:rPr>
  </w:style>
  <w:style w:type="paragraph" w:customStyle="1" w:styleId="tablebullet1">
    <w:name w:val="tablebullet1"/>
    <w:basedOn w:val="Normlny"/>
    <w:uiPriority w:val="99"/>
    <w:rsid w:val="00587FD7"/>
    <w:pPr>
      <w:spacing w:before="40" w:after="20" w:line="240" w:lineRule="atLeast"/>
      <w:ind w:left="2061" w:hanging="360"/>
    </w:pPr>
    <w:rPr>
      <w:rFonts w:ascii="Arial" w:hAnsi="Arial" w:cs="Arial"/>
      <w:lang w:eastAsia="sk-SK"/>
    </w:rPr>
  </w:style>
  <w:style w:type="paragraph" w:styleId="Bezriadkovania">
    <w:name w:val="No Spacing"/>
    <w:link w:val="BezriadkovaniaChar"/>
    <w:uiPriority w:val="1"/>
    <w:qFormat/>
    <w:rsid w:val="00587FD7"/>
    <w:rPr>
      <w:rFonts w:ascii="Times New Roman" w:hAnsi="Times New Roman" w:cs="Times New Roman"/>
    </w:rPr>
  </w:style>
  <w:style w:type="paragraph" w:customStyle="1" w:styleId="Textbodu">
    <w:name w:val="Text bodu"/>
    <w:basedOn w:val="Normlny"/>
    <w:uiPriority w:val="99"/>
    <w:rsid w:val="00587FD7"/>
    <w:pPr>
      <w:widowControl w:val="0"/>
      <w:tabs>
        <w:tab w:val="num" w:pos="850"/>
      </w:tabs>
      <w:adjustRightInd w:val="0"/>
      <w:spacing w:line="360" w:lineRule="atLeast"/>
      <w:ind w:left="850" w:hanging="425"/>
      <w:textAlignment w:val="baseline"/>
      <w:outlineLvl w:val="8"/>
    </w:pPr>
    <w:rPr>
      <w:sz w:val="24"/>
      <w:szCs w:val="24"/>
    </w:rPr>
  </w:style>
  <w:style w:type="paragraph" w:customStyle="1" w:styleId="Textpsmene">
    <w:name w:val="Text písmene"/>
    <w:basedOn w:val="Normlny"/>
    <w:uiPriority w:val="99"/>
    <w:rsid w:val="00587FD7"/>
    <w:pPr>
      <w:widowControl w:val="0"/>
      <w:numPr>
        <w:ilvl w:val="1"/>
        <w:numId w:val="11"/>
      </w:numPr>
      <w:adjustRightInd w:val="0"/>
      <w:spacing w:line="360" w:lineRule="atLeast"/>
      <w:textAlignment w:val="baseline"/>
      <w:outlineLvl w:val="7"/>
    </w:pPr>
    <w:rPr>
      <w:sz w:val="24"/>
      <w:szCs w:val="24"/>
    </w:rPr>
  </w:style>
  <w:style w:type="paragraph" w:customStyle="1" w:styleId="Textodstavce">
    <w:name w:val="Text odstavce"/>
    <w:basedOn w:val="Normlny"/>
    <w:uiPriority w:val="99"/>
    <w:rsid w:val="00587FD7"/>
    <w:pPr>
      <w:widowControl w:val="0"/>
      <w:numPr>
        <w:ilvl w:val="2"/>
        <w:numId w:val="11"/>
      </w:numPr>
      <w:tabs>
        <w:tab w:val="clear" w:pos="850"/>
        <w:tab w:val="num" w:pos="717"/>
        <w:tab w:val="left" w:pos="851"/>
      </w:tabs>
      <w:adjustRightInd w:val="0"/>
      <w:spacing w:before="120" w:after="120" w:line="360" w:lineRule="atLeast"/>
      <w:ind w:left="-65" w:firstLine="425"/>
      <w:textAlignment w:val="baseline"/>
      <w:outlineLvl w:val="6"/>
    </w:pPr>
    <w:rPr>
      <w:sz w:val="24"/>
      <w:szCs w:val="24"/>
    </w:rPr>
  </w:style>
  <w:style w:type="paragraph" w:customStyle="1" w:styleId="Odsekzoznamu4">
    <w:name w:val="Odsek zoznamu4"/>
    <w:basedOn w:val="Normlny"/>
    <w:rsid w:val="00587FD7"/>
    <w:pPr>
      <w:ind w:left="720"/>
      <w:contextualSpacing/>
    </w:pPr>
  </w:style>
  <w:style w:type="table" w:styleId="Webovtabuka1">
    <w:name w:val="Table Web 1"/>
    <w:basedOn w:val="Normlnatabuka"/>
    <w:uiPriority w:val="99"/>
    <w:rsid w:val="00587FD7"/>
    <w:rPr>
      <w:rFonts w:ascii="Times New Roman" w:hAnsi="Times New Roman" w:cs="Times New Roman"/>
      <w:lang w:eastAsia="sk-S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ka2">
    <w:name w:val="Table Web 2"/>
    <w:basedOn w:val="Normlnatabuka"/>
    <w:uiPriority w:val="99"/>
    <w:rsid w:val="00587FD7"/>
    <w:rPr>
      <w:rFonts w:ascii="Times New Roman" w:hAnsi="Times New Roman" w:cs="Times New Roman"/>
      <w:lang w:eastAsia="sk-S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AppendixHeading1">
    <w:name w:val="Appendix Heading 1"/>
    <w:basedOn w:val="Nadpis1"/>
    <w:next w:val="Zkladntext"/>
    <w:autoRedefine/>
    <w:qFormat/>
    <w:rsid w:val="00587FD7"/>
    <w:pPr>
      <w:keepLines/>
      <w:numPr>
        <w:numId w:val="0"/>
      </w:numPr>
      <w:tabs>
        <w:tab w:val="num" w:pos="0"/>
      </w:tabs>
      <w:spacing w:before="480" w:line="240" w:lineRule="auto"/>
      <w:ind w:hanging="964"/>
    </w:pPr>
    <w:rPr>
      <w:rFonts w:ascii="Cambria" w:hAnsi="Cambria"/>
      <w:bCs/>
      <w:color w:val="4F81BD"/>
      <w:sz w:val="28"/>
      <w:szCs w:val="28"/>
    </w:rPr>
  </w:style>
  <w:style w:type="character" w:customStyle="1" w:styleId="AppendixHeading3CharChar">
    <w:name w:val="Appendix Heading 3 Char Char"/>
    <w:link w:val="AppendixHeading3"/>
    <w:locked/>
    <w:rsid w:val="00587FD7"/>
    <w:rPr>
      <w:rFonts w:ascii="Tms Rmn" w:hAnsi="Tms Rmn" w:cs="Times New Roman"/>
      <w:b/>
      <w:sz w:val="24"/>
    </w:rPr>
  </w:style>
  <w:style w:type="paragraph" w:styleId="Prvzarkazkladnhotextu">
    <w:name w:val="Body Text First Indent"/>
    <w:basedOn w:val="Zkladntext"/>
    <w:link w:val="PrvzarkazkladnhotextuChar"/>
    <w:uiPriority w:val="99"/>
    <w:rsid w:val="00587FD7"/>
    <w:pPr>
      <w:spacing w:before="0" w:after="120"/>
      <w:ind w:firstLine="210"/>
      <w:jc w:val="left"/>
    </w:pPr>
    <w:rPr>
      <w:rFonts w:ascii="Times New Roman" w:hAnsi="Times New Roman"/>
      <w:szCs w:val="22"/>
    </w:rPr>
  </w:style>
  <w:style w:type="character" w:customStyle="1" w:styleId="PrvzarkazkladnhotextuChar">
    <w:name w:val="Prvá zarážka základného textu Char"/>
    <w:basedOn w:val="ZkladntextChar"/>
    <w:link w:val="Prvzarkazkladnhotextu"/>
    <w:uiPriority w:val="99"/>
    <w:locked/>
    <w:rsid w:val="00587FD7"/>
    <w:rPr>
      <w:rFonts w:ascii="Times New Roman" w:hAnsi="Times New Roman" w:cs="Times New Roman"/>
      <w:sz w:val="22"/>
      <w:szCs w:val="22"/>
      <w:lang w:val="en-US" w:eastAsia="x-none"/>
    </w:rPr>
  </w:style>
  <w:style w:type="character" w:customStyle="1" w:styleId="Heading2Char">
    <w:name w:val="Heading 2 Char"/>
    <w:uiPriority w:val="99"/>
    <w:rsid w:val="00587FD7"/>
    <w:rPr>
      <w:rFonts w:ascii="Cambria" w:hAnsi="Cambria"/>
      <w:b/>
      <w:color w:val="4F81BD"/>
      <w:sz w:val="26"/>
      <w:lang w:val="x-none" w:eastAsia="en-US"/>
    </w:rPr>
  </w:style>
  <w:style w:type="character" w:customStyle="1" w:styleId="Heading3Char">
    <w:name w:val="Heading 3 Char"/>
    <w:uiPriority w:val="99"/>
    <w:rsid w:val="00587FD7"/>
    <w:rPr>
      <w:rFonts w:ascii="Cambria" w:hAnsi="Cambria"/>
      <w:b/>
      <w:color w:val="4F81BD"/>
      <w:sz w:val="22"/>
      <w:lang w:val="x-none" w:eastAsia="en-US"/>
    </w:rPr>
  </w:style>
  <w:style w:type="character" w:customStyle="1" w:styleId="Heading4Char">
    <w:name w:val="Heading 4 Char"/>
    <w:uiPriority w:val="99"/>
    <w:rsid w:val="00587FD7"/>
    <w:rPr>
      <w:rFonts w:ascii="Cambria" w:hAnsi="Cambria"/>
      <w:b/>
      <w:i/>
      <w:color w:val="4F81BD"/>
      <w:sz w:val="22"/>
      <w:lang w:val="x-none" w:eastAsia="en-US"/>
    </w:rPr>
  </w:style>
  <w:style w:type="character" w:customStyle="1" w:styleId="Heading5Char">
    <w:name w:val="Heading 5 Char"/>
    <w:uiPriority w:val="99"/>
    <w:rsid w:val="00587FD7"/>
    <w:rPr>
      <w:rFonts w:ascii="Times New Roman" w:hAnsi="Times New Roman"/>
      <w:b/>
      <w:i/>
      <w:sz w:val="26"/>
      <w:lang w:val="x-none" w:eastAsia="en-US"/>
    </w:rPr>
  </w:style>
  <w:style w:type="character" w:customStyle="1" w:styleId="BalloonTextChar">
    <w:name w:val="Balloon Text Char"/>
    <w:uiPriority w:val="99"/>
    <w:rsid w:val="00587FD7"/>
    <w:rPr>
      <w:rFonts w:ascii="Tahoma" w:hAnsi="Tahoma"/>
      <w:sz w:val="16"/>
    </w:rPr>
  </w:style>
  <w:style w:type="character" w:customStyle="1" w:styleId="CommentTextChar">
    <w:name w:val="Comment Text Char"/>
    <w:uiPriority w:val="99"/>
    <w:rsid w:val="00587FD7"/>
    <w:rPr>
      <w:rFonts w:ascii="Times New Roman" w:hAnsi="Times New Roman"/>
      <w:sz w:val="20"/>
      <w:lang w:val="en-US" w:eastAsia="en-US"/>
    </w:rPr>
  </w:style>
  <w:style w:type="character" w:customStyle="1" w:styleId="CommentSubjectChar">
    <w:name w:val="Comment Subject Char"/>
    <w:uiPriority w:val="99"/>
    <w:rsid w:val="00587FD7"/>
    <w:rPr>
      <w:rFonts w:ascii="Times New Roman" w:hAnsi="Times New Roman"/>
      <w:b/>
      <w:sz w:val="20"/>
      <w:lang w:val="en-US" w:eastAsia="en-US"/>
    </w:rPr>
  </w:style>
  <w:style w:type="character" w:customStyle="1" w:styleId="BodyTextFirstIndentChar">
    <w:name w:val="Body Text First Indent Char"/>
    <w:uiPriority w:val="99"/>
    <w:rsid w:val="00587FD7"/>
    <w:rPr>
      <w:rFonts w:ascii="Times New Roman" w:hAnsi="Times New Roman"/>
      <w:sz w:val="22"/>
      <w:lang w:val="x-none" w:eastAsia="en-US"/>
    </w:rPr>
  </w:style>
  <w:style w:type="character" w:customStyle="1" w:styleId="DocumentMapChar">
    <w:name w:val="Document Map Char"/>
    <w:uiPriority w:val="99"/>
    <w:rsid w:val="00587FD7"/>
    <w:rPr>
      <w:rFonts w:ascii="Tahoma" w:hAnsi="Tahoma"/>
      <w:sz w:val="16"/>
      <w:lang w:val="x-none" w:eastAsia="en-US"/>
    </w:rPr>
  </w:style>
  <w:style w:type="paragraph" w:customStyle="1" w:styleId="BodyTextNew">
    <w:name w:val="Body Text New"/>
    <w:basedOn w:val="Zkladntext"/>
    <w:qFormat/>
    <w:rsid w:val="00587FD7"/>
    <w:pPr>
      <w:ind w:left="357"/>
    </w:pPr>
    <w:rPr>
      <w:rFonts w:ascii="Times New Roman" w:hAnsi="Times New Roman"/>
      <w:szCs w:val="22"/>
    </w:rPr>
  </w:style>
  <w:style w:type="paragraph" w:customStyle="1" w:styleId="BodyTextTable">
    <w:name w:val="Body Text Table"/>
    <w:basedOn w:val="Zkladntext"/>
    <w:qFormat/>
    <w:rsid w:val="00587FD7"/>
    <w:rPr>
      <w:rFonts w:ascii="Times New Roman" w:hAnsi="Times New Roman"/>
      <w:szCs w:val="22"/>
    </w:rPr>
  </w:style>
  <w:style w:type="paragraph" w:customStyle="1" w:styleId="BodyTextTableBold">
    <w:name w:val="Body Text Table Bold"/>
    <w:basedOn w:val="BodyTextTable"/>
    <w:qFormat/>
    <w:rsid w:val="00587FD7"/>
    <w:rPr>
      <w:b/>
    </w:rPr>
  </w:style>
  <w:style w:type="paragraph" w:customStyle="1" w:styleId="Heading5m">
    <w:name w:val="Heading 5m"/>
    <w:basedOn w:val="Nadpis4"/>
    <w:next w:val="BodyTextNew"/>
    <w:uiPriority w:val="99"/>
    <w:rsid w:val="00587FD7"/>
    <w:pPr>
      <w:keepLines/>
      <w:spacing w:before="200" w:line="240" w:lineRule="auto"/>
    </w:pPr>
    <w:rPr>
      <w:rFonts w:ascii="Cambria" w:hAnsi="Cambria"/>
      <w:bCs/>
      <w:i w:val="0"/>
      <w:color w:val="4F81BD"/>
      <w:sz w:val="20"/>
    </w:rPr>
  </w:style>
  <w:style w:type="paragraph" w:customStyle="1" w:styleId="odrkyChar">
    <w:name w:val="odrážky Char"/>
    <w:basedOn w:val="Normlny"/>
    <w:link w:val="odrkyCharChar"/>
    <w:qFormat/>
    <w:rsid w:val="00587FD7"/>
    <w:pPr>
      <w:numPr>
        <w:numId w:val="12"/>
      </w:numPr>
      <w:spacing w:line="276" w:lineRule="auto"/>
    </w:pPr>
  </w:style>
  <w:style w:type="character" w:customStyle="1" w:styleId="odrkyCharChar">
    <w:name w:val="odrážky Char Char"/>
    <w:link w:val="odrkyChar"/>
    <w:locked/>
    <w:rsid w:val="00587FD7"/>
    <w:rPr>
      <w:rFonts w:cs="Times New Roman"/>
    </w:rPr>
  </w:style>
  <w:style w:type="paragraph" w:customStyle="1" w:styleId="08TableText">
    <w:name w:val="08_Table_Text"/>
    <w:basedOn w:val="Normlny"/>
    <w:link w:val="08TableTextChar"/>
    <w:qFormat/>
    <w:rsid w:val="00587FD7"/>
    <w:pPr>
      <w:spacing w:before="60" w:after="60"/>
    </w:pPr>
  </w:style>
  <w:style w:type="character" w:customStyle="1" w:styleId="08TableTextChar">
    <w:name w:val="08_Table_Text Char"/>
    <w:link w:val="08TableText"/>
    <w:locked/>
    <w:rsid w:val="00587FD7"/>
    <w:rPr>
      <w:rFonts w:ascii="Times New Roman" w:hAnsi="Times New Roman"/>
      <w:sz w:val="20"/>
      <w:lang w:val="en-US" w:eastAsia="x-none"/>
    </w:rPr>
  </w:style>
  <w:style w:type="paragraph" w:customStyle="1" w:styleId="09TableHeading">
    <w:name w:val="09_Table_Heading"/>
    <w:basedOn w:val="08TableText"/>
    <w:link w:val="09TableHeadingChar"/>
    <w:qFormat/>
    <w:rsid w:val="00587FD7"/>
    <w:rPr>
      <w:b/>
      <w:color w:val="FFFFFF"/>
    </w:rPr>
  </w:style>
  <w:style w:type="character" w:customStyle="1" w:styleId="09TableHeadingChar">
    <w:name w:val="09_Table_Heading Char"/>
    <w:link w:val="09TableHeading"/>
    <w:locked/>
    <w:rsid w:val="00587FD7"/>
    <w:rPr>
      <w:rFonts w:ascii="Times New Roman" w:hAnsi="Times New Roman"/>
      <w:b/>
      <w:color w:val="FFFFFF"/>
      <w:sz w:val="20"/>
      <w:lang w:val="en-US" w:eastAsia="x-none"/>
    </w:rPr>
  </w:style>
  <w:style w:type="character" w:styleId="Intenzvnezvraznenie">
    <w:name w:val="Intense Emphasis"/>
    <w:basedOn w:val="Predvolenpsmoodseku"/>
    <w:uiPriority w:val="21"/>
    <w:qFormat/>
    <w:rsid w:val="00587FD7"/>
    <w:rPr>
      <w:rFonts w:ascii="Arial" w:hAnsi="Arial" w:cs="Times New Roman"/>
      <w:b/>
      <w:color w:val="4F81BD"/>
      <w:sz w:val="20"/>
      <w:lang w:val="sk-SK" w:eastAsia="x-none"/>
    </w:rPr>
  </w:style>
  <w:style w:type="paragraph" w:customStyle="1" w:styleId="06BulletHeading1">
    <w:name w:val="06_Bullet_Heading_1"/>
    <w:basedOn w:val="Normlny"/>
    <w:link w:val="06BulletHeading1Char"/>
    <w:qFormat/>
    <w:rsid w:val="00587FD7"/>
    <w:pPr>
      <w:numPr>
        <w:numId w:val="13"/>
      </w:numPr>
      <w:spacing w:before="120"/>
    </w:pPr>
    <w:rPr>
      <w:lang w:eastAsia="cs-CZ"/>
    </w:rPr>
  </w:style>
  <w:style w:type="character" w:customStyle="1" w:styleId="06BulletHeading1Char">
    <w:name w:val="06_Bullet_Heading_1 Char"/>
    <w:link w:val="06BulletHeading1"/>
    <w:locked/>
    <w:rsid w:val="00587FD7"/>
    <w:rPr>
      <w:rFonts w:cs="Times New Roman"/>
      <w:lang w:eastAsia="cs-CZ"/>
    </w:rPr>
  </w:style>
  <w:style w:type="paragraph" w:customStyle="1" w:styleId="10CaptionTF">
    <w:name w:val="10_Caption_TF"/>
    <w:basedOn w:val="Popis"/>
    <w:next w:val="Normlny"/>
    <w:link w:val="10CaptionTFChar"/>
    <w:qFormat/>
    <w:rsid w:val="00587FD7"/>
    <w:pPr>
      <w:keepNext/>
      <w:spacing w:before="240" w:after="80"/>
    </w:pPr>
    <w:rPr>
      <w:rFonts w:ascii="Arial" w:hAnsi="Arial"/>
      <w:b/>
      <w:i w:val="0"/>
      <w:color w:val="1F497D"/>
      <w:sz w:val="22"/>
      <w:u w:val="single"/>
    </w:rPr>
  </w:style>
  <w:style w:type="paragraph" w:customStyle="1" w:styleId="04Normal">
    <w:name w:val="04_Normal"/>
    <w:link w:val="04NormalChar"/>
    <w:qFormat/>
    <w:rsid w:val="00587FD7"/>
    <w:pPr>
      <w:spacing w:before="120"/>
    </w:pPr>
    <w:rPr>
      <w:rFonts w:ascii="Times New Roman" w:hAnsi="Times New Roman" w:cs="Times New Roman"/>
    </w:rPr>
  </w:style>
  <w:style w:type="character" w:customStyle="1" w:styleId="PopisChar">
    <w:name w:val="Popis Char"/>
    <w:aliases w:val="Table/Figure Heading Char,10_Caption Char,(MYCOM Legend) Char,Caption ADL Char"/>
    <w:link w:val="Popis"/>
    <w:locked/>
    <w:rsid w:val="00587FD7"/>
    <w:rPr>
      <w:rFonts w:ascii="Times New Roman" w:hAnsi="Times New Roman"/>
      <w:i/>
      <w:sz w:val="20"/>
      <w:lang w:val="en-US" w:eastAsia="x-none"/>
    </w:rPr>
  </w:style>
  <w:style w:type="character" w:customStyle="1" w:styleId="10CaptionTFChar">
    <w:name w:val="10_Caption_TF Char"/>
    <w:link w:val="10CaptionTF"/>
    <w:locked/>
    <w:rsid w:val="00587FD7"/>
    <w:rPr>
      <w:rFonts w:ascii="Arial" w:hAnsi="Arial"/>
      <w:b/>
      <w:color w:val="1F497D"/>
      <w:sz w:val="20"/>
      <w:u w:val="single"/>
      <w:lang w:val="x-none" w:eastAsia="x-none"/>
    </w:rPr>
  </w:style>
  <w:style w:type="character" w:customStyle="1" w:styleId="04NormalChar">
    <w:name w:val="04_Normal Char"/>
    <w:link w:val="04Normal"/>
    <w:locked/>
    <w:rsid w:val="00587FD7"/>
    <w:rPr>
      <w:rFonts w:ascii="Times New Roman" w:hAnsi="Times New Roman"/>
      <w:sz w:val="20"/>
    </w:rPr>
  </w:style>
  <w:style w:type="character" w:customStyle="1" w:styleId="hps">
    <w:name w:val="hps"/>
    <w:rsid w:val="00587FD7"/>
  </w:style>
  <w:style w:type="character" w:customStyle="1" w:styleId="shorttext">
    <w:name w:val="short_text"/>
    <w:rsid w:val="00587FD7"/>
  </w:style>
  <w:style w:type="paragraph" w:customStyle="1" w:styleId="Popisobrzku">
    <w:name w:val="Popis obrázku"/>
    <w:basedOn w:val="Normlny"/>
    <w:next w:val="Normlny"/>
    <w:autoRedefine/>
    <w:rsid w:val="00587FD7"/>
    <w:pPr>
      <w:numPr>
        <w:numId w:val="14"/>
      </w:numPr>
      <w:spacing w:before="120"/>
      <w:jc w:val="center"/>
    </w:pPr>
    <w:rPr>
      <w:sz w:val="24"/>
      <w:szCs w:val="24"/>
      <w:lang w:eastAsia="sk-SK"/>
    </w:rPr>
  </w:style>
  <w:style w:type="paragraph" w:customStyle="1" w:styleId="05Headingnotnumbered">
    <w:name w:val="05_Heading_not_numbered"/>
    <w:basedOn w:val="Normlny"/>
    <w:link w:val="05HeadingnotnumberedChar"/>
    <w:qFormat/>
    <w:rsid w:val="00587FD7"/>
    <w:pPr>
      <w:spacing w:before="360" w:after="120"/>
    </w:pPr>
    <w:rPr>
      <w:rFonts w:ascii="Arial" w:hAnsi="Arial"/>
      <w:b/>
      <w:color w:val="1F497D"/>
    </w:rPr>
  </w:style>
  <w:style w:type="character" w:customStyle="1" w:styleId="05HeadingnotnumberedChar">
    <w:name w:val="05_Heading_not_numbered Char"/>
    <w:link w:val="05Headingnotnumbered"/>
    <w:locked/>
    <w:rsid w:val="00587FD7"/>
    <w:rPr>
      <w:rFonts w:ascii="Arial" w:hAnsi="Arial"/>
      <w:b/>
      <w:color w:val="1F497D"/>
      <w:sz w:val="20"/>
      <w:lang w:val="x-none" w:eastAsia="x-none"/>
    </w:rPr>
  </w:style>
  <w:style w:type="paragraph" w:customStyle="1" w:styleId="Zdroj">
    <w:name w:val="Zdroj"/>
    <w:basedOn w:val="Normlny"/>
    <w:autoRedefine/>
    <w:rsid w:val="00587FD7"/>
    <w:pPr>
      <w:tabs>
        <w:tab w:val="num" w:pos="850"/>
        <w:tab w:val="num" w:pos="1440"/>
        <w:tab w:val="num" w:pos="1674"/>
        <w:tab w:val="num" w:pos="2160"/>
      </w:tabs>
      <w:spacing w:before="120"/>
      <w:ind w:left="2628" w:hanging="504"/>
    </w:pPr>
    <w:rPr>
      <w:i/>
      <w:sz w:val="24"/>
      <w:szCs w:val="24"/>
      <w:lang w:eastAsia="sk-SK"/>
    </w:rPr>
  </w:style>
  <w:style w:type="character" w:customStyle="1" w:styleId="ciernytext">
    <w:name w:val="ciernytext"/>
    <w:rsid w:val="00587FD7"/>
  </w:style>
  <w:style w:type="character" w:customStyle="1" w:styleId="11HeadingSentenceChar">
    <w:name w:val="11_Heading_Sentence Char"/>
    <w:rsid w:val="00587FD7"/>
    <w:rPr>
      <w:rFonts w:ascii="Calibri" w:hAnsi="Calibri"/>
      <w:color w:val="1F497D"/>
      <w:sz w:val="28"/>
      <w:lang w:val="sk-SK" w:eastAsia="en-US"/>
    </w:rPr>
  </w:style>
  <w:style w:type="character" w:customStyle="1" w:styleId="11HSentenceChar">
    <w:name w:val="11_HSentence Char"/>
    <w:rsid w:val="00587FD7"/>
    <w:rPr>
      <w:rFonts w:ascii="Calibri" w:hAnsi="Calibri"/>
      <w:color w:val="1F497D"/>
      <w:sz w:val="24"/>
      <w:lang w:val="sk-SK" w:eastAsia="en-US"/>
    </w:rPr>
  </w:style>
  <w:style w:type="character" w:customStyle="1" w:styleId="11HeadSentenceChar">
    <w:name w:val="11_HeadSentence Char"/>
    <w:rsid w:val="00587FD7"/>
    <w:rPr>
      <w:rFonts w:ascii="Calibri" w:hAnsi="Calibri"/>
      <w:color w:val="1F497D"/>
      <w:sz w:val="24"/>
      <w:lang w:val="en-US" w:eastAsia="en-US"/>
    </w:rPr>
  </w:style>
  <w:style w:type="character" w:customStyle="1" w:styleId="SubtitleChar1">
    <w:name w:val="Subtitle Char1"/>
    <w:rsid w:val="00587FD7"/>
    <w:rPr>
      <w:rFonts w:ascii="Calibri" w:hAnsi="Calibri"/>
      <w:color w:val="1F497D"/>
      <w:spacing w:val="15"/>
      <w:sz w:val="24"/>
      <w:lang w:val="en-US" w:eastAsia="en-US"/>
    </w:rPr>
  </w:style>
  <w:style w:type="character" w:customStyle="1" w:styleId="SubtitleChar2">
    <w:name w:val="Subtitle Char2"/>
    <w:rsid w:val="00587FD7"/>
    <w:rPr>
      <w:rFonts w:ascii="Cambria" w:hAnsi="Cambria"/>
      <w:i/>
      <w:color w:val="1F497D"/>
      <w:spacing w:val="15"/>
      <w:sz w:val="24"/>
      <w:lang w:val="en-US" w:eastAsia="en-US"/>
    </w:rPr>
  </w:style>
  <w:style w:type="paragraph" w:customStyle="1" w:styleId="CharChar4CharChar">
    <w:name w:val="Char Char4 Char Char"/>
    <w:basedOn w:val="Normlny"/>
    <w:rsid w:val="00587FD7"/>
    <w:pPr>
      <w:spacing w:before="120" w:after="160" w:line="240" w:lineRule="exact"/>
    </w:pPr>
    <w:rPr>
      <w:rFonts w:ascii="Verdana" w:hAnsi="Verdana" w:cs="Verdana"/>
    </w:rPr>
  </w:style>
  <w:style w:type="character" w:customStyle="1" w:styleId="SubtitleChar3">
    <w:name w:val="Subtitle Char3"/>
    <w:rsid w:val="00587FD7"/>
    <w:rPr>
      <w:rFonts w:ascii="Cambria" w:hAnsi="Cambria"/>
      <w:i/>
      <w:color w:val="1F497D"/>
      <w:spacing w:val="15"/>
      <w:sz w:val="24"/>
      <w:lang w:val="en-US" w:eastAsia="en-US"/>
    </w:rPr>
  </w:style>
  <w:style w:type="paragraph" w:customStyle="1" w:styleId="Prloha">
    <w:name w:val="Príloha"/>
    <w:basedOn w:val="Popis"/>
    <w:rsid w:val="00587FD7"/>
    <w:pPr>
      <w:keepNext/>
      <w:pageBreakBefore/>
      <w:numPr>
        <w:numId w:val="16"/>
      </w:numPr>
      <w:spacing w:before="240" w:after="600"/>
    </w:pPr>
    <w:rPr>
      <w:rFonts w:ascii="Arial" w:hAnsi="Arial"/>
      <w:color w:val="1F497D"/>
      <w:sz w:val="28"/>
      <w:u w:val="single" w:color="1F497D"/>
      <w:lang w:eastAsia="cs-CZ"/>
    </w:rPr>
  </w:style>
  <w:style w:type="character" w:customStyle="1" w:styleId="st">
    <w:name w:val="st"/>
    <w:basedOn w:val="Predvolenpsmoodseku"/>
    <w:rsid w:val="00587FD7"/>
    <w:rPr>
      <w:rFonts w:cs="Times New Roman"/>
    </w:rPr>
  </w:style>
  <w:style w:type="paragraph" w:customStyle="1" w:styleId="Text">
    <w:name w:val="Text"/>
    <w:basedOn w:val="Zkladntext"/>
    <w:link w:val="TextChar"/>
    <w:qFormat/>
    <w:rsid w:val="00587FD7"/>
    <w:rPr>
      <w:rFonts w:ascii="Arial Narrow" w:hAnsi="Arial Narrow"/>
      <w:lang w:eastAsia="cs-CZ"/>
    </w:rPr>
  </w:style>
  <w:style w:type="character" w:customStyle="1" w:styleId="apple-converted-space">
    <w:name w:val="apple-converted-space"/>
    <w:basedOn w:val="Predvolenpsmoodseku"/>
    <w:rsid w:val="00587FD7"/>
    <w:rPr>
      <w:rFonts w:cs="Times New Roman"/>
    </w:rPr>
  </w:style>
  <w:style w:type="character" w:customStyle="1" w:styleId="TextChar">
    <w:name w:val="Text Char"/>
    <w:basedOn w:val="Predvolenpsmoodseku"/>
    <w:link w:val="Text"/>
    <w:locked/>
    <w:rsid w:val="00587FD7"/>
    <w:rPr>
      <w:rFonts w:eastAsia="Times New Roman" w:cs="Times New Roman"/>
      <w:sz w:val="20"/>
      <w:szCs w:val="20"/>
      <w:lang w:val="x-none" w:eastAsia="cs-CZ"/>
    </w:rPr>
  </w:style>
  <w:style w:type="paragraph" w:customStyle="1" w:styleId="07BulletLevel2">
    <w:name w:val="07_Bullet_Level_2"/>
    <w:basedOn w:val="06BulletHeading1"/>
    <w:link w:val="07BulletLevel2Char"/>
    <w:qFormat/>
    <w:rsid w:val="00587FD7"/>
    <w:pPr>
      <w:numPr>
        <w:numId w:val="17"/>
      </w:numPr>
      <w:tabs>
        <w:tab w:val="left" w:pos="851"/>
      </w:tabs>
    </w:pPr>
    <w:rPr>
      <w:lang w:val="en-GB"/>
    </w:rPr>
  </w:style>
  <w:style w:type="character" w:customStyle="1" w:styleId="07BulletLevel2Char">
    <w:name w:val="07_Bullet_Level_2 Char"/>
    <w:basedOn w:val="06BulletHeading1Char"/>
    <w:link w:val="07BulletLevel2"/>
    <w:locked/>
    <w:rsid w:val="00587FD7"/>
    <w:rPr>
      <w:rFonts w:cs="Times New Roman"/>
      <w:lang w:val="en-GB" w:eastAsia="cs-CZ"/>
    </w:rPr>
  </w:style>
  <w:style w:type="paragraph" w:customStyle="1" w:styleId="AppendixHeading0">
    <w:name w:val="Appendix_Heading"/>
    <w:basedOn w:val="Nadpis1"/>
    <w:link w:val="AppendixHeadingChar"/>
    <w:rsid w:val="00587FD7"/>
    <w:pPr>
      <w:numPr>
        <w:numId w:val="18"/>
      </w:numPr>
      <w:tabs>
        <w:tab w:val="num" w:pos="0"/>
      </w:tabs>
      <w:ind w:hanging="964"/>
    </w:pPr>
    <w:rPr>
      <w:lang w:eastAsia="cs-CZ"/>
    </w:rPr>
  </w:style>
  <w:style w:type="character" w:customStyle="1" w:styleId="AppendixHeadingChar">
    <w:name w:val="Appendix_Heading Char"/>
    <w:basedOn w:val="Nadpis1Char"/>
    <w:link w:val="AppendixHeading0"/>
    <w:locked/>
    <w:rsid w:val="00587FD7"/>
    <w:rPr>
      <w:rFonts w:ascii="Times New Roman" w:hAnsi="Times New Roman" w:cs="Times New Roman"/>
      <w:b/>
      <w:sz w:val="32"/>
      <w:lang w:eastAsia="cs-CZ"/>
    </w:rPr>
  </w:style>
  <w:style w:type="paragraph" w:customStyle="1" w:styleId="TableHeadingText">
    <w:name w:val="Table Heading Text"/>
    <w:basedOn w:val="Normlny"/>
    <w:link w:val="TableHeadingTextChar"/>
    <w:qFormat/>
    <w:rsid w:val="00587FD7"/>
    <w:pPr>
      <w:spacing w:before="120" w:after="120" w:line="240" w:lineRule="atLeast"/>
      <w:jc w:val="center"/>
    </w:pPr>
    <w:rPr>
      <w:rFonts w:ascii="Arial" w:hAnsi="Arial" w:cs="Arial Narrow"/>
      <w:b/>
      <w:lang w:eastAsia="sk-SK"/>
    </w:rPr>
  </w:style>
  <w:style w:type="character" w:customStyle="1" w:styleId="TableHeadingTextChar">
    <w:name w:val="Table Heading Text Char"/>
    <w:basedOn w:val="Predvolenpsmoodseku"/>
    <w:link w:val="TableHeadingText"/>
    <w:locked/>
    <w:rsid w:val="00587FD7"/>
    <w:rPr>
      <w:rFonts w:ascii="Arial" w:hAnsi="Arial" w:cs="Arial Narrow"/>
      <w:b/>
      <w:sz w:val="20"/>
      <w:szCs w:val="20"/>
      <w:lang w:val="x-none" w:eastAsia="sk-SK"/>
    </w:rPr>
  </w:style>
  <w:style w:type="paragraph" w:customStyle="1" w:styleId="Nadpis-titul">
    <w:name w:val="Nadpis - titul"/>
    <w:basedOn w:val="Normlny"/>
    <w:uiPriority w:val="99"/>
    <w:rsid w:val="00974283"/>
    <w:pPr>
      <w:spacing w:before="130" w:after="130"/>
      <w:jc w:val="center"/>
    </w:pPr>
    <w:rPr>
      <w:rFonts w:ascii="Arial" w:hAnsi="Arial" w:cs="Arial"/>
      <w:b/>
      <w:bCs/>
      <w:color w:val="000000"/>
      <w:sz w:val="36"/>
      <w:lang w:eastAsia="sk-SK"/>
    </w:rPr>
  </w:style>
  <w:style w:type="paragraph" w:customStyle="1" w:styleId="Tabuka-avtext">
    <w:name w:val="Tabuľka - ľavý text"/>
    <w:basedOn w:val="Normlny"/>
    <w:uiPriority w:val="99"/>
    <w:rsid w:val="00974283"/>
    <w:pPr>
      <w:spacing w:before="60" w:after="60"/>
    </w:pPr>
    <w:rPr>
      <w:rFonts w:ascii="Arial" w:hAnsi="Arial" w:cs="Arial"/>
      <w:color w:val="000000"/>
      <w:lang w:eastAsia="sk-SK"/>
    </w:rPr>
  </w:style>
  <w:style w:type="paragraph" w:customStyle="1" w:styleId="Tabuka-pravtext">
    <w:name w:val="Tabuľka - pravý text"/>
    <w:basedOn w:val="Normlny"/>
    <w:uiPriority w:val="99"/>
    <w:rsid w:val="00974283"/>
    <w:pPr>
      <w:spacing w:before="60" w:after="60"/>
      <w:jc w:val="right"/>
    </w:pPr>
    <w:rPr>
      <w:rFonts w:ascii="Arial" w:hAnsi="Arial" w:cs="Arial"/>
      <w:color w:val="000000"/>
      <w:lang w:eastAsia="sk-SK"/>
    </w:rPr>
  </w:style>
  <w:style w:type="paragraph" w:customStyle="1" w:styleId="Tabuka-stredntext">
    <w:name w:val="Tabuľka - stredný text"/>
    <w:basedOn w:val="Tabuka-avtext"/>
    <w:uiPriority w:val="99"/>
    <w:rsid w:val="00974283"/>
    <w:pPr>
      <w:jc w:val="center"/>
    </w:pPr>
  </w:style>
  <w:style w:type="paragraph" w:customStyle="1" w:styleId="Tabuka-nadpis">
    <w:name w:val="Tabuľka - nadpis"/>
    <w:basedOn w:val="Tabuka-stredntext"/>
    <w:uiPriority w:val="99"/>
    <w:rsid w:val="00974283"/>
    <w:rPr>
      <w:b/>
      <w:bCs/>
    </w:rPr>
  </w:style>
  <w:style w:type="paragraph" w:customStyle="1" w:styleId="LightList-Accent51">
    <w:name w:val="Light List - Accent 51"/>
    <w:basedOn w:val="Normlny"/>
    <w:uiPriority w:val="99"/>
    <w:qFormat/>
    <w:rsid w:val="00974283"/>
    <w:pPr>
      <w:spacing w:before="130" w:after="130"/>
      <w:ind w:left="720"/>
      <w:contextualSpacing/>
    </w:pPr>
    <w:rPr>
      <w:rFonts w:ascii="Cambria" w:eastAsia="MS Mincho" w:hAnsi="Cambria"/>
      <w:color w:val="000000"/>
      <w:lang w:eastAsia="ja-JP"/>
    </w:rPr>
  </w:style>
  <w:style w:type="paragraph" w:customStyle="1" w:styleId="TSBullet1">
    <w:name w:val="TS Bullet 1"/>
    <w:basedOn w:val="Normlny"/>
    <w:uiPriority w:val="99"/>
    <w:rsid w:val="00974283"/>
    <w:pPr>
      <w:numPr>
        <w:numId w:val="19"/>
      </w:numPr>
      <w:spacing w:before="60" w:after="120"/>
    </w:pPr>
    <w:rPr>
      <w:rFonts w:ascii="Arial" w:hAnsi="Arial" w:cs="Arial"/>
      <w:color w:val="000000"/>
      <w:lang w:eastAsia="de-DE"/>
    </w:rPr>
  </w:style>
  <w:style w:type="paragraph" w:customStyle="1" w:styleId="TOCHeading1">
    <w:name w:val="TOC Heading1"/>
    <w:basedOn w:val="Nadpis1"/>
    <w:next w:val="Normlny"/>
    <w:autoRedefine/>
    <w:uiPriority w:val="39"/>
    <w:qFormat/>
    <w:rsid w:val="00974283"/>
    <w:pPr>
      <w:keepLines/>
      <w:pageBreakBefore w:val="0"/>
      <w:numPr>
        <w:numId w:val="0"/>
      </w:numPr>
      <w:spacing w:line="276" w:lineRule="auto"/>
      <w:jc w:val="both"/>
      <w:outlineLvl w:val="9"/>
    </w:pPr>
    <w:rPr>
      <w:rFonts w:ascii="Arial Narrow" w:eastAsia="MS Gothic" w:hAnsi="Arial Narrow"/>
      <w:bCs/>
      <w:color w:val="000000"/>
      <w:sz w:val="28"/>
      <w:szCs w:val="28"/>
    </w:rPr>
  </w:style>
  <w:style w:type="paragraph" w:customStyle="1" w:styleId="Zoznamsodrkami1">
    <w:name w:val="Zoznam s odrážkami1"/>
    <w:basedOn w:val="Zoznamsodrkami"/>
    <w:link w:val="listbulletChar0"/>
    <w:qFormat/>
    <w:rsid w:val="00974283"/>
    <w:pPr>
      <w:numPr>
        <w:numId w:val="20"/>
      </w:numPr>
      <w:spacing w:before="0" w:after="0"/>
      <w:contextualSpacing/>
    </w:pPr>
    <w:rPr>
      <w:rFonts w:eastAsia="MS Mincho"/>
      <w:color w:val="000000"/>
    </w:rPr>
  </w:style>
  <w:style w:type="character" w:customStyle="1" w:styleId="BookTitle1">
    <w:name w:val="Book Title1"/>
    <w:uiPriority w:val="33"/>
    <w:qFormat/>
    <w:rsid w:val="00974283"/>
    <w:rPr>
      <w:b/>
      <w:smallCaps/>
      <w:spacing w:val="5"/>
    </w:rPr>
  </w:style>
  <w:style w:type="paragraph" w:customStyle="1" w:styleId="DarkList-Accent31">
    <w:name w:val="Dark List - Accent 31"/>
    <w:hidden/>
    <w:uiPriority w:val="71"/>
    <w:rsid w:val="00974283"/>
    <w:rPr>
      <w:rFonts w:ascii="Calibri" w:eastAsia="MS Mincho" w:hAnsi="Calibri" w:cs="Times New Roman"/>
      <w:szCs w:val="24"/>
    </w:rPr>
  </w:style>
  <w:style w:type="paragraph" w:styleId="Normlnysozarkami">
    <w:name w:val="Normal Indent"/>
    <w:basedOn w:val="Normlny"/>
    <w:uiPriority w:val="99"/>
    <w:rsid w:val="00974283"/>
    <w:pPr>
      <w:spacing w:before="130" w:after="130"/>
      <w:ind w:left="709"/>
    </w:pPr>
    <w:rPr>
      <w:rFonts w:ascii="Verdana" w:hAnsi="Verdana" w:cs="Verdana"/>
      <w:color w:val="000000"/>
      <w:sz w:val="24"/>
      <w:lang w:val="en-GB"/>
    </w:rPr>
  </w:style>
  <w:style w:type="character" w:customStyle="1" w:styleId="IntenseEmphasis1">
    <w:name w:val="Intense Emphasis1"/>
    <w:uiPriority w:val="21"/>
    <w:qFormat/>
    <w:rsid w:val="00974283"/>
    <w:rPr>
      <w:b/>
      <w:i/>
      <w:color w:val="4F81BD"/>
    </w:rPr>
  </w:style>
  <w:style w:type="table" w:styleId="Svetlpodfarbeniezvraznenie4">
    <w:name w:val="Light Shading Accent 4"/>
    <w:basedOn w:val="Normlnatabuka"/>
    <w:uiPriority w:val="61"/>
    <w:rsid w:val="00974283"/>
    <w:rPr>
      <w:rFonts w:ascii="Calibri" w:hAnsi="Calibri" w:cs="Times New Roman"/>
      <w:lang w:eastAsia="sk-SK"/>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Svetlpodfarbeniezvraznenie3">
    <w:name w:val="Light Shading Accent 3"/>
    <w:basedOn w:val="Normlnatabuka"/>
    <w:uiPriority w:val="61"/>
    <w:rsid w:val="00974283"/>
    <w:rPr>
      <w:rFonts w:ascii="Cambria" w:eastAsia="MS Mincho" w:hAnsi="Cambria" w:cs="Times New Roman"/>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paragraph" w:customStyle="1" w:styleId="LightGrid-Accent31">
    <w:name w:val="Light Grid - Accent 31"/>
    <w:basedOn w:val="Normlny"/>
    <w:uiPriority w:val="34"/>
    <w:qFormat/>
    <w:rsid w:val="00974283"/>
    <w:pPr>
      <w:spacing w:before="130" w:after="200" w:line="276" w:lineRule="auto"/>
      <w:ind w:left="720"/>
      <w:contextualSpacing/>
    </w:pPr>
    <w:rPr>
      <w:color w:val="000000"/>
      <w:szCs w:val="22"/>
    </w:rPr>
  </w:style>
  <w:style w:type="character" w:customStyle="1" w:styleId="Zkladntext0">
    <w:name w:val="Základný text_"/>
    <w:link w:val="Zkladntext1"/>
    <w:locked/>
    <w:rsid w:val="00974283"/>
    <w:rPr>
      <w:rFonts w:ascii="Arial" w:hAnsi="Arial"/>
      <w:sz w:val="22"/>
      <w:lang w:val="en-US" w:eastAsia="x-none"/>
    </w:rPr>
  </w:style>
  <w:style w:type="character" w:customStyle="1" w:styleId="ZkladntextRiadkovanie0pt">
    <w:name w:val="Základný text + Riadkovanie 0 pt"/>
    <w:rsid w:val="00974283"/>
    <w:rPr>
      <w:rFonts w:ascii="Arial" w:hAnsi="Arial"/>
      <w:color w:val="2B352C"/>
      <w:spacing w:val="3"/>
      <w:w w:val="100"/>
      <w:position w:val="0"/>
      <w:sz w:val="17"/>
      <w:shd w:val="clear" w:color="auto" w:fill="FFFFFF"/>
      <w:lang w:val="sk-SK" w:eastAsia="x-none"/>
    </w:rPr>
  </w:style>
  <w:style w:type="character" w:customStyle="1" w:styleId="Zhlavie2">
    <w:name w:val="Záhlavie #2_"/>
    <w:link w:val="Zhlavie20"/>
    <w:locked/>
    <w:rsid w:val="00974283"/>
    <w:rPr>
      <w:rFonts w:ascii="Arial" w:hAnsi="Arial"/>
      <w:b/>
      <w:spacing w:val="2"/>
      <w:sz w:val="21"/>
      <w:shd w:val="clear" w:color="auto" w:fill="FFFFFF"/>
    </w:rPr>
  </w:style>
  <w:style w:type="character" w:customStyle="1" w:styleId="Zhlavie210bodov">
    <w:name w:val="Záhlavie #2 + 10 bodov"/>
    <w:rsid w:val="00974283"/>
    <w:rPr>
      <w:rFonts w:ascii="Arial" w:hAnsi="Arial"/>
      <w:b/>
      <w:color w:val="2B352C"/>
      <w:spacing w:val="2"/>
      <w:w w:val="100"/>
      <w:position w:val="0"/>
      <w:sz w:val="20"/>
      <w:shd w:val="clear" w:color="auto" w:fill="FFFFFF"/>
      <w:lang w:val="sk-SK" w:eastAsia="x-none"/>
    </w:rPr>
  </w:style>
  <w:style w:type="paragraph" w:customStyle="1" w:styleId="Zhlavie20">
    <w:name w:val="Záhlavie #2"/>
    <w:basedOn w:val="Normlny"/>
    <w:link w:val="Zhlavie2"/>
    <w:rsid w:val="00974283"/>
    <w:pPr>
      <w:widowControl w:val="0"/>
      <w:shd w:val="clear" w:color="auto" w:fill="FFFFFF"/>
      <w:spacing w:before="180" w:after="300" w:line="240" w:lineRule="atLeast"/>
      <w:outlineLvl w:val="1"/>
    </w:pPr>
    <w:rPr>
      <w:rFonts w:ascii="Arial" w:hAnsi="Arial" w:cs="Arial"/>
      <w:b/>
      <w:bCs/>
      <w:spacing w:val="2"/>
      <w:sz w:val="21"/>
      <w:szCs w:val="21"/>
    </w:rPr>
  </w:style>
  <w:style w:type="character" w:customStyle="1" w:styleId="Zkladnytext">
    <w:name w:val="Základny text_"/>
    <w:link w:val="Zkladnytext0"/>
    <w:locked/>
    <w:rsid w:val="00974283"/>
    <w:rPr>
      <w:rFonts w:ascii="Arial" w:hAnsi="Arial"/>
      <w:spacing w:val="2"/>
      <w:sz w:val="17"/>
      <w:shd w:val="clear" w:color="auto" w:fill="FFFFFF"/>
    </w:rPr>
  </w:style>
  <w:style w:type="character" w:customStyle="1" w:styleId="ZkladnytextRiadkovanie0pt">
    <w:name w:val="Základny text + Riadkovanie 0 pt"/>
    <w:rsid w:val="00974283"/>
    <w:rPr>
      <w:rFonts w:ascii="Arial" w:hAnsi="Arial"/>
      <w:color w:val="2B352C"/>
      <w:spacing w:val="3"/>
      <w:w w:val="100"/>
      <w:position w:val="0"/>
      <w:sz w:val="17"/>
      <w:shd w:val="clear" w:color="auto" w:fill="FFFFFF"/>
      <w:lang w:val="sk-SK" w:eastAsia="x-none"/>
    </w:rPr>
  </w:style>
  <w:style w:type="paragraph" w:customStyle="1" w:styleId="Zkladnytext0">
    <w:name w:val="Základny text"/>
    <w:basedOn w:val="Normlny"/>
    <w:link w:val="Zkladnytext"/>
    <w:rsid w:val="00974283"/>
    <w:pPr>
      <w:widowControl w:val="0"/>
      <w:shd w:val="clear" w:color="auto" w:fill="FFFFFF"/>
      <w:spacing w:before="720" w:after="180" w:line="226" w:lineRule="exact"/>
    </w:pPr>
    <w:rPr>
      <w:rFonts w:ascii="Arial" w:hAnsi="Arial" w:cs="Arial"/>
      <w:spacing w:val="2"/>
      <w:sz w:val="17"/>
      <w:szCs w:val="17"/>
    </w:rPr>
  </w:style>
  <w:style w:type="paragraph" w:customStyle="1" w:styleId="MediumList2-Accent21">
    <w:name w:val="Medium List 2 - Accent 21"/>
    <w:hidden/>
    <w:uiPriority w:val="99"/>
    <w:semiHidden/>
    <w:rsid w:val="00974283"/>
    <w:rPr>
      <w:rFonts w:ascii="Calibri" w:eastAsia="MS Mincho" w:hAnsi="Calibri" w:cs="Times New Roman"/>
      <w:szCs w:val="24"/>
    </w:rPr>
  </w:style>
  <w:style w:type="paragraph" w:customStyle="1" w:styleId="ColorfulShading-Accent11">
    <w:name w:val="Colorful Shading - Accent 11"/>
    <w:hidden/>
    <w:uiPriority w:val="99"/>
    <w:semiHidden/>
    <w:rsid w:val="00974283"/>
    <w:rPr>
      <w:rFonts w:ascii="Calibri" w:eastAsia="MS Mincho" w:hAnsi="Calibri" w:cs="Times New Roman"/>
      <w:szCs w:val="24"/>
    </w:rPr>
  </w:style>
  <w:style w:type="paragraph" w:customStyle="1" w:styleId="MediumGrid21">
    <w:name w:val="Medium Grid 21"/>
    <w:link w:val="MediumGrid2Char"/>
    <w:uiPriority w:val="99"/>
    <w:qFormat/>
    <w:rsid w:val="00974283"/>
    <w:rPr>
      <w:rFonts w:ascii="Calibri" w:eastAsia="MS Mincho" w:hAnsi="Calibri" w:cs="Times New Roman"/>
      <w:szCs w:val="24"/>
      <w:lang w:eastAsia="sk-SK"/>
    </w:rPr>
  </w:style>
  <w:style w:type="character" w:customStyle="1" w:styleId="MediumGrid2Char">
    <w:name w:val="Medium Grid 2 Char"/>
    <w:link w:val="MediumGrid21"/>
    <w:uiPriority w:val="99"/>
    <w:locked/>
    <w:rsid w:val="00974283"/>
    <w:rPr>
      <w:rFonts w:ascii="Calibri" w:eastAsia="MS Mincho" w:hAnsi="Calibri"/>
      <w:sz w:val="24"/>
      <w:lang w:val="x-none" w:eastAsia="sk-SK"/>
    </w:rPr>
  </w:style>
  <w:style w:type="character" w:customStyle="1" w:styleId="BulletChar">
    <w:name w:val="Bullet Char"/>
    <w:rsid w:val="00974283"/>
    <w:rPr>
      <w:rFonts w:ascii="Arial Narrow" w:hAnsi="Arial Narrow"/>
      <w:color w:val="000000"/>
      <w:sz w:val="22"/>
      <w:lang w:val="x-none" w:eastAsia="en-US"/>
    </w:rPr>
  </w:style>
  <w:style w:type="character" w:customStyle="1" w:styleId="BulletNormalChar">
    <w:name w:val="Bullet Normal Char"/>
    <w:rsid w:val="00974283"/>
    <w:rPr>
      <w:rFonts w:ascii="Arial Narrow" w:hAnsi="Arial Narrow"/>
      <w:sz w:val="22"/>
      <w:lang w:val="x-none" w:eastAsia="en-US"/>
    </w:rPr>
  </w:style>
  <w:style w:type="character" w:customStyle="1" w:styleId="listbulletChar0">
    <w:name w:val="list bullet Char"/>
    <w:basedOn w:val="ZoznamsodrkamiChar"/>
    <w:link w:val="Zoznamsodrkami1"/>
    <w:locked/>
    <w:rsid w:val="00974283"/>
    <w:rPr>
      <w:rFonts w:ascii="Times New Roman" w:eastAsia="MS Mincho" w:hAnsi="Times New Roman" w:cs="Times New Roman"/>
      <w:color w:val="000000"/>
    </w:rPr>
  </w:style>
  <w:style w:type="character" w:customStyle="1" w:styleId="txtred">
    <w:name w:val="txt_red"/>
    <w:rsid w:val="00826EA3"/>
  </w:style>
  <w:style w:type="table" w:customStyle="1" w:styleId="LightList1">
    <w:name w:val="Light List1"/>
    <w:basedOn w:val="Normlnatabuka"/>
    <w:uiPriority w:val="61"/>
    <w:rsid w:val="00826EA3"/>
    <w:rPr>
      <w:rFonts w:ascii="Tms Rmn" w:hAnsi="Tms Rmn" w:cs="Times New Roman"/>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2">
    <w:name w:val="Light List2"/>
    <w:basedOn w:val="Normlnatabuka"/>
    <w:uiPriority w:val="61"/>
    <w:rsid w:val="00826EA3"/>
    <w:rPr>
      <w:rFonts w:ascii="Tms Rmn" w:hAnsi="Tms Rmn" w:cs="Times New Roman"/>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paragraph" w:customStyle="1" w:styleId="Odst">
    <w:name w:val="Odst"/>
    <w:basedOn w:val="Normlny"/>
    <w:link w:val="OdstChar"/>
    <w:qFormat/>
    <w:rsid w:val="00826EA3"/>
    <w:pPr>
      <w:spacing w:before="120" w:after="120" w:line="276" w:lineRule="auto"/>
    </w:pPr>
  </w:style>
  <w:style w:type="character" w:customStyle="1" w:styleId="OdstChar">
    <w:name w:val="Odst Char"/>
    <w:link w:val="Odst"/>
    <w:locked/>
    <w:rsid w:val="00826EA3"/>
    <w:rPr>
      <w:rFonts w:ascii="Times New Roman" w:hAnsi="Times New Roman"/>
      <w:sz w:val="20"/>
      <w:lang w:val="en-US" w:eastAsia="x-none"/>
    </w:rPr>
  </w:style>
  <w:style w:type="paragraph" w:customStyle="1" w:styleId="o1">
    <w:name w:val="o1"/>
    <w:basedOn w:val="Normlny"/>
    <w:link w:val="o1Char"/>
    <w:qFormat/>
    <w:rsid w:val="00826EA3"/>
    <w:pPr>
      <w:numPr>
        <w:numId w:val="21"/>
      </w:numPr>
      <w:spacing w:before="120" w:after="120" w:line="276" w:lineRule="auto"/>
      <w:contextualSpacing/>
    </w:pPr>
  </w:style>
  <w:style w:type="paragraph" w:customStyle="1" w:styleId="o2">
    <w:name w:val="o2"/>
    <w:basedOn w:val="Normlny"/>
    <w:link w:val="o2Char"/>
    <w:qFormat/>
    <w:rsid w:val="00826EA3"/>
    <w:pPr>
      <w:numPr>
        <w:ilvl w:val="1"/>
        <w:numId w:val="21"/>
      </w:numPr>
      <w:ind w:left="1434" w:hanging="357"/>
    </w:pPr>
  </w:style>
  <w:style w:type="character" w:customStyle="1" w:styleId="o1Char">
    <w:name w:val="o1 Char"/>
    <w:link w:val="o1"/>
    <w:locked/>
    <w:rsid w:val="00826EA3"/>
    <w:rPr>
      <w:rFonts w:cs="Times New Roman"/>
    </w:rPr>
  </w:style>
  <w:style w:type="paragraph" w:customStyle="1" w:styleId="o3">
    <w:name w:val="o3"/>
    <w:basedOn w:val="Normlny"/>
    <w:link w:val="o3Char"/>
    <w:qFormat/>
    <w:rsid w:val="00826EA3"/>
    <w:pPr>
      <w:numPr>
        <w:ilvl w:val="2"/>
        <w:numId w:val="22"/>
      </w:numPr>
      <w:spacing w:before="80" w:after="80" w:line="276" w:lineRule="auto"/>
      <w:ind w:left="2154" w:hanging="357"/>
      <w:contextualSpacing/>
    </w:pPr>
  </w:style>
  <w:style w:type="character" w:customStyle="1" w:styleId="o2Char">
    <w:name w:val="o2 Char"/>
    <w:link w:val="o2"/>
    <w:locked/>
    <w:rsid w:val="00826EA3"/>
    <w:rPr>
      <w:rFonts w:cs="Times New Roman"/>
    </w:rPr>
  </w:style>
  <w:style w:type="character" w:customStyle="1" w:styleId="o3Char">
    <w:name w:val="o3 Char"/>
    <w:link w:val="o3"/>
    <w:locked/>
    <w:rsid w:val="00826EA3"/>
    <w:rPr>
      <w:rFonts w:cs="Times New Roman"/>
    </w:rPr>
  </w:style>
  <w:style w:type="character" w:styleId="Nzovknihy">
    <w:name w:val="Book Title"/>
    <w:basedOn w:val="Predvolenpsmoodseku"/>
    <w:uiPriority w:val="33"/>
    <w:qFormat/>
    <w:rsid w:val="00826EA3"/>
    <w:rPr>
      <w:rFonts w:cs="Times New Roman"/>
      <w:b/>
      <w:bCs/>
      <w:smallCaps/>
      <w:spacing w:val="5"/>
    </w:rPr>
  </w:style>
  <w:style w:type="character" w:customStyle="1" w:styleId="spanr">
    <w:name w:val="span_r"/>
    <w:rsid w:val="00826EA3"/>
  </w:style>
  <w:style w:type="character" w:styleId="Zstupntext">
    <w:name w:val="Placeholder Text"/>
    <w:basedOn w:val="Predvolenpsmoodseku"/>
    <w:uiPriority w:val="99"/>
    <w:semiHidden/>
    <w:rsid w:val="00826EA3"/>
    <w:rPr>
      <w:rFonts w:ascii="Times New Roman" w:hAnsi="Times New Roman" w:cs="Times New Roman"/>
      <w:color w:val="808080"/>
    </w:rPr>
  </w:style>
  <w:style w:type="table" w:styleId="Strednmrieka3zvraznenie1">
    <w:name w:val="Medium Grid 3 Accent 1"/>
    <w:basedOn w:val="Normlnatabuka"/>
    <w:uiPriority w:val="69"/>
    <w:rsid w:val="00826EA3"/>
    <w:rPr>
      <w:rFonts w:ascii="Tms Rmn" w:hAnsi="Tms Rmn" w:cs="Times New Roman"/>
      <w:lang w:eastAsia="sk-S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rFonts w:cs="Times New Roman"/>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rFonts w:cs="Times New Roman"/>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rFonts w:cs="Times New Roman"/>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rFonts w:cs="Times New Roman"/>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rPr>
        <w:rFonts w:cs="Times New Roman"/>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rPr>
        <w:rFonts w:cs="Times New Roman"/>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OdsekzoznamuChar">
    <w:name w:val="Odsek zoznamu Char"/>
    <w:aliases w:val="body Char"/>
    <w:basedOn w:val="Predvolenpsmoodseku"/>
    <w:link w:val="Odsekzoznamu"/>
    <w:uiPriority w:val="34"/>
    <w:qFormat/>
    <w:locked/>
    <w:rsid w:val="00826EA3"/>
    <w:rPr>
      <w:rFonts w:ascii="Arial" w:hAnsi="Arial" w:cs="Times New Roman"/>
      <w:sz w:val="20"/>
      <w:szCs w:val="20"/>
    </w:rPr>
  </w:style>
  <w:style w:type="character" w:customStyle="1" w:styleId="BezriadkovaniaChar">
    <w:name w:val="Bez riadkovania Char"/>
    <w:link w:val="Bezriadkovania"/>
    <w:uiPriority w:val="1"/>
    <w:locked/>
    <w:rsid w:val="00826EA3"/>
    <w:rPr>
      <w:rFonts w:ascii="Times New Roman" w:hAnsi="Times New Roman"/>
      <w:sz w:val="20"/>
    </w:rPr>
  </w:style>
  <w:style w:type="table" w:customStyle="1" w:styleId="TableGrid1">
    <w:name w:val="Table Grid1"/>
    <w:basedOn w:val="Normlnatabuka"/>
    <w:next w:val="Mriekatabuky"/>
    <w:rsid w:val="00826EA3"/>
    <w:rPr>
      <w:rFonts w:ascii="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0"/>
    <w:basedOn w:val="Normlny"/>
    <w:next w:val="Normlny"/>
    <w:uiPriority w:val="99"/>
    <w:rsid w:val="00826EA3"/>
    <w:pPr>
      <w:widowControl w:val="0"/>
      <w:autoSpaceDE w:val="0"/>
      <w:autoSpaceDN w:val="0"/>
      <w:adjustRightInd w:val="0"/>
      <w:spacing w:after="233"/>
    </w:pPr>
    <w:rPr>
      <w:rFonts w:ascii="Arial" w:eastAsiaTheme="minorEastAsia" w:hAnsi="Arial" w:cs="Arial"/>
      <w:sz w:val="24"/>
      <w:szCs w:val="24"/>
      <w:lang w:eastAsia="sk-SK"/>
    </w:rPr>
  </w:style>
  <w:style w:type="paragraph" w:customStyle="1" w:styleId="Bullet1">
    <w:name w:val="Bullet 1"/>
    <w:basedOn w:val="Odsekzoznamu"/>
    <w:link w:val="Bullet1Char"/>
    <w:qFormat/>
    <w:rsid w:val="0001614B"/>
    <w:pPr>
      <w:numPr>
        <w:numId w:val="23"/>
      </w:numPr>
      <w:spacing w:before="120" w:after="120"/>
      <w:contextualSpacing w:val="0"/>
    </w:pPr>
    <w:rPr>
      <w:rFonts w:ascii="Times New Roman" w:hAnsi="Times New Roman"/>
      <w:szCs w:val="22"/>
    </w:rPr>
  </w:style>
  <w:style w:type="character" w:customStyle="1" w:styleId="Bullet1Char">
    <w:name w:val="Bullet 1 Char"/>
    <w:basedOn w:val="Predvolenpsmoodseku"/>
    <w:link w:val="Bullet1"/>
    <w:locked/>
    <w:rsid w:val="0001614B"/>
    <w:rPr>
      <w:rFonts w:ascii="Times New Roman" w:hAnsi="Times New Roman" w:cs="Times New Roman"/>
      <w:szCs w:val="22"/>
    </w:rPr>
  </w:style>
  <w:style w:type="paragraph" w:customStyle="1" w:styleId="manualnadpis2">
    <w:name w:val="manualnadpis2"/>
    <w:basedOn w:val="Normlny"/>
    <w:uiPriority w:val="99"/>
    <w:rsid w:val="001D2267"/>
    <w:pPr>
      <w:tabs>
        <w:tab w:val="num" w:pos="0"/>
      </w:tabs>
      <w:ind w:left="357" w:hanging="964"/>
    </w:pPr>
    <w:rPr>
      <w:sz w:val="24"/>
      <w:szCs w:val="24"/>
      <w:lang w:eastAsia="sk-SK"/>
    </w:rPr>
  </w:style>
  <w:style w:type="character" w:styleId="Intenzvnyodkaz">
    <w:name w:val="Intense Reference"/>
    <w:basedOn w:val="Predvolenpsmoodseku"/>
    <w:uiPriority w:val="99"/>
    <w:qFormat/>
    <w:rsid w:val="00942E3A"/>
    <w:rPr>
      <w:rFonts w:cs="Times New Roman"/>
      <w:b/>
      <w:smallCaps/>
      <w:color w:val="17365D"/>
      <w:spacing w:val="5"/>
      <w:u w:val="single"/>
    </w:rPr>
  </w:style>
  <w:style w:type="table" w:customStyle="1" w:styleId="Mriekatabuky1">
    <w:name w:val="Mriežka tabuľky1"/>
    <w:basedOn w:val="Normlnatabuka"/>
    <w:next w:val="Mriekatabuky"/>
    <w:uiPriority w:val="59"/>
    <w:rsid w:val="007131CD"/>
    <w:rPr>
      <w:rFonts w:ascii="Tms Rmn" w:hAnsi="Tms Rm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726F67"/>
    <w:rPr>
      <w:rFonts w:ascii="Tms Rmn" w:hAnsi="Tms Rm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726F67"/>
    <w:rPr>
      <w:rFonts w:ascii="Tms Rmn" w:hAnsi="Tms Rm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32">
    <w:name w:val="Pa32"/>
    <w:basedOn w:val="Default"/>
    <w:next w:val="Default"/>
    <w:uiPriority w:val="99"/>
    <w:rsid w:val="000A2084"/>
    <w:pPr>
      <w:spacing w:line="241" w:lineRule="atLeast"/>
    </w:pPr>
    <w:rPr>
      <w:rFonts w:ascii="Minion Pro" w:hAnsi="Minion Pro"/>
      <w:color w:val="auto"/>
      <w:lang w:eastAsia="en-US"/>
    </w:rPr>
  </w:style>
  <w:style w:type="character" w:customStyle="1" w:styleId="A6">
    <w:name w:val="A6"/>
    <w:uiPriority w:val="99"/>
    <w:rsid w:val="000A2084"/>
    <w:rPr>
      <w:color w:val="000000"/>
      <w:sz w:val="20"/>
    </w:rPr>
  </w:style>
  <w:style w:type="character" w:customStyle="1" w:styleId="A7">
    <w:name w:val="A7"/>
    <w:uiPriority w:val="99"/>
    <w:rsid w:val="0003220C"/>
    <w:rPr>
      <w:color w:val="000000"/>
      <w:sz w:val="22"/>
    </w:rPr>
  </w:style>
  <w:style w:type="paragraph" w:customStyle="1" w:styleId="SRKNorm">
    <w:name w:val="SRK Norm."/>
    <w:basedOn w:val="Normlny"/>
    <w:next w:val="Normlny"/>
    <w:rsid w:val="00DB52B9"/>
    <w:pPr>
      <w:numPr>
        <w:numId w:val="27"/>
      </w:numPr>
      <w:spacing w:before="200" w:after="200"/>
      <w:contextualSpacing/>
    </w:pPr>
    <w:rPr>
      <w:sz w:val="24"/>
      <w:szCs w:val="24"/>
      <w:lang w:eastAsia="sk-SK"/>
    </w:rPr>
  </w:style>
  <w:style w:type="paragraph" w:customStyle="1" w:styleId="Numbering">
    <w:name w:val="Numbering"/>
    <w:basedOn w:val="Odsekzoznamu"/>
    <w:link w:val="NumberingChar"/>
    <w:qFormat/>
    <w:rsid w:val="00EF0326"/>
    <w:pPr>
      <w:numPr>
        <w:numId w:val="28"/>
      </w:numPr>
      <w:spacing w:after="120" w:line="240" w:lineRule="atLeast"/>
      <w:contextualSpacing w:val="0"/>
    </w:pPr>
    <w:rPr>
      <w:rFonts w:ascii="Arial Narrow" w:hAnsi="Arial Narrow"/>
    </w:rPr>
  </w:style>
  <w:style w:type="character" w:customStyle="1" w:styleId="NumberingChar">
    <w:name w:val="Numbering Char"/>
    <w:basedOn w:val="Predvolenpsmoodseku"/>
    <w:link w:val="Numbering"/>
    <w:locked/>
    <w:rsid w:val="00EF0326"/>
    <w:rPr>
      <w:rFonts w:cs="Times New Roman"/>
    </w:rPr>
  </w:style>
  <w:style w:type="table" w:customStyle="1" w:styleId="Deloittetable31">
    <w:name w:val="Deloitte table 31"/>
    <w:basedOn w:val="Normlnatabuka"/>
    <w:next w:val="Mriekatabuky"/>
    <w:rsid w:val="009B005E"/>
    <w:rPr>
      <w:rFonts w:ascii="Tms Rmn" w:hAnsi="Tms Rm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B43205"/>
    <w:rPr>
      <w:rFonts w:cs="Times New Roman"/>
      <w:color w:val="808080"/>
      <w:shd w:val="clear" w:color="auto" w:fill="E6E6E6"/>
    </w:rPr>
  </w:style>
  <w:style w:type="character" w:customStyle="1" w:styleId="normaltextrun1">
    <w:name w:val="normaltextrun1"/>
    <w:basedOn w:val="Predvolenpsmoodseku"/>
    <w:rsid w:val="00CB2436"/>
    <w:rPr>
      <w:rFonts w:cs="Times New Roman"/>
    </w:rPr>
  </w:style>
  <w:style w:type="character" w:customStyle="1" w:styleId="spellingerror">
    <w:name w:val="spellingerror"/>
    <w:basedOn w:val="Predvolenpsmoodseku"/>
    <w:rsid w:val="001738C4"/>
    <w:rPr>
      <w:rFonts w:cs="Times New Roman"/>
    </w:rPr>
  </w:style>
  <w:style w:type="character" w:customStyle="1" w:styleId="eop">
    <w:name w:val="eop"/>
    <w:basedOn w:val="Predvolenpsmoodseku"/>
    <w:rsid w:val="001738C4"/>
    <w:rPr>
      <w:rFonts w:cs="Times New Roman"/>
    </w:rPr>
  </w:style>
  <w:style w:type="character" w:customStyle="1" w:styleId="normaltextrun">
    <w:name w:val="normaltextrun"/>
    <w:basedOn w:val="Predvolenpsmoodseku"/>
    <w:rsid w:val="001738C4"/>
    <w:rPr>
      <w:rFonts w:cs="Times New Roman"/>
    </w:rPr>
  </w:style>
  <w:style w:type="character" w:customStyle="1" w:styleId="Nevyrieenzmienka2">
    <w:name w:val="Nevyriešená zmienka2"/>
    <w:basedOn w:val="Predvolenpsmoodseku"/>
    <w:uiPriority w:val="99"/>
    <w:semiHidden/>
    <w:unhideWhenUsed/>
    <w:rsid w:val="001738C4"/>
    <w:rPr>
      <w:rFonts w:cs="Times New Roman"/>
      <w:color w:val="808080"/>
      <w:shd w:val="clear" w:color="auto" w:fill="E6E6E6"/>
    </w:rPr>
  </w:style>
  <w:style w:type="character" w:customStyle="1" w:styleId="Nevyrieenzmienka3">
    <w:name w:val="Nevyriešená zmienka3"/>
    <w:basedOn w:val="Predvolenpsmoodseku"/>
    <w:uiPriority w:val="99"/>
    <w:semiHidden/>
    <w:unhideWhenUsed/>
    <w:rsid w:val="00717202"/>
    <w:rPr>
      <w:rFonts w:cs="Times New Roman"/>
      <w:color w:val="605E5C"/>
      <w:shd w:val="clear" w:color="auto" w:fill="E1DFDD"/>
    </w:rPr>
  </w:style>
  <w:style w:type="paragraph" w:customStyle="1" w:styleId="TableParagraph">
    <w:name w:val="Table Paragraph"/>
    <w:basedOn w:val="Normlny"/>
    <w:uiPriority w:val="1"/>
    <w:qFormat/>
    <w:rsid w:val="000C352B"/>
    <w:pPr>
      <w:widowControl w:val="0"/>
    </w:pPr>
    <w:rPr>
      <w:rFonts w:asciiTheme="minorHAnsi" w:hAnsiTheme="minorHAnsi"/>
      <w:szCs w:val="22"/>
    </w:rPr>
  </w:style>
  <w:style w:type="paragraph" w:customStyle="1" w:styleId="Tabtext">
    <w:name w:val="Tab_text"/>
    <w:basedOn w:val="Normlny"/>
    <w:link w:val="TabtextChar"/>
    <w:qFormat/>
    <w:rsid w:val="001D7566"/>
    <w:rPr>
      <w:rFonts w:ascii="Calibri" w:hAnsi="Calibri"/>
      <w:sz w:val="18"/>
      <w:lang w:eastAsia="sk-SK"/>
    </w:rPr>
  </w:style>
  <w:style w:type="character" w:customStyle="1" w:styleId="TabtextChar">
    <w:name w:val="Tab_text Char"/>
    <w:basedOn w:val="Predvolenpsmoodseku"/>
    <w:link w:val="Tabtext"/>
    <w:locked/>
    <w:rsid w:val="001D7566"/>
    <w:rPr>
      <w:rFonts w:ascii="Calibri" w:hAnsi="Calibri" w:cs="Times New Roman"/>
      <w:sz w:val="20"/>
      <w:szCs w:val="20"/>
      <w:lang w:val="x-none" w:eastAsia="sk-SK"/>
    </w:rPr>
  </w:style>
  <w:style w:type="character" w:customStyle="1" w:styleId="UnresolvedMention1">
    <w:name w:val="Unresolved Mention1"/>
    <w:basedOn w:val="Predvolenpsmoodseku"/>
    <w:uiPriority w:val="99"/>
    <w:rsid w:val="00291655"/>
    <w:rPr>
      <w:rFonts w:cs="Times New Roman"/>
      <w:color w:val="605E5C"/>
      <w:shd w:val="clear" w:color="auto" w:fill="E1DFDD"/>
    </w:rPr>
  </w:style>
  <w:style w:type="paragraph" w:customStyle="1" w:styleId="08Bullet1">
    <w:name w:val="08_Bullet 1"/>
    <w:basedOn w:val="Normlny"/>
    <w:qFormat/>
    <w:rsid w:val="001E4636"/>
    <w:pPr>
      <w:spacing w:after="120"/>
      <w:ind w:left="928" w:hanging="360"/>
    </w:pPr>
    <w:rPr>
      <w:rFonts w:ascii="Times New Roman" w:hAnsi="Times New Roman"/>
      <w:lang w:eastAsia="cs-CZ"/>
    </w:rPr>
  </w:style>
  <w:style w:type="character" w:customStyle="1" w:styleId="OdstavecChar">
    <w:name w:val="Odstavec Char"/>
    <w:basedOn w:val="Predvolenpsmoodseku"/>
    <w:link w:val="Odstavec"/>
    <w:locked/>
    <w:rsid w:val="008B3DBF"/>
    <w:rPr>
      <w:rFonts w:ascii="Cambria" w:hAnsi="Cambria" w:cs="Times New Roman"/>
    </w:rPr>
  </w:style>
  <w:style w:type="paragraph" w:customStyle="1" w:styleId="Odstavec">
    <w:name w:val="Odstavec"/>
    <w:basedOn w:val="Normlny"/>
    <w:link w:val="OdstavecChar"/>
    <w:qFormat/>
    <w:rsid w:val="008B3DBF"/>
    <w:pPr>
      <w:spacing w:after="120"/>
    </w:pPr>
    <w:rPr>
      <w:rFonts w:ascii="Cambria" w:hAnsi="Cambria"/>
    </w:rPr>
  </w:style>
  <w:style w:type="table" w:customStyle="1" w:styleId="Deloittetable32">
    <w:name w:val="Deloitte table 32"/>
    <w:basedOn w:val="Normlnatabuka"/>
    <w:next w:val="Mriekatabuky"/>
    <w:uiPriority w:val="59"/>
    <w:rsid w:val="008C1305"/>
    <w:rPr>
      <w:rFonts w:ascii="Tms Rmn" w:hAnsi="Tms Rm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redvolenpsmoodseku"/>
    <w:uiPriority w:val="99"/>
    <w:semiHidden/>
    <w:unhideWhenUsed/>
    <w:rsid w:val="00332096"/>
    <w:rPr>
      <w:rFonts w:cs="Times New Roman"/>
      <w:color w:val="605E5C"/>
      <w:shd w:val="clear" w:color="auto" w:fill="E1DFDD"/>
    </w:rPr>
  </w:style>
  <w:style w:type="paragraph" w:customStyle="1" w:styleId="xmsonormal">
    <w:name w:val="x_msonormal"/>
    <w:basedOn w:val="Normlny"/>
    <w:rsid w:val="00264275"/>
    <w:pPr>
      <w:spacing w:before="100" w:beforeAutospacing="1" w:after="100" w:afterAutospacing="1"/>
      <w:jc w:val="left"/>
    </w:pPr>
    <w:rPr>
      <w:rFonts w:ascii="Times New Roman" w:hAnsi="Times New Roman"/>
      <w:sz w:val="24"/>
      <w:szCs w:val="24"/>
      <w:lang w:eastAsia="sk-SK"/>
    </w:rPr>
  </w:style>
  <w:style w:type="numbering" w:customStyle="1" w:styleId="Odrky">
    <w:name w:val="Odrážky"/>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4359">
      <w:bodyDiv w:val="1"/>
      <w:marLeft w:val="0"/>
      <w:marRight w:val="0"/>
      <w:marTop w:val="0"/>
      <w:marBottom w:val="0"/>
      <w:divBdr>
        <w:top w:val="none" w:sz="0" w:space="0" w:color="auto"/>
        <w:left w:val="none" w:sz="0" w:space="0" w:color="auto"/>
        <w:bottom w:val="none" w:sz="0" w:space="0" w:color="auto"/>
        <w:right w:val="none" w:sz="0" w:space="0" w:color="auto"/>
      </w:divBdr>
      <w:divsChild>
        <w:div w:id="825820709">
          <w:marLeft w:val="0"/>
          <w:marRight w:val="0"/>
          <w:marTop w:val="0"/>
          <w:marBottom w:val="0"/>
          <w:divBdr>
            <w:top w:val="none" w:sz="0" w:space="0" w:color="auto"/>
            <w:left w:val="none" w:sz="0" w:space="0" w:color="auto"/>
            <w:bottom w:val="none" w:sz="0" w:space="0" w:color="auto"/>
            <w:right w:val="none" w:sz="0" w:space="0" w:color="auto"/>
          </w:divBdr>
          <w:divsChild>
            <w:div w:id="1268007808">
              <w:marLeft w:val="0"/>
              <w:marRight w:val="0"/>
              <w:marTop w:val="0"/>
              <w:marBottom w:val="0"/>
              <w:divBdr>
                <w:top w:val="none" w:sz="0" w:space="0" w:color="auto"/>
                <w:left w:val="none" w:sz="0" w:space="0" w:color="auto"/>
                <w:bottom w:val="none" w:sz="0" w:space="0" w:color="auto"/>
                <w:right w:val="none" w:sz="0" w:space="0" w:color="auto"/>
              </w:divBdr>
              <w:divsChild>
                <w:div w:id="1873761091">
                  <w:marLeft w:val="0"/>
                  <w:marRight w:val="0"/>
                  <w:marTop w:val="300"/>
                  <w:marBottom w:val="0"/>
                  <w:divBdr>
                    <w:top w:val="none" w:sz="0" w:space="0" w:color="auto"/>
                    <w:left w:val="none" w:sz="0" w:space="0" w:color="auto"/>
                    <w:bottom w:val="none" w:sz="0" w:space="0" w:color="auto"/>
                    <w:right w:val="none" w:sz="0" w:space="0" w:color="auto"/>
                  </w:divBdr>
                  <w:divsChild>
                    <w:div w:id="7032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891298">
      <w:bodyDiv w:val="1"/>
      <w:marLeft w:val="0"/>
      <w:marRight w:val="0"/>
      <w:marTop w:val="0"/>
      <w:marBottom w:val="0"/>
      <w:divBdr>
        <w:top w:val="none" w:sz="0" w:space="0" w:color="auto"/>
        <w:left w:val="none" w:sz="0" w:space="0" w:color="auto"/>
        <w:bottom w:val="none" w:sz="0" w:space="0" w:color="auto"/>
        <w:right w:val="none" w:sz="0" w:space="0" w:color="auto"/>
      </w:divBdr>
      <w:divsChild>
        <w:div w:id="207182216">
          <w:marLeft w:val="0"/>
          <w:marRight w:val="0"/>
          <w:marTop w:val="0"/>
          <w:marBottom w:val="0"/>
          <w:divBdr>
            <w:top w:val="none" w:sz="0" w:space="0" w:color="auto"/>
            <w:left w:val="none" w:sz="0" w:space="0" w:color="auto"/>
            <w:bottom w:val="none" w:sz="0" w:space="0" w:color="auto"/>
            <w:right w:val="none" w:sz="0" w:space="0" w:color="auto"/>
          </w:divBdr>
          <w:divsChild>
            <w:div w:id="477498546">
              <w:marLeft w:val="0"/>
              <w:marRight w:val="0"/>
              <w:marTop w:val="0"/>
              <w:marBottom w:val="0"/>
              <w:divBdr>
                <w:top w:val="none" w:sz="0" w:space="0" w:color="auto"/>
                <w:left w:val="none" w:sz="0" w:space="0" w:color="auto"/>
                <w:bottom w:val="none" w:sz="0" w:space="0" w:color="auto"/>
                <w:right w:val="none" w:sz="0" w:space="0" w:color="auto"/>
              </w:divBdr>
            </w:div>
          </w:divsChild>
        </w:div>
        <w:div w:id="518470546">
          <w:marLeft w:val="0"/>
          <w:marRight w:val="0"/>
          <w:marTop w:val="0"/>
          <w:marBottom w:val="0"/>
          <w:divBdr>
            <w:top w:val="none" w:sz="0" w:space="0" w:color="auto"/>
            <w:left w:val="none" w:sz="0" w:space="0" w:color="auto"/>
            <w:bottom w:val="none" w:sz="0" w:space="0" w:color="auto"/>
            <w:right w:val="none" w:sz="0" w:space="0" w:color="auto"/>
          </w:divBdr>
          <w:divsChild>
            <w:div w:id="750391815">
              <w:marLeft w:val="0"/>
              <w:marRight w:val="0"/>
              <w:marTop w:val="0"/>
              <w:marBottom w:val="0"/>
              <w:divBdr>
                <w:top w:val="none" w:sz="0" w:space="0" w:color="auto"/>
                <w:left w:val="none" w:sz="0" w:space="0" w:color="auto"/>
                <w:bottom w:val="none" w:sz="0" w:space="0" w:color="auto"/>
                <w:right w:val="none" w:sz="0" w:space="0" w:color="auto"/>
              </w:divBdr>
            </w:div>
          </w:divsChild>
        </w:div>
        <w:div w:id="625083210">
          <w:marLeft w:val="0"/>
          <w:marRight w:val="0"/>
          <w:marTop w:val="0"/>
          <w:marBottom w:val="0"/>
          <w:divBdr>
            <w:top w:val="none" w:sz="0" w:space="0" w:color="auto"/>
            <w:left w:val="none" w:sz="0" w:space="0" w:color="auto"/>
            <w:bottom w:val="none" w:sz="0" w:space="0" w:color="auto"/>
            <w:right w:val="none" w:sz="0" w:space="0" w:color="auto"/>
          </w:divBdr>
          <w:divsChild>
            <w:div w:id="1474641708">
              <w:marLeft w:val="0"/>
              <w:marRight w:val="0"/>
              <w:marTop w:val="0"/>
              <w:marBottom w:val="0"/>
              <w:divBdr>
                <w:top w:val="none" w:sz="0" w:space="0" w:color="auto"/>
                <w:left w:val="none" w:sz="0" w:space="0" w:color="auto"/>
                <w:bottom w:val="none" w:sz="0" w:space="0" w:color="auto"/>
                <w:right w:val="none" w:sz="0" w:space="0" w:color="auto"/>
              </w:divBdr>
            </w:div>
          </w:divsChild>
        </w:div>
        <w:div w:id="1023434783">
          <w:marLeft w:val="0"/>
          <w:marRight w:val="0"/>
          <w:marTop w:val="0"/>
          <w:marBottom w:val="0"/>
          <w:divBdr>
            <w:top w:val="none" w:sz="0" w:space="0" w:color="auto"/>
            <w:left w:val="none" w:sz="0" w:space="0" w:color="auto"/>
            <w:bottom w:val="none" w:sz="0" w:space="0" w:color="auto"/>
            <w:right w:val="none" w:sz="0" w:space="0" w:color="auto"/>
          </w:divBdr>
          <w:divsChild>
            <w:div w:id="1934120861">
              <w:marLeft w:val="0"/>
              <w:marRight w:val="0"/>
              <w:marTop w:val="0"/>
              <w:marBottom w:val="0"/>
              <w:divBdr>
                <w:top w:val="none" w:sz="0" w:space="0" w:color="auto"/>
                <w:left w:val="none" w:sz="0" w:space="0" w:color="auto"/>
                <w:bottom w:val="none" w:sz="0" w:space="0" w:color="auto"/>
                <w:right w:val="none" w:sz="0" w:space="0" w:color="auto"/>
              </w:divBdr>
            </w:div>
          </w:divsChild>
        </w:div>
        <w:div w:id="1502619233">
          <w:marLeft w:val="0"/>
          <w:marRight w:val="0"/>
          <w:marTop w:val="0"/>
          <w:marBottom w:val="0"/>
          <w:divBdr>
            <w:top w:val="none" w:sz="0" w:space="0" w:color="auto"/>
            <w:left w:val="none" w:sz="0" w:space="0" w:color="auto"/>
            <w:bottom w:val="none" w:sz="0" w:space="0" w:color="auto"/>
            <w:right w:val="none" w:sz="0" w:space="0" w:color="auto"/>
          </w:divBdr>
          <w:divsChild>
            <w:div w:id="427434082">
              <w:marLeft w:val="0"/>
              <w:marRight w:val="0"/>
              <w:marTop w:val="0"/>
              <w:marBottom w:val="0"/>
              <w:divBdr>
                <w:top w:val="none" w:sz="0" w:space="0" w:color="auto"/>
                <w:left w:val="none" w:sz="0" w:space="0" w:color="auto"/>
                <w:bottom w:val="none" w:sz="0" w:space="0" w:color="auto"/>
                <w:right w:val="none" w:sz="0" w:space="0" w:color="auto"/>
              </w:divBdr>
            </w:div>
          </w:divsChild>
        </w:div>
        <w:div w:id="2036727892">
          <w:marLeft w:val="0"/>
          <w:marRight w:val="0"/>
          <w:marTop w:val="0"/>
          <w:marBottom w:val="0"/>
          <w:divBdr>
            <w:top w:val="none" w:sz="0" w:space="0" w:color="auto"/>
            <w:left w:val="none" w:sz="0" w:space="0" w:color="auto"/>
            <w:bottom w:val="none" w:sz="0" w:space="0" w:color="auto"/>
            <w:right w:val="none" w:sz="0" w:space="0" w:color="auto"/>
          </w:divBdr>
          <w:divsChild>
            <w:div w:id="60746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25783">
      <w:bodyDiv w:val="1"/>
      <w:marLeft w:val="0"/>
      <w:marRight w:val="0"/>
      <w:marTop w:val="0"/>
      <w:marBottom w:val="0"/>
      <w:divBdr>
        <w:top w:val="none" w:sz="0" w:space="0" w:color="auto"/>
        <w:left w:val="none" w:sz="0" w:space="0" w:color="auto"/>
        <w:bottom w:val="none" w:sz="0" w:space="0" w:color="auto"/>
        <w:right w:val="none" w:sz="0" w:space="0" w:color="auto"/>
      </w:divBdr>
      <w:divsChild>
        <w:div w:id="120463245">
          <w:marLeft w:val="0"/>
          <w:marRight w:val="0"/>
          <w:marTop w:val="0"/>
          <w:marBottom w:val="0"/>
          <w:divBdr>
            <w:top w:val="none" w:sz="0" w:space="0" w:color="auto"/>
            <w:left w:val="none" w:sz="0" w:space="0" w:color="auto"/>
            <w:bottom w:val="none" w:sz="0" w:space="0" w:color="auto"/>
            <w:right w:val="none" w:sz="0" w:space="0" w:color="auto"/>
          </w:divBdr>
          <w:divsChild>
            <w:div w:id="96676854">
              <w:marLeft w:val="0"/>
              <w:marRight w:val="0"/>
              <w:marTop w:val="0"/>
              <w:marBottom w:val="0"/>
              <w:divBdr>
                <w:top w:val="none" w:sz="0" w:space="0" w:color="auto"/>
                <w:left w:val="none" w:sz="0" w:space="0" w:color="auto"/>
                <w:bottom w:val="none" w:sz="0" w:space="0" w:color="auto"/>
                <w:right w:val="none" w:sz="0" w:space="0" w:color="auto"/>
              </w:divBdr>
            </w:div>
          </w:divsChild>
        </w:div>
        <w:div w:id="224687779">
          <w:marLeft w:val="0"/>
          <w:marRight w:val="0"/>
          <w:marTop w:val="0"/>
          <w:marBottom w:val="0"/>
          <w:divBdr>
            <w:top w:val="none" w:sz="0" w:space="0" w:color="auto"/>
            <w:left w:val="none" w:sz="0" w:space="0" w:color="auto"/>
            <w:bottom w:val="none" w:sz="0" w:space="0" w:color="auto"/>
            <w:right w:val="none" w:sz="0" w:space="0" w:color="auto"/>
          </w:divBdr>
          <w:divsChild>
            <w:div w:id="90903747">
              <w:marLeft w:val="0"/>
              <w:marRight w:val="0"/>
              <w:marTop w:val="0"/>
              <w:marBottom w:val="0"/>
              <w:divBdr>
                <w:top w:val="none" w:sz="0" w:space="0" w:color="auto"/>
                <w:left w:val="none" w:sz="0" w:space="0" w:color="auto"/>
                <w:bottom w:val="none" w:sz="0" w:space="0" w:color="auto"/>
                <w:right w:val="none" w:sz="0" w:space="0" w:color="auto"/>
              </w:divBdr>
            </w:div>
          </w:divsChild>
        </w:div>
        <w:div w:id="585305553">
          <w:marLeft w:val="0"/>
          <w:marRight w:val="0"/>
          <w:marTop w:val="0"/>
          <w:marBottom w:val="0"/>
          <w:divBdr>
            <w:top w:val="none" w:sz="0" w:space="0" w:color="auto"/>
            <w:left w:val="none" w:sz="0" w:space="0" w:color="auto"/>
            <w:bottom w:val="none" w:sz="0" w:space="0" w:color="auto"/>
            <w:right w:val="none" w:sz="0" w:space="0" w:color="auto"/>
          </w:divBdr>
          <w:divsChild>
            <w:div w:id="120273595">
              <w:marLeft w:val="0"/>
              <w:marRight w:val="0"/>
              <w:marTop w:val="0"/>
              <w:marBottom w:val="0"/>
              <w:divBdr>
                <w:top w:val="none" w:sz="0" w:space="0" w:color="auto"/>
                <w:left w:val="none" w:sz="0" w:space="0" w:color="auto"/>
                <w:bottom w:val="none" w:sz="0" w:space="0" w:color="auto"/>
                <w:right w:val="none" w:sz="0" w:space="0" w:color="auto"/>
              </w:divBdr>
            </w:div>
          </w:divsChild>
        </w:div>
        <w:div w:id="1245801506">
          <w:marLeft w:val="0"/>
          <w:marRight w:val="0"/>
          <w:marTop w:val="0"/>
          <w:marBottom w:val="0"/>
          <w:divBdr>
            <w:top w:val="none" w:sz="0" w:space="0" w:color="auto"/>
            <w:left w:val="none" w:sz="0" w:space="0" w:color="auto"/>
            <w:bottom w:val="none" w:sz="0" w:space="0" w:color="auto"/>
            <w:right w:val="none" w:sz="0" w:space="0" w:color="auto"/>
          </w:divBdr>
          <w:divsChild>
            <w:div w:id="1598363064">
              <w:marLeft w:val="0"/>
              <w:marRight w:val="0"/>
              <w:marTop w:val="0"/>
              <w:marBottom w:val="0"/>
              <w:divBdr>
                <w:top w:val="none" w:sz="0" w:space="0" w:color="auto"/>
                <w:left w:val="none" w:sz="0" w:space="0" w:color="auto"/>
                <w:bottom w:val="none" w:sz="0" w:space="0" w:color="auto"/>
                <w:right w:val="none" w:sz="0" w:space="0" w:color="auto"/>
              </w:divBdr>
            </w:div>
          </w:divsChild>
        </w:div>
        <w:div w:id="1449542187">
          <w:marLeft w:val="0"/>
          <w:marRight w:val="0"/>
          <w:marTop w:val="0"/>
          <w:marBottom w:val="0"/>
          <w:divBdr>
            <w:top w:val="none" w:sz="0" w:space="0" w:color="auto"/>
            <w:left w:val="none" w:sz="0" w:space="0" w:color="auto"/>
            <w:bottom w:val="none" w:sz="0" w:space="0" w:color="auto"/>
            <w:right w:val="none" w:sz="0" w:space="0" w:color="auto"/>
          </w:divBdr>
          <w:divsChild>
            <w:div w:id="1980987269">
              <w:marLeft w:val="0"/>
              <w:marRight w:val="0"/>
              <w:marTop w:val="0"/>
              <w:marBottom w:val="0"/>
              <w:divBdr>
                <w:top w:val="none" w:sz="0" w:space="0" w:color="auto"/>
                <w:left w:val="none" w:sz="0" w:space="0" w:color="auto"/>
                <w:bottom w:val="none" w:sz="0" w:space="0" w:color="auto"/>
                <w:right w:val="none" w:sz="0" w:space="0" w:color="auto"/>
              </w:divBdr>
            </w:div>
          </w:divsChild>
        </w:div>
        <w:div w:id="1578631208">
          <w:marLeft w:val="0"/>
          <w:marRight w:val="0"/>
          <w:marTop w:val="0"/>
          <w:marBottom w:val="0"/>
          <w:divBdr>
            <w:top w:val="none" w:sz="0" w:space="0" w:color="auto"/>
            <w:left w:val="none" w:sz="0" w:space="0" w:color="auto"/>
            <w:bottom w:val="none" w:sz="0" w:space="0" w:color="auto"/>
            <w:right w:val="none" w:sz="0" w:space="0" w:color="auto"/>
          </w:divBdr>
          <w:divsChild>
            <w:div w:id="203229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7778">
      <w:marLeft w:val="0"/>
      <w:marRight w:val="0"/>
      <w:marTop w:val="0"/>
      <w:marBottom w:val="0"/>
      <w:divBdr>
        <w:top w:val="none" w:sz="0" w:space="0" w:color="auto"/>
        <w:left w:val="none" w:sz="0" w:space="0" w:color="auto"/>
        <w:bottom w:val="none" w:sz="0" w:space="0" w:color="auto"/>
        <w:right w:val="none" w:sz="0" w:space="0" w:color="auto"/>
      </w:divBdr>
    </w:div>
    <w:div w:id="1340737782">
      <w:marLeft w:val="0"/>
      <w:marRight w:val="0"/>
      <w:marTop w:val="0"/>
      <w:marBottom w:val="0"/>
      <w:divBdr>
        <w:top w:val="none" w:sz="0" w:space="0" w:color="auto"/>
        <w:left w:val="none" w:sz="0" w:space="0" w:color="auto"/>
        <w:bottom w:val="none" w:sz="0" w:space="0" w:color="auto"/>
        <w:right w:val="none" w:sz="0" w:space="0" w:color="auto"/>
      </w:divBdr>
      <w:divsChild>
        <w:div w:id="1340737883">
          <w:marLeft w:val="0"/>
          <w:marRight w:val="0"/>
          <w:marTop w:val="0"/>
          <w:marBottom w:val="0"/>
          <w:divBdr>
            <w:top w:val="none" w:sz="0" w:space="0" w:color="auto"/>
            <w:left w:val="none" w:sz="0" w:space="0" w:color="auto"/>
            <w:bottom w:val="none" w:sz="0" w:space="0" w:color="auto"/>
            <w:right w:val="none" w:sz="0" w:space="0" w:color="auto"/>
          </w:divBdr>
          <w:divsChild>
            <w:div w:id="1340737804">
              <w:marLeft w:val="0"/>
              <w:marRight w:val="0"/>
              <w:marTop w:val="0"/>
              <w:marBottom w:val="0"/>
              <w:divBdr>
                <w:top w:val="none" w:sz="0" w:space="0" w:color="auto"/>
                <w:left w:val="none" w:sz="0" w:space="0" w:color="auto"/>
                <w:bottom w:val="none" w:sz="0" w:space="0" w:color="auto"/>
                <w:right w:val="none" w:sz="0" w:space="0" w:color="auto"/>
              </w:divBdr>
              <w:divsChild>
                <w:div w:id="1340737781">
                  <w:marLeft w:val="0"/>
                  <w:marRight w:val="0"/>
                  <w:marTop w:val="0"/>
                  <w:marBottom w:val="0"/>
                  <w:divBdr>
                    <w:top w:val="none" w:sz="0" w:space="0" w:color="auto"/>
                    <w:left w:val="none" w:sz="0" w:space="0" w:color="auto"/>
                    <w:bottom w:val="none" w:sz="0" w:space="0" w:color="auto"/>
                    <w:right w:val="none" w:sz="0" w:space="0" w:color="auto"/>
                  </w:divBdr>
                  <w:divsChild>
                    <w:div w:id="134073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783">
      <w:marLeft w:val="0"/>
      <w:marRight w:val="0"/>
      <w:marTop w:val="0"/>
      <w:marBottom w:val="0"/>
      <w:divBdr>
        <w:top w:val="none" w:sz="0" w:space="0" w:color="auto"/>
        <w:left w:val="none" w:sz="0" w:space="0" w:color="auto"/>
        <w:bottom w:val="none" w:sz="0" w:space="0" w:color="auto"/>
        <w:right w:val="none" w:sz="0" w:space="0" w:color="auto"/>
      </w:divBdr>
    </w:div>
    <w:div w:id="1340737790">
      <w:marLeft w:val="0"/>
      <w:marRight w:val="0"/>
      <w:marTop w:val="0"/>
      <w:marBottom w:val="0"/>
      <w:divBdr>
        <w:top w:val="none" w:sz="0" w:space="0" w:color="auto"/>
        <w:left w:val="none" w:sz="0" w:space="0" w:color="auto"/>
        <w:bottom w:val="none" w:sz="0" w:space="0" w:color="auto"/>
        <w:right w:val="none" w:sz="0" w:space="0" w:color="auto"/>
      </w:divBdr>
    </w:div>
    <w:div w:id="1340737791">
      <w:marLeft w:val="0"/>
      <w:marRight w:val="0"/>
      <w:marTop w:val="0"/>
      <w:marBottom w:val="0"/>
      <w:divBdr>
        <w:top w:val="none" w:sz="0" w:space="0" w:color="auto"/>
        <w:left w:val="none" w:sz="0" w:space="0" w:color="auto"/>
        <w:bottom w:val="none" w:sz="0" w:space="0" w:color="auto"/>
        <w:right w:val="none" w:sz="0" w:space="0" w:color="auto"/>
      </w:divBdr>
      <w:divsChild>
        <w:div w:id="1340737787">
          <w:marLeft w:val="0"/>
          <w:marRight w:val="0"/>
          <w:marTop w:val="0"/>
          <w:marBottom w:val="0"/>
          <w:divBdr>
            <w:top w:val="none" w:sz="0" w:space="0" w:color="auto"/>
            <w:left w:val="none" w:sz="0" w:space="0" w:color="auto"/>
            <w:bottom w:val="none" w:sz="0" w:space="0" w:color="auto"/>
            <w:right w:val="none" w:sz="0" w:space="0" w:color="auto"/>
          </w:divBdr>
        </w:div>
        <w:div w:id="1340737793">
          <w:marLeft w:val="0"/>
          <w:marRight w:val="0"/>
          <w:marTop w:val="0"/>
          <w:marBottom w:val="0"/>
          <w:divBdr>
            <w:top w:val="none" w:sz="0" w:space="0" w:color="auto"/>
            <w:left w:val="none" w:sz="0" w:space="0" w:color="auto"/>
            <w:bottom w:val="none" w:sz="0" w:space="0" w:color="auto"/>
            <w:right w:val="none" w:sz="0" w:space="0" w:color="auto"/>
          </w:divBdr>
        </w:div>
        <w:div w:id="1340737814">
          <w:marLeft w:val="0"/>
          <w:marRight w:val="0"/>
          <w:marTop w:val="0"/>
          <w:marBottom w:val="0"/>
          <w:divBdr>
            <w:top w:val="none" w:sz="0" w:space="0" w:color="auto"/>
            <w:left w:val="none" w:sz="0" w:space="0" w:color="auto"/>
            <w:bottom w:val="none" w:sz="0" w:space="0" w:color="auto"/>
            <w:right w:val="none" w:sz="0" w:space="0" w:color="auto"/>
          </w:divBdr>
        </w:div>
        <w:div w:id="1340737902">
          <w:marLeft w:val="0"/>
          <w:marRight w:val="0"/>
          <w:marTop w:val="0"/>
          <w:marBottom w:val="0"/>
          <w:divBdr>
            <w:top w:val="none" w:sz="0" w:space="0" w:color="auto"/>
            <w:left w:val="none" w:sz="0" w:space="0" w:color="auto"/>
            <w:bottom w:val="none" w:sz="0" w:space="0" w:color="auto"/>
            <w:right w:val="none" w:sz="0" w:space="0" w:color="auto"/>
          </w:divBdr>
        </w:div>
        <w:div w:id="1340737905">
          <w:marLeft w:val="0"/>
          <w:marRight w:val="0"/>
          <w:marTop w:val="0"/>
          <w:marBottom w:val="0"/>
          <w:divBdr>
            <w:top w:val="none" w:sz="0" w:space="0" w:color="auto"/>
            <w:left w:val="none" w:sz="0" w:space="0" w:color="auto"/>
            <w:bottom w:val="none" w:sz="0" w:space="0" w:color="auto"/>
            <w:right w:val="none" w:sz="0" w:space="0" w:color="auto"/>
          </w:divBdr>
        </w:div>
        <w:div w:id="1340737924">
          <w:marLeft w:val="0"/>
          <w:marRight w:val="0"/>
          <w:marTop w:val="0"/>
          <w:marBottom w:val="0"/>
          <w:divBdr>
            <w:top w:val="none" w:sz="0" w:space="0" w:color="auto"/>
            <w:left w:val="none" w:sz="0" w:space="0" w:color="auto"/>
            <w:bottom w:val="none" w:sz="0" w:space="0" w:color="auto"/>
            <w:right w:val="none" w:sz="0" w:space="0" w:color="auto"/>
          </w:divBdr>
        </w:div>
        <w:div w:id="1340737941">
          <w:marLeft w:val="0"/>
          <w:marRight w:val="0"/>
          <w:marTop w:val="0"/>
          <w:marBottom w:val="0"/>
          <w:divBdr>
            <w:top w:val="none" w:sz="0" w:space="0" w:color="auto"/>
            <w:left w:val="none" w:sz="0" w:space="0" w:color="auto"/>
            <w:bottom w:val="none" w:sz="0" w:space="0" w:color="auto"/>
            <w:right w:val="none" w:sz="0" w:space="0" w:color="auto"/>
          </w:divBdr>
        </w:div>
      </w:divsChild>
    </w:div>
    <w:div w:id="1340737795">
      <w:marLeft w:val="0"/>
      <w:marRight w:val="0"/>
      <w:marTop w:val="0"/>
      <w:marBottom w:val="0"/>
      <w:divBdr>
        <w:top w:val="none" w:sz="0" w:space="0" w:color="auto"/>
        <w:left w:val="none" w:sz="0" w:space="0" w:color="auto"/>
        <w:bottom w:val="none" w:sz="0" w:space="0" w:color="auto"/>
        <w:right w:val="none" w:sz="0" w:space="0" w:color="auto"/>
      </w:divBdr>
    </w:div>
    <w:div w:id="1340737796">
      <w:marLeft w:val="0"/>
      <w:marRight w:val="0"/>
      <w:marTop w:val="0"/>
      <w:marBottom w:val="0"/>
      <w:divBdr>
        <w:top w:val="none" w:sz="0" w:space="0" w:color="auto"/>
        <w:left w:val="none" w:sz="0" w:space="0" w:color="auto"/>
        <w:bottom w:val="none" w:sz="0" w:space="0" w:color="auto"/>
        <w:right w:val="none" w:sz="0" w:space="0" w:color="auto"/>
      </w:divBdr>
    </w:div>
    <w:div w:id="1340737801">
      <w:marLeft w:val="0"/>
      <w:marRight w:val="0"/>
      <w:marTop w:val="0"/>
      <w:marBottom w:val="0"/>
      <w:divBdr>
        <w:top w:val="none" w:sz="0" w:space="0" w:color="auto"/>
        <w:left w:val="none" w:sz="0" w:space="0" w:color="auto"/>
        <w:bottom w:val="none" w:sz="0" w:space="0" w:color="auto"/>
        <w:right w:val="none" w:sz="0" w:space="0" w:color="auto"/>
      </w:divBdr>
      <w:divsChild>
        <w:div w:id="1340737850">
          <w:marLeft w:val="1526"/>
          <w:marRight w:val="0"/>
          <w:marTop w:val="72"/>
          <w:marBottom w:val="0"/>
          <w:divBdr>
            <w:top w:val="none" w:sz="0" w:space="0" w:color="auto"/>
            <w:left w:val="none" w:sz="0" w:space="0" w:color="auto"/>
            <w:bottom w:val="none" w:sz="0" w:space="0" w:color="auto"/>
            <w:right w:val="none" w:sz="0" w:space="0" w:color="auto"/>
          </w:divBdr>
        </w:div>
        <w:div w:id="1340737918">
          <w:marLeft w:val="1526"/>
          <w:marRight w:val="0"/>
          <w:marTop w:val="72"/>
          <w:marBottom w:val="0"/>
          <w:divBdr>
            <w:top w:val="none" w:sz="0" w:space="0" w:color="auto"/>
            <w:left w:val="none" w:sz="0" w:space="0" w:color="auto"/>
            <w:bottom w:val="none" w:sz="0" w:space="0" w:color="auto"/>
            <w:right w:val="none" w:sz="0" w:space="0" w:color="auto"/>
          </w:divBdr>
        </w:div>
        <w:div w:id="1340737927">
          <w:marLeft w:val="1526"/>
          <w:marRight w:val="0"/>
          <w:marTop w:val="72"/>
          <w:marBottom w:val="0"/>
          <w:divBdr>
            <w:top w:val="none" w:sz="0" w:space="0" w:color="auto"/>
            <w:left w:val="none" w:sz="0" w:space="0" w:color="auto"/>
            <w:bottom w:val="none" w:sz="0" w:space="0" w:color="auto"/>
            <w:right w:val="none" w:sz="0" w:space="0" w:color="auto"/>
          </w:divBdr>
        </w:div>
      </w:divsChild>
    </w:div>
    <w:div w:id="1340737802">
      <w:marLeft w:val="0"/>
      <w:marRight w:val="0"/>
      <w:marTop w:val="0"/>
      <w:marBottom w:val="0"/>
      <w:divBdr>
        <w:top w:val="none" w:sz="0" w:space="0" w:color="auto"/>
        <w:left w:val="none" w:sz="0" w:space="0" w:color="auto"/>
        <w:bottom w:val="none" w:sz="0" w:space="0" w:color="auto"/>
        <w:right w:val="none" w:sz="0" w:space="0" w:color="auto"/>
      </w:divBdr>
    </w:div>
    <w:div w:id="1340737805">
      <w:marLeft w:val="0"/>
      <w:marRight w:val="0"/>
      <w:marTop w:val="0"/>
      <w:marBottom w:val="0"/>
      <w:divBdr>
        <w:top w:val="none" w:sz="0" w:space="0" w:color="auto"/>
        <w:left w:val="none" w:sz="0" w:space="0" w:color="auto"/>
        <w:bottom w:val="none" w:sz="0" w:space="0" w:color="auto"/>
        <w:right w:val="none" w:sz="0" w:space="0" w:color="auto"/>
      </w:divBdr>
      <w:divsChild>
        <w:div w:id="1340737786">
          <w:marLeft w:val="0"/>
          <w:marRight w:val="0"/>
          <w:marTop w:val="120"/>
          <w:marBottom w:val="0"/>
          <w:divBdr>
            <w:top w:val="none" w:sz="0" w:space="0" w:color="auto"/>
            <w:left w:val="none" w:sz="0" w:space="0" w:color="auto"/>
            <w:bottom w:val="none" w:sz="0" w:space="0" w:color="auto"/>
            <w:right w:val="none" w:sz="0" w:space="0" w:color="auto"/>
          </w:divBdr>
        </w:div>
        <w:div w:id="1340737919">
          <w:marLeft w:val="0"/>
          <w:marRight w:val="0"/>
          <w:marTop w:val="120"/>
          <w:marBottom w:val="0"/>
          <w:divBdr>
            <w:top w:val="none" w:sz="0" w:space="0" w:color="auto"/>
            <w:left w:val="none" w:sz="0" w:space="0" w:color="auto"/>
            <w:bottom w:val="none" w:sz="0" w:space="0" w:color="auto"/>
            <w:right w:val="none" w:sz="0" w:space="0" w:color="auto"/>
          </w:divBdr>
        </w:div>
        <w:div w:id="1340737958">
          <w:marLeft w:val="0"/>
          <w:marRight w:val="0"/>
          <w:marTop w:val="120"/>
          <w:marBottom w:val="0"/>
          <w:divBdr>
            <w:top w:val="none" w:sz="0" w:space="0" w:color="auto"/>
            <w:left w:val="none" w:sz="0" w:space="0" w:color="auto"/>
            <w:bottom w:val="none" w:sz="0" w:space="0" w:color="auto"/>
            <w:right w:val="none" w:sz="0" w:space="0" w:color="auto"/>
          </w:divBdr>
        </w:div>
      </w:divsChild>
    </w:div>
    <w:div w:id="1340737806">
      <w:marLeft w:val="0"/>
      <w:marRight w:val="0"/>
      <w:marTop w:val="0"/>
      <w:marBottom w:val="0"/>
      <w:divBdr>
        <w:top w:val="none" w:sz="0" w:space="0" w:color="auto"/>
        <w:left w:val="none" w:sz="0" w:space="0" w:color="auto"/>
        <w:bottom w:val="none" w:sz="0" w:space="0" w:color="auto"/>
        <w:right w:val="none" w:sz="0" w:space="0" w:color="auto"/>
      </w:divBdr>
      <w:divsChild>
        <w:div w:id="1340737836">
          <w:marLeft w:val="0"/>
          <w:marRight w:val="0"/>
          <w:marTop w:val="0"/>
          <w:marBottom w:val="0"/>
          <w:divBdr>
            <w:top w:val="none" w:sz="0" w:space="0" w:color="auto"/>
            <w:left w:val="none" w:sz="0" w:space="0" w:color="auto"/>
            <w:bottom w:val="none" w:sz="0" w:space="0" w:color="auto"/>
            <w:right w:val="none" w:sz="0" w:space="0" w:color="auto"/>
          </w:divBdr>
          <w:divsChild>
            <w:div w:id="1340737954">
              <w:marLeft w:val="0"/>
              <w:marRight w:val="0"/>
              <w:marTop w:val="0"/>
              <w:marBottom w:val="0"/>
              <w:divBdr>
                <w:top w:val="none" w:sz="0" w:space="0" w:color="auto"/>
                <w:left w:val="none" w:sz="0" w:space="0" w:color="auto"/>
                <w:bottom w:val="none" w:sz="0" w:space="0" w:color="auto"/>
                <w:right w:val="none" w:sz="0" w:space="0" w:color="auto"/>
              </w:divBdr>
              <w:divsChild>
                <w:div w:id="1340737846">
                  <w:marLeft w:val="0"/>
                  <w:marRight w:val="0"/>
                  <w:marTop w:val="0"/>
                  <w:marBottom w:val="0"/>
                  <w:divBdr>
                    <w:top w:val="none" w:sz="0" w:space="0" w:color="auto"/>
                    <w:left w:val="none" w:sz="0" w:space="0" w:color="auto"/>
                    <w:bottom w:val="none" w:sz="0" w:space="0" w:color="auto"/>
                    <w:right w:val="none" w:sz="0" w:space="0" w:color="auto"/>
                  </w:divBdr>
                  <w:divsChild>
                    <w:div w:id="134073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807">
      <w:marLeft w:val="0"/>
      <w:marRight w:val="0"/>
      <w:marTop w:val="0"/>
      <w:marBottom w:val="0"/>
      <w:divBdr>
        <w:top w:val="none" w:sz="0" w:space="0" w:color="auto"/>
        <w:left w:val="none" w:sz="0" w:space="0" w:color="auto"/>
        <w:bottom w:val="none" w:sz="0" w:space="0" w:color="auto"/>
        <w:right w:val="none" w:sz="0" w:space="0" w:color="auto"/>
      </w:divBdr>
    </w:div>
    <w:div w:id="1340737810">
      <w:marLeft w:val="0"/>
      <w:marRight w:val="0"/>
      <w:marTop w:val="0"/>
      <w:marBottom w:val="0"/>
      <w:divBdr>
        <w:top w:val="none" w:sz="0" w:space="0" w:color="auto"/>
        <w:left w:val="none" w:sz="0" w:space="0" w:color="auto"/>
        <w:bottom w:val="none" w:sz="0" w:space="0" w:color="auto"/>
        <w:right w:val="none" w:sz="0" w:space="0" w:color="auto"/>
      </w:divBdr>
    </w:div>
    <w:div w:id="1340737817">
      <w:marLeft w:val="0"/>
      <w:marRight w:val="0"/>
      <w:marTop w:val="0"/>
      <w:marBottom w:val="0"/>
      <w:divBdr>
        <w:top w:val="none" w:sz="0" w:space="0" w:color="auto"/>
        <w:left w:val="none" w:sz="0" w:space="0" w:color="auto"/>
        <w:bottom w:val="none" w:sz="0" w:space="0" w:color="auto"/>
        <w:right w:val="none" w:sz="0" w:space="0" w:color="auto"/>
      </w:divBdr>
    </w:div>
    <w:div w:id="1340737820">
      <w:marLeft w:val="0"/>
      <w:marRight w:val="0"/>
      <w:marTop w:val="0"/>
      <w:marBottom w:val="0"/>
      <w:divBdr>
        <w:top w:val="none" w:sz="0" w:space="0" w:color="auto"/>
        <w:left w:val="none" w:sz="0" w:space="0" w:color="auto"/>
        <w:bottom w:val="none" w:sz="0" w:space="0" w:color="auto"/>
        <w:right w:val="none" w:sz="0" w:space="0" w:color="auto"/>
      </w:divBdr>
    </w:div>
    <w:div w:id="1340737821">
      <w:marLeft w:val="0"/>
      <w:marRight w:val="0"/>
      <w:marTop w:val="0"/>
      <w:marBottom w:val="0"/>
      <w:divBdr>
        <w:top w:val="none" w:sz="0" w:space="0" w:color="auto"/>
        <w:left w:val="none" w:sz="0" w:space="0" w:color="auto"/>
        <w:bottom w:val="none" w:sz="0" w:space="0" w:color="auto"/>
        <w:right w:val="none" w:sz="0" w:space="0" w:color="auto"/>
      </w:divBdr>
    </w:div>
    <w:div w:id="1340737825">
      <w:marLeft w:val="0"/>
      <w:marRight w:val="0"/>
      <w:marTop w:val="0"/>
      <w:marBottom w:val="0"/>
      <w:divBdr>
        <w:top w:val="none" w:sz="0" w:space="0" w:color="auto"/>
        <w:left w:val="none" w:sz="0" w:space="0" w:color="auto"/>
        <w:bottom w:val="none" w:sz="0" w:space="0" w:color="auto"/>
        <w:right w:val="none" w:sz="0" w:space="0" w:color="auto"/>
      </w:divBdr>
    </w:div>
    <w:div w:id="1340737830">
      <w:marLeft w:val="0"/>
      <w:marRight w:val="0"/>
      <w:marTop w:val="0"/>
      <w:marBottom w:val="0"/>
      <w:divBdr>
        <w:top w:val="none" w:sz="0" w:space="0" w:color="auto"/>
        <w:left w:val="none" w:sz="0" w:space="0" w:color="auto"/>
        <w:bottom w:val="none" w:sz="0" w:space="0" w:color="auto"/>
        <w:right w:val="none" w:sz="0" w:space="0" w:color="auto"/>
      </w:divBdr>
    </w:div>
    <w:div w:id="1340737832">
      <w:marLeft w:val="0"/>
      <w:marRight w:val="0"/>
      <w:marTop w:val="0"/>
      <w:marBottom w:val="0"/>
      <w:divBdr>
        <w:top w:val="none" w:sz="0" w:space="0" w:color="auto"/>
        <w:left w:val="none" w:sz="0" w:space="0" w:color="auto"/>
        <w:bottom w:val="none" w:sz="0" w:space="0" w:color="auto"/>
        <w:right w:val="none" w:sz="0" w:space="0" w:color="auto"/>
      </w:divBdr>
    </w:div>
    <w:div w:id="1340737833">
      <w:marLeft w:val="0"/>
      <w:marRight w:val="0"/>
      <w:marTop w:val="0"/>
      <w:marBottom w:val="0"/>
      <w:divBdr>
        <w:top w:val="none" w:sz="0" w:space="0" w:color="auto"/>
        <w:left w:val="none" w:sz="0" w:space="0" w:color="auto"/>
        <w:bottom w:val="none" w:sz="0" w:space="0" w:color="auto"/>
        <w:right w:val="none" w:sz="0" w:space="0" w:color="auto"/>
      </w:divBdr>
      <w:divsChild>
        <w:div w:id="1340737812">
          <w:marLeft w:val="1526"/>
          <w:marRight w:val="0"/>
          <w:marTop w:val="72"/>
          <w:marBottom w:val="0"/>
          <w:divBdr>
            <w:top w:val="none" w:sz="0" w:space="0" w:color="auto"/>
            <w:left w:val="none" w:sz="0" w:space="0" w:color="auto"/>
            <w:bottom w:val="none" w:sz="0" w:space="0" w:color="auto"/>
            <w:right w:val="none" w:sz="0" w:space="0" w:color="auto"/>
          </w:divBdr>
        </w:div>
        <w:div w:id="1340737822">
          <w:marLeft w:val="1526"/>
          <w:marRight w:val="0"/>
          <w:marTop w:val="72"/>
          <w:marBottom w:val="0"/>
          <w:divBdr>
            <w:top w:val="none" w:sz="0" w:space="0" w:color="auto"/>
            <w:left w:val="none" w:sz="0" w:space="0" w:color="auto"/>
            <w:bottom w:val="none" w:sz="0" w:space="0" w:color="auto"/>
            <w:right w:val="none" w:sz="0" w:space="0" w:color="auto"/>
          </w:divBdr>
        </w:div>
        <w:div w:id="1340737852">
          <w:marLeft w:val="1526"/>
          <w:marRight w:val="0"/>
          <w:marTop w:val="72"/>
          <w:marBottom w:val="0"/>
          <w:divBdr>
            <w:top w:val="none" w:sz="0" w:space="0" w:color="auto"/>
            <w:left w:val="none" w:sz="0" w:space="0" w:color="auto"/>
            <w:bottom w:val="none" w:sz="0" w:space="0" w:color="auto"/>
            <w:right w:val="none" w:sz="0" w:space="0" w:color="auto"/>
          </w:divBdr>
        </w:div>
        <w:div w:id="1340737860">
          <w:marLeft w:val="1526"/>
          <w:marRight w:val="0"/>
          <w:marTop w:val="72"/>
          <w:marBottom w:val="0"/>
          <w:divBdr>
            <w:top w:val="none" w:sz="0" w:space="0" w:color="auto"/>
            <w:left w:val="none" w:sz="0" w:space="0" w:color="auto"/>
            <w:bottom w:val="none" w:sz="0" w:space="0" w:color="auto"/>
            <w:right w:val="none" w:sz="0" w:space="0" w:color="auto"/>
          </w:divBdr>
        </w:div>
        <w:div w:id="1340737906">
          <w:marLeft w:val="547"/>
          <w:marRight w:val="0"/>
          <w:marTop w:val="0"/>
          <w:marBottom w:val="0"/>
          <w:divBdr>
            <w:top w:val="none" w:sz="0" w:space="0" w:color="auto"/>
            <w:left w:val="none" w:sz="0" w:space="0" w:color="auto"/>
            <w:bottom w:val="none" w:sz="0" w:space="0" w:color="auto"/>
            <w:right w:val="none" w:sz="0" w:space="0" w:color="auto"/>
          </w:divBdr>
        </w:div>
        <w:div w:id="1340737934">
          <w:marLeft w:val="1526"/>
          <w:marRight w:val="0"/>
          <w:marTop w:val="72"/>
          <w:marBottom w:val="0"/>
          <w:divBdr>
            <w:top w:val="none" w:sz="0" w:space="0" w:color="auto"/>
            <w:left w:val="none" w:sz="0" w:space="0" w:color="auto"/>
            <w:bottom w:val="none" w:sz="0" w:space="0" w:color="auto"/>
            <w:right w:val="none" w:sz="0" w:space="0" w:color="auto"/>
          </w:divBdr>
        </w:div>
        <w:div w:id="1340737944">
          <w:marLeft w:val="1526"/>
          <w:marRight w:val="0"/>
          <w:marTop w:val="72"/>
          <w:marBottom w:val="0"/>
          <w:divBdr>
            <w:top w:val="none" w:sz="0" w:space="0" w:color="auto"/>
            <w:left w:val="none" w:sz="0" w:space="0" w:color="auto"/>
            <w:bottom w:val="none" w:sz="0" w:space="0" w:color="auto"/>
            <w:right w:val="none" w:sz="0" w:space="0" w:color="auto"/>
          </w:divBdr>
        </w:div>
        <w:div w:id="1340737959">
          <w:marLeft w:val="1526"/>
          <w:marRight w:val="0"/>
          <w:marTop w:val="72"/>
          <w:marBottom w:val="0"/>
          <w:divBdr>
            <w:top w:val="none" w:sz="0" w:space="0" w:color="auto"/>
            <w:left w:val="none" w:sz="0" w:space="0" w:color="auto"/>
            <w:bottom w:val="none" w:sz="0" w:space="0" w:color="auto"/>
            <w:right w:val="none" w:sz="0" w:space="0" w:color="auto"/>
          </w:divBdr>
        </w:div>
        <w:div w:id="1340737972">
          <w:marLeft w:val="1526"/>
          <w:marRight w:val="0"/>
          <w:marTop w:val="72"/>
          <w:marBottom w:val="0"/>
          <w:divBdr>
            <w:top w:val="none" w:sz="0" w:space="0" w:color="auto"/>
            <w:left w:val="none" w:sz="0" w:space="0" w:color="auto"/>
            <w:bottom w:val="none" w:sz="0" w:space="0" w:color="auto"/>
            <w:right w:val="none" w:sz="0" w:space="0" w:color="auto"/>
          </w:divBdr>
        </w:div>
      </w:divsChild>
    </w:div>
    <w:div w:id="1340737834">
      <w:marLeft w:val="0"/>
      <w:marRight w:val="0"/>
      <w:marTop w:val="0"/>
      <w:marBottom w:val="0"/>
      <w:divBdr>
        <w:top w:val="none" w:sz="0" w:space="0" w:color="auto"/>
        <w:left w:val="none" w:sz="0" w:space="0" w:color="auto"/>
        <w:bottom w:val="none" w:sz="0" w:space="0" w:color="auto"/>
        <w:right w:val="none" w:sz="0" w:space="0" w:color="auto"/>
      </w:divBdr>
      <w:divsChild>
        <w:div w:id="1340737907">
          <w:marLeft w:val="0"/>
          <w:marRight w:val="0"/>
          <w:marTop w:val="0"/>
          <w:marBottom w:val="0"/>
          <w:divBdr>
            <w:top w:val="none" w:sz="0" w:space="0" w:color="auto"/>
            <w:left w:val="none" w:sz="0" w:space="0" w:color="auto"/>
            <w:bottom w:val="none" w:sz="0" w:space="0" w:color="auto"/>
            <w:right w:val="none" w:sz="0" w:space="0" w:color="auto"/>
          </w:divBdr>
          <w:divsChild>
            <w:div w:id="1340737917">
              <w:marLeft w:val="0"/>
              <w:marRight w:val="0"/>
              <w:marTop w:val="0"/>
              <w:marBottom w:val="0"/>
              <w:divBdr>
                <w:top w:val="none" w:sz="0" w:space="0" w:color="auto"/>
                <w:left w:val="none" w:sz="0" w:space="0" w:color="auto"/>
                <w:bottom w:val="none" w:sz="0" w:space="0" w:color="auto"/>
                <w:right w:val="none" w:sz="0" w:space="0" w:color="auto"/>
              </w:divBdr>
              <w:divsChild>
                <w:div w:id="1340737874">
                  <w:marLeft w:val="0"/>
                  <w:marRight w:val="0"/>
                  <w:marTop w:val="0"/>
                  <w:marBottom w:val="0"/>
                  <w:divBdr>
                    <w:top w:val="none" w:sz="0" w:space="0" w:color="auto"/>
                    <w:left w:val="none" w:sz="0" w:space="0" w:color="auto"/>
                    <w:bottom w:val="none" w:sz="0" w:space="0" w:color="auto"/>
                    <w:right w:val="none" w:sz="0" w:space="0" w:color="auto"/>
                  </w:divBdr>
                  <w:divsChild>
                    <w:div w:id="13407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837">
      <w:marLeft w:val="0"/>
      <w:marRight w:val="0"/>
      <w:marTop w:val="0"/>
      <w:marBottom w:val="0"/>
      <w:divBdr>
        <w:top w:val="none" w:sz="0" w:space="0" w:color="auto"/>
        <w:left w:val="none" w:sz="0" w:space="0" w:color="auto"/>
        <w:bottom w:val="none" w:sz="0" w:space="0" w:color="auto"/>
        <w:right w:val="none" w:sz="0" w:space="0" w:color="auto"/>
      </w:divBdr>
    </w:div>
    <w:div w:id="1340737839">
      <w:marLeft w:val="0"/>
      <w:marRight w:val="0"/>
      <w:marTop w:val="0"/>
      <w:marBottom w:val="0"/>
      <w:divBdr>
        <w:top w:val="none" w:sz="0" w:space="0" w:color="auto"/>
        <w:left w:val="none" w:sz="0" w:space="0" w:color="auto"/>
        <w:bottom w:val="none" w:sz="0" w:space="0" w:color="auto"/>
        <w:right w:val="none" w:sz="0" w:space="0" w:color="auto"/>
      </w:divBdr>
      <w:divsChild>
        <w:div w:id="1340737841">
          <w:marLeft w:val="0"/>
          <w:marRight w:val="0"/>
          <w:marTop w:val="0"/>
          <w:marBottom w:val="0"/>
          <w:divBdr>
            <w:top w:val="none" w:sz="0" w:space="0" w:color="auto"/>
            <w:left w:val="none" w:sz="0" w:space="0" w:color="auto"/>
            <w:bottom w:val="none" w:sz="0" w:space="0" w:color="auto"/>
            <w:right w:val="none" w:sz="0" w:space="0" w:color="auto"/>
          </w:divBdr>
          <w:divsChild>
            <w:div w:id="1340737862">
              <w:marLeft w:val="0"/>
              <w:marRight w:val="0"/>
              <w:marTop w:val="0"/>
              <w:marBottom w:val="0"/>
              <w:divBdr>
                <w:top w:val="none" w:sz="0" w:space="0" w:color="auto"/>
                <w:left w:val="none" w:sz="0" w:space="0" w:color="auto"/>
                <w:bottom w:val="none" w:sz="0" w:space="0" w:color="auto"/>
                <w:right w:val="none" w:sz="0" w:space="0" w:color="auto"/>
              </w:divBdr>
              <w:divsChild>
                <w:div w:id="1340737904">
                  <w:marLeft w:val="0"/>
                  <w:marRight w:val="0"/>
                  <w:marTop w:val="0"/>
                  <w:marBottom w:val="0"/>
                  <w:divBdr>
                    <w:top w:val="none" w:sz="0" w:space="0" w:color="auto"/>
                    <w:left w:val="none" w:sz="0" w:space="0" w:color="auto"/>
                    <w:bottom w:val="none" w:sz="0" w:space="0" w:color="auto"/>
                    <w:right w:val="none" w:sz="0" w:space="0" w:color="auto"/>
                  </w:divBdr>
                  <w:divsChild>
                    <w:div w:id="1340737965">
                      <w:marLeft w:val="4275"/>
                      <w:marRight w:val="0"/>
                      <w:marTop w:val="0"/>
                      <w:marBottom w:val="0"/>
                      <w:divBdr>
                        <w:top w:val="single" w:sz="6" w:space="0" w:color="CCCCCC"/>
                        <w:left w:val="single" w:sz="2" w:space="0" w:color="CCCCCC"/>
                        <w:bottom w:val="single" w:sz="6" w:space="0" w:color="CCCCCC"/>
                        <w:right w:val="single" w:sz="2" w:space="0" w:color="CCCCCC"/>
                      </w:divBdr>
                      <w:divsChild>
                        <w:div w:id="1340737855">
                          <w:marLeft w:val="0"/>
                          <w:marRight w:val="0"/>
                          <w:marTop w:val="0"/>
                          <w:marBottom w:val="0"/>
                          <w:divBdr>
                            <w:top w:val="none" w:sz="0" w:space="0" w:color="auto"/>
                            <w:left w:val="none" w:sz="0" w:space="0" w:color="auto"/>
                            <w:bottom w:val="none" w:sz="0" w:space="0" w:color="auto"/>
                            <w:right w:val="none" w:sz="0" w:space="0" w:color="auto"/>
                          </w:divBdr>
                          <w:divsChild>
                            <w:div w:id="1340737863">
                              <w:marLeft w:val="0"/>
                              <w:marRight w:val="0"/>
                              <w:marTop w:val="0"/>
                              <w:marBottom w:val="0"/>
                              <w:divBdr>
                                <w:top w:val="none" w:sz="0" w:space="0" w:color="auto"/>
                                <w:left w:val="none" w:sz="0" w:space="0" w:color="auto"/>
                                <w:bottom w:val="none" w:sz="0" w:space="0" w:color="auto"/>
                                <w:right w:val="none" w:sz="0" w:space="0" w:color="auto"/>
                              </w:divBdr>
                              <w:divsChild>
                                <w:div w:id="1340737882">
                                  <w:marLeft w:val="0"/>
                                  <w:marRight w:val="0"/>
                                  <w:marTop w:val="0"/>
                                  <w:marBottom w:val="0"/>
                                  <w:divBdr>
                                    <w:top w:val="none" w:sz="0" w:space="0" w:color="auto"/>
                                    <w:left w:val="none" w:sz="0" w:space="0" w:color="auto"/>
                                    <w:bottom w:val="none" w:sz="0" w:space="0" w:color="auto"/>
                                    <w:right w:val="none" w:sz="0" w:space="0" w:color="auto"/>
                                  </w:divBdr>
                                  <w:divsChild>
                                    <w:div w:id="1340737900">
                                      <w:marLeft w:val="0"/>
                                      <w:marRight w:val="0"/>
                                      <w:marTop w:val="0"/>
                                      <w:marBottom w:val="0"/>
                                      <w:divBdr>
                                        <w:top w:val="none" w:sz="0" w:space="0" w:color="auto"/>
                                        <w:left w:val="none" w:sz="0" w:space="0" w:color="auto"/>
                                        <w:bottom w:val="none" w:sz="0" w:space="0" w:color="auto"/>
                                        <w:right w:val="none" w:sz="0" w:space="0" w:color="auto"/>
                                      </w:divBdr>
                                      <w:divsChild>
                                        <w:div w:id="1340737964">
                                          <w:marLeft w:val="0"/>
                                          <w:marRight w:val="0"/>
                                          <w:marTop w:val="0"/>
                                          <w:marBottom w:val="0"/>
                                          <w:divBdr>
                                            <w:top w:val="none" w:sz="0" w:space="0" w:color="auto"/>
                                            <w:left w:val="none" w:sz="0" w:space="0" w:color="auto"/>
                                            <w:bottom w:val="none" w:sz="0" w:space="0" w:color="auto"/>
                                            <w:right w:val="none" w:sz="0" w:space="0" w:color="auto"/>
                                          </w:divBdr>
                                          <w:divsChild>
                                            <w:div w:id="1340737928">
                                              <w:marLeft w:val="0"/>
                                              <w:marRight w:val="0"/>
                                              <w:marTop w:val="0"/>
                                              <w:marBottom w:val="0"/>
                                              <w:divBdr>
                                                <w:top w:val="none" w:sz="0" w:space="0" w:color="auto"/>
                                                <w:left w:val="none" w:sz="0" w:space="0" w:color="auto"/>
                                                <w:bottom w:val="none" w:sz="0" w:space="0" w:color="auto"/>
                                                <w:right w:val="none" w:sz="0" w:space="0" w:color="auto"/>
                                              </w:divBdr>
                                              <w:divsChild>
                                                <w:div w:id="1340737851">
                                                  <w:marLeft w:val="0"/>
                                                  <w:marRight w:val="0"/>
                                                  <w:marTop w:val="0"/>
                                                  <w:marBottom w:val="0"/>
                                                  <w:divBdr>
                                                    <w:top w:val="none" w:sz="0" w:space="0" w:color="auto"/>
                                                    <w:left w:val="none" w:sz="0" w:space="0" w:color="auto"/>
                                                    <w:bottom w:val="none" w:sz="0" w:space="0" w:color="auto"/>
                                                    <w:right w:val="none" w:sz="0" w:space="0" w:color="auto"/>
                                                  </w:divBdr>
                                                  <w:divsChild>
                                                    <w:div w:id="134073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0737842">
      <w:marLeft w:val="0"/>
      <w:marRight w:val="0"/>
      <w:marTop w:val="0"/>
      <w:marBottom w:val="0"/>
      <w:divBdr>
        <w:top w:val="none" w:sz="0" w:space="0" w:color="auto"/>
        <w:left w:val="none" w:sz="0" w:space="0" w:color="auto"/>
        <w:bottom w:val="none" w:sz="0" w:space="0" w:color="auto"/>
        <w:right w:val="none" w:sz="0" w:space="0" w:color="auto"/>
      </w:divBdr>
      <w:divsChild>
        <w:div w:id="1340737811">
          <w:marLeft w:val="0"/>
          <w:marRight w:val="0"/>
          <w:marTop w:val="0"/>
          <w:marBottom w:val="0"/>
          <w:divBdr>
            <w:top w:val="none" w:sz="0" w:space="0" w:color="auto"/>
            <w:left w:val="none" w:sz="0" w:space="0" w:color="auto"/>
            <w:bottom w:val="none" w:sz="0" w:space="0" w:color="auto"/>
            <w:right w:val="none" w:sz="0" w:space="0" w:color="auto"/>
          </w:divBdr>
          <w:divsChild>
            <w:div w:id="1340737916">
              <w:marLeft w:val="0"/>
              <w:marRight w:val="0"/>
              <w:marTop w:val="0"/>
              <w:marBottom w:val="0"/>
              <w:divBdr>
                <w:top w:val="none" w:sz="0" w:space="0" w:color="auto"/>
                <w:left w:val="none" w:sz="0" w:space="0" w:color="auto"/>
                <w:bottom w:val="none" w:sz="0" w:space="0" w:color="auto"/>
                <w:right w:val="none" w:sz="0" w:space="0" w:color="auto"/>
              </w:divBdr>
              <w:divsChild>
                <w:div w:id="1340737975">
                  <w:marLeft w:val="0"/>
                  <w:marRight w:val="0"/>
                  <w:marTop w:val="0"/>
                  <w:marBottom w:val="0"/>
                  <w:divBdr>
                    <w:top w:val="none" w:sz="0" w:space="0" w:color="auto"/>
                    <w:left w:val="none" w:sz="0" w:space="0" w:color="auto"/>
                    <w:bottom w:val="none" w:sz="0" w:space="0" w:color="auto"/>
                    <w:right w:val="none" w:sz="0" w:space="0" w:color="auto"/>
                  </w:divBdr>
                  <w:divsChild>
                    <w:div w:id="134073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847">
      <w:marLeft w:val="0"/>
      <w:marRight w:val="0"/>
      <w:marTop w:val="0"/>
      <w:marBottom w:val="0"/>
      <w:divBdr>
        <w:top w:val="none" w:sz="0" w:space="0" w:color="auto"/>
        <w:left w:val="none" w:sz="0" w:space="0" w:color="auto"/>
        <w:bottom w:val="none" w:sz="0" w:space="0" w:color="auto"/>
        <w:right w:val="none" w:sz="0" w:space="0" w:color="auto"/>
      </w:divBdr>
    </w:div>
    <w:div w:id="1340737848">
      <w:marLeft w:val="0"/>
      <w:marRight w:val="0"/>
      <w:marTop w:val="0"/>
      <w:marBottom w:val="0"/>
      <w:divBdr>
        <w:top w:val="none" w:sz="0" w:space="0" w:color="auto"/>
        <w:left w:val="none" w:sz="0" w:space="0" w:color="auto"/>
        <w:bottom w:val="none" w:sz="0" w:space="0" w:color="auto"/>
        <w:right w:val="none" w:sz="0" w:space="0" w:color="auto"/>
      </w:divBdr>
      <w:divsChild>
        <w:div w:id="1340737871">
          <w:marLeft w:val="0"/>
          <w:marRight w:val="0"/>
          <w:marTop w:val="0"/>
          <w:marBottom w:val="0"/>
          <w:divBdr>
            <w:top w:val="none" w:sz="0" w:space="0" w:color="auto"/>
            <w:left w:val="none" w:sz="0" w:space="0" w:color="auto"/>
            <w:bottom w:val="none" w:sz="0" w:space="0" w:color="auto"/>
            <w:right w:val="none" w:sz="0" w:space="0" w:color="auto"/>
          </w:divBdr>
          <w:divsChild>
            <w:div w:id="1340737865">
              <w:marLeft w:val="0"/>
              <w:marRight w:val="0"/>
              <w:marTop w:val="0"/>
              <w:marBottom w:val="0"/>
              <w:divBdr>
                <w:top w:val="none" w:sz="0" w:space="0" w:color="auto"/>
                <w:left w:val="none" w:sz="0" w:space="0" w:color="auto"/>
                <w:bottom w:val="none" w:sz="0" w:space="0" w:color="auto"/>
                <w:right w:val="none" w:sz="0" w:space="0" w:color="auto"/>
              </w:divBdr>
              <w:divsChild>
                <w:div w:id="1340737857">
                  <w:marLeft w:val="0"/>
                  <w:marRight w:val="0"/>
                  <w:marTop w:val="0"/>
                  <w:marBottom w:val="0"/>
                  <w:divBdr>
                    <w:top w:val="none" w:sz="0" w:space="0" w:color="auto"/>
                    <w:left w:val="none" w:sz="0" w:space="0" w:color="auto"/>
                    <w:bottom w:val="none" w:sz="0" w:space="0" w:color="auto"/>
                    <w:right w:val="none" w:sz="0" w:space="0" w:color="auto"/>
                  </w:divBdr>
                  <w:divsChild>
                    <w:div w:id="134073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853">
      <w:marLeft w:val="0"/>
      <w:marRight w:val="0"/>
      <w:marTop w:val="0"/>
      <w:marBottom w:val="0"/>
      <w:divBdr>
        <w:top w:val="none" w:sz="0" w:space="0" w:color="auto"/>
        <w:left w:val="none" w:sz="0" w:space="0" w:color="auto"/>
        <w:bottom w:val="none" w:sz="0" w:space="0" w:color="auto"/>
        <w:right w:val="none" w:sz="0" w:space="0" w:color="auto"/>
      </w:divBdr>
    </w:div>
    <w:div w:id="1340737859">
      <w:marLeft w:val="0"/>
      <w:marRight w:val="0"/>
      <w:marTop w:val="0"/>
      <w:marBottom w:val="0"/>
      <w:divBdr>
        <w:top w:val="none" w:sz="0" w:space="0" w:color="auto"/>
        <w:left w:val="none" w:sz="0" w:space="0" w:color="auto"/>
        <w:bottom w:val="none" w:sz="0" w:space="0" w:color="auto"/>
        <w:right w:val="none" w:sz="0" w:space="0" w:color="auto"/>
      </w:divBdr>
    </w:div>
    <w:div w:id="1340737864">
      <w:marLeft w:val="0"/>
      <w:marRight w:val="0"/>
      <w:marTop w:val="0"/>
      <w:marBottom w:val="0"/>
      <w:divBdr>
        <w:top w:val="none" w:sz="0" w:space="0" w:color="auto"/>
        <w:left w:val="none" w:sz="0" w:space="0" w:color="auto"/>
        <w:bottom w:val="none" w:sz="0" w:space="0" w:color="auto"/>
        <w:right w:val="none" w:sz="0" w:space="0" w:color="auto"/>
      </w:divBdr>
      <w:divsChild>
        <w:div w:id="1340737831">
          <w:marLeft w:val="0"/>
          <w:marRight w:val="0"/>
          <w:marTop w:val="0"/>
          <w:marBottom w:val="0"/>
          <w:divBdr>
            <w:top w:val="none" w:sz="0" w:space="0" w:color="auto"/>
            <w:left w:val="none" w:sz="0" w:space="0" w:color="auto"/>
            <w:bottom w:val="none" w:sz="0" w:space="0" w:color="auto"/>
            <w:right w:val="none" w:sz="0" w:space="0" w:color="auto"/>
          </w:divBdr>
          <w:divsChild>
            <w:div w:id="1340737813">
              <w:marLeft w:val="0"/>
              <w:marRight w:val="0"/>
              <w:marTop w:val="0"/>
              <w:marBottom w:val="0"/>
              <w:divBdr>
                <w:top w:val="none" w:sz="0" w:space="0" w:color="auto"/>
                <w:left w:val="none" w:sz="0" w:space="0" w:color="auto"/>
                <w:bottom w:val="none" w:sz="0" w:space="0" w:color="auto"/>
                <w:right w:val="none" w:sz="0" w:space="0" w:color="auto"/>
              </w:divBdr>
              <w:divsChild>
                <w:div w:id="1340737789">
                  <w:marLeft w:val="0"/>
                  <w:marRight w:val="0"/>
                  <w:marTop w:val="0"/>
                  <w:marBottom w:val="0"/>
                  <w:divBdr>
                    <w:top w:val="none" w:sz="0" w:space="0" w:color="auto"/>
                    <w:left w:val="none" w:sz="0" w:space="0" w:color="auto"/>
                    <w:bottom w:val="none" w:sz="0" w:space="0" w:color="auto"/>
                    <w:right w:val="none" w:sz="0" w:space="0" w:color="auto"/>
                  </w:divBdr>
                  <w:divsChild>
                    <w:div w:id="134073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866">
      <w:marLeft w:val="0"/>
      <w:marRight w:val="0"/>
      <w:marTop w:val="0"/>
      <w:marBottom w:val="0"/>
      <w:divBdr>
        <w:top w:val="none" w:sz="0" w:space="0" w:color="auto"/>
        <w:left w:val="none" w:sz="0" w:space="0" w:color="auto"/>
        <w:bottom w:val="none" w:sz="0" w:space="0" w:color="auto"/>
        <w:right w:val="none" w:sz="0" w:space="0" w:color="auto"/>
      </w:divBdr>
    </w:div>
    <w:div w:id="1340737867">
      <w:marLeft w:val="0"/>
      <w:marRight w:val="0"/>
      <w:marTop w:val="0"/>
      <w:marBottom w:val="0"/>
      <w:divBdr>
        <w:top w:val="none" w:sz="0" w:space="0" w:color="auto"/>
        <w:left w:val="none" w:sz="0" w:space="0" w:color="auto"/>
        <w:bottom w:val="none" w:sz="0" w:space="0" w:color="auto"/>
        <w:right w:val="none" w:sz="0" w:space="0" w:color="auto"/>
      </w:divBdr>
      <w:divsChild>
        <w:div w:id="1340737798">
          <w:marLeft w:val="1411"/>
          <w:marRight w:val="0"/>
          <w:marTop w:val="77"/>
          <w:marBottom w:val="0"/>
          <w:divBdr>
            <w:top w:val="none" w:sz="0" w:space="0" w:color="auto"/>
            <w:left w:val="none" w:sz="0" w:space="0" w:color="auto"/>
            <w:bottom w:val="none" w:sz="0" w:space="0" w:color="auto"/>
            <w:right w:val="none" w:sz="0" w:space="0" w:color="auto"/>
          </w:divBdr>
        </w:div>
        <w:div w:id="1340737808">
          <w:marLeft w:val="1411"/>
          <w:marRight w:val="0"/>
          <w:marTop w:val="77"/>
          <w:marBottom w:val="0"/>
          <w:divBdr>
            <w:top w:val="none" w:sz="0" w:space="0" w:color="auto"/>
            <w:left w:val="none" w:sz="0" w:space="0" w:color="auto"/>
            <w:bottom w:val="none" w:sz="0" w:space="0" w:color="auto"/>
            <w:right w:val="none" w:sz="0" w:space="0" w:color="auto"/>
          </w:divBdr>
        </w:div>
        <w:div w:id="1340737873">
          <w:marLeft w:val="1411"/>
          <w:marRight w:val="0"/>
          <w:marTop w:val="77"/>
          <w:marBottom w:val="0"/>
          <w:divBdr>
            <w:top w:val="none" w:sz="0" w:space="0" w:color="auto"/>
            <w:left w:val="none" w:sz="0" w:space="0" w:color="auto"/>
            <w:bottom w:val="none" w:sz="0" w:space="0" w:color="auto"/>
            <w:right w:val="none" w:sz="0" w:space="0" w:color="auto"/>
          </w:divBdr>
        </w:div>
        <w:div w:id="1340737897">
          <w:marLeft w:val="1411"/>
          <w:marRight w:val="0"/>
          <w:marTop w:val="77"/>
          <w:marBottom w:val="0"/>
          <w:divBdr>
            <w:top w:val="none" w:sz="0" w:space="0" w:color="auto"/>
            <w:left w:val="none" w:sz="0" w:space="0" w:color="auto"/>
            <w:bottom w:val="none" w:sz="0" w:space="0" w:color="auto"/>
            <w:right w:val="none" w:sz="0" w:space="0" w:color="auto"/>
          </w:divBdr>
        </w:div>
        <w:div w:id="1340737963">
          <w:marLeft w:val="1411"/>
          <w:marRight w:val="0"/>
          <w:marTop w:val="77"/>
          <w:marBottom w:val="0"/>
          <w:divBdr>
            <w:top w:val="none" w:sz="0" w:space="0" w:color="auto"/>
            <w:left w:val="none" w:sz="0" w:space="0" w:color="auto"/>
            <w:bottom w:val="none" w:sz="0" w:space="0" w:color="auto"/>
            <w:right w:val="none" w:sz="0" w:space="0" w:color="auto"/>
          </w:divBdr>
        </w:div>
      </w:divsChild>
    </w:div>
    <w:div w:id="1340737868">
      <w:marLeft w:val="0"/>
      <w:marRight w:val="0"/>
      <w:marTop w:val="0"/>
      <w:marBottom w:val="0"/>
      <w:divBdr>
        <w:top w:val="none" w:sz="0" w:space="0" w:color="auto"/>
        <w:left w:val="none" w:sz="0" w:space="0" w:color="auto"/>
        <w:bottom w:val="none" w:sz="0" w:space="0" w:color="auto"/>
        <w:right w:val="none" w:sz="0" w:space="0" w:color="auto"/>
      </w:divBdr>
    </w:div>
    <w:div w:id="1340737869">
      <w:marLeft w:val="0"/>
      <w:marRight w:val="0"/>
      <w:marTop w:val="0"/>
      <w:marBottom w:val="0"/>
      <w:divBdr>
        <w:top w:val="none" w:sz="0" w:space="0" w:color="auto"/>
        <w:left w:val="none" w:sz="0" w:space="0" w:color="auto"/>
        <w:bottom w:val="none" w:sz="0" w:space="0" w:color="auto"/>
        <w:right w:val="none" w:sz="0" w:space="0" w:color="auto"/>
      </w:divBdr>
      <w:divsChild>
        <w:div w:id="1340737799">
          <w:marLeft w:val="1526"/>
          <w:marRight w:val="0"/>
          <w:marTop w:val="72"/>
          <w:marBottom w:val="0"/>
          <w:divBdr>
            <w:top w:val="none" w:sz="0" w:space="0" w:color="auto"/>
            <w:left w:val="none" w:sz="0" w:space="0" w:color="auto"/>
            <w:bottom w:val="none" w:sz="0" w:space="0" w:color="auto"/>
            <w:right w:val="none" w:sz="0" w:space="0" w:color="auto"/>
          </w:divBdr>
        </w:div>
        <w:div w:id="1340737827">
          <w:marLeft w:val="1526"/>
          <w:marRight w:val="0"/>
          <w:marTop w:val="72"/>
          <w:marBottom w:val="0"/>
          <w:divBdr>
            <w:top w:val="none" w:sz="0" w:space="0" w:color="auto"/>
            <w:left w:val="none" w:sz="0" w:space="0" w:color="auto"/>
            <w:bottom w:val="none" w:sz="0" w:space="0" w:color="auto"/>
            <w:right w:val="none" w:sz="0" w:space="0" w:color="auto"/>
          </w:divBdr>
        </w:div>
        <w:div w:id="1340737856">
          <w:marLeft w:val="1526"/>
          <w:marRight w:val="0"/>
          <w:marTop w:val="72"/>
          <w:marBottom w:val="0"/>
          <w:divBdr>
            <w:top w:val="none" w:sz="0" w:space="0" w:color="auto"/>
            <w:left w:val="none" w:sz="0" w:space="0" w:color="auto"/>
            <w:bottom w:val="none" w:sz="0" w:space="0" w:color="auto"/>
            <w:right w:val="none" w:sz="0" w:space="0" w:color="auto"/>
          </w:divBdr>
        </w:div>
        <w:div w:id="1340737858">
          <w:marLeft w:val="1526"/>
          <w:marRight w:val="0"/>
          <w:marTop w:val="72"/>
          <w:marBottom w:val="0"/>
          <w:divBdr>
            <w:top w:val="none" w:sz="0" w:space="0" w:color="auto"/>
            <w:left w:val="none" w:sz="0" w:space="0" w:color="auto"/>
            <w:bottom w:val="none" w:sz="0" w:space="0" w:color="auto"/>
            <w:right w:val="none" w:sz="0" w:space="0" w:color="auto"/>
          </w:divBdr>
        </w:div>
        <w:div w:id="1340737881">
          <w:marLeft w:val="1526"/>
          <w:marRight w:val="0"/>
          <w:marTop w:val="72"/>
          <w:marBottom w:val="0"/>
          <w:divBdr>
            <w:top w:val="none" w:sz="0" w:space="0" w:color="auto"/>
            <w:left w:val="none" w:sz="0" w:space="0" w:color="auto"/>
            <w:bottom w:val="none" w:sz="0" w:space="0" w:color="auto"/>
            <w:right w:val="none" w:sz="0" w:space="0" w:color="auto"/>
          </w:divBdr>
        </w:div>
        <w:div w:id="1340737886">
          <w:marLeft w:val="1526"/>
          <w:marRight w:val="0"/>
          <w:marTop w:val="72"/>
          <w:marBottom w:val="0"/>
          <w:divBdr>
            <w:top w:val="none" w:sz="0" w:space="0" w:color="auto"/>
            <w:left w:val="none" w:sz="0" w:space="0" w:color="auto"/>
            <w:bottom w:val="none" w:sz="0" w:space="0" w:color="auto"/>
            <w:right w:val="none" w:sz="0" w:space="0" w:color="auto"/>
          </w:divBdr>
        </w:div>
        <w:div w:id="1340737942">
          <w:marLeft w:val="1526"/>
          <w:marRight w:val="0"/>
          <w:marTop w:val="72"/>
          <w:marBottom w:val="0"/>
          <w:divBdr>
            <w:top w:val="none" w:sz="0" w:space="0" w:color="auto"/>
            <w:left w:val="none" w:sz="0" w:space="0" w:color="auto"/>
            <w:bottom w:val="none" w:sz="0" w:space="0" w:color="auto"/>
            <w:right w:val="none" w:sz="0" w:space="0" w:color="auto"/>
          </w:divBdr>
        </w:div>
        <w:div w:id="1340737953">
          <w:marLeft w:val="1526"/>
          <w:marRight w:val="0"/>
          <w:marTop w:val="72"/>
          <w:marBottom w:val="0"/>
          <w:divBdr>
            <w:top w:val="none" w:sz="0" w:space="0" w:color="auto"/>
            <w:left w:val="none" w:sz="0" w:space="0" w:color="auto"/>
            <w:bottom w:val="none" w:sz="0" w:space="0" w:color="auto"/>
            <w:right w:val="none" w:sz="0" w:space="0" w:color="auto"/>
          </w:divBdr>
        </w:div>
      </w:divsChild>
    </w:div>
    <w:div w:id="1340737877">
      <w:marLeft w:val="0"/>
      <w:marRight w:val="0"/>
      <w:marTop w:val="0"/>
      <w:marBottom w:val="0"/>
      <w:divBdr>
        <w:top w:val="none" w:sz="0" w:space="0" w:color="auto"/>
        <w:left w:val="none" w:sz="0" w:space="0" w:color="auto"/>
        <w:bottom w:val="none" w:sz="0" w:space="0" w:color="auto"/>
        <w:right w:val="none" w:sz="0" w:space="0" w:color="auto"/>
      </w:divBdr>
      <w:divsChild>
        <w:div w:id="1340737939">
          <w:marLeft w:val="0"/>
          <w:marRight w:val="0"/>
          <w:marTop w:val="0"/>
          <w:marBottom w:val="0"/>
          <w:divBdr>
            <w:top w:val="none" w:sz="0" w:space="0" w:color="auto"/>
            <w:left w:val="none" w:sz="0" w:space="0" w:color="auto"/>
            <w:bottom w:val="none" w:sz="0" w:space="0" w:color="auto"/>
            <w:right w:val="none" w:sz="0" w:space="0" w:color="auto"/>
          </w:divBdr>
          <w:divsChild>
            <w:div w:id="1340737948">
              <w:marLeft w:val="0"/>
              <w:marRight w:val="0"/>
              <w:marTop w:val="0"/>
              <w:marBottom w:val="0"/>
              <w:divBdr>
                <w:top w:val="none" w:sz="0" w:space="0" w:color="auto"/>
                <w:left w:val="none" w:sz="0" w:space="0" w:color="auto"/>
                <w:bottom w:val="none" w:sz="0" w:space="0" w:color="auto"/>
                <w:right w:val="none" w:sz="0" w:space="0" w:color="auto"/>
              </w:divBdr>
              <w:divsChild>
                <w:div w:id="1340737920">
                  <w:marLeft w:val="0"/>
                  <w:marRight w:val="0"/>
                  <w:marTop w:val="0"/>
                  <w:marBottom w:val="0"/>
                  <w:divBdr>
                    <w:top w:val="none" w:sz="0" w:space="0" w:color="auto"/>
                    <w:left w:val="none" w:sz="0" w:space="0" w:color="auto"/>
                    <w:bottom w:val="none" w:sz="0" w:space="0" w:color="auto"/>
                    <w:right w:val="none" w:sz="0" w:space="0" w:color="auto"/>
                  </w:divBdr>
                  <w:divsChild>
                    <w:div w:id="13407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887">
      <w:marLeft w:val="0"/>
      <w:marRight w:val="0"/>
      <w:marTop w:val="0"/>
      <w:marBottom w:val="0"/>
      <w:divBdr>
        <w:top w:val="none" w:sz="0" w:space="0" w:color="auto"/>
        <w:left w:val="none" w:sz="0" w:space="0" w:color="auto"/>
        <w:bottom w:val="none" w:sz="0" w:space="0" w:color="auto"/>
        <w:right w:val="none" w:sz="0" w:space="0" w:color="auto"/>
      </w:divBdr>
    </w:div>
    <w:div w:id="1340737888">
      <w:marLeft w:val="0"/>
      <w:marRight w:val="0"/>
      <w:marTop w:val="0"/>
      <w:marBottom w:val="0"/>
      <w:divBdr>
        <w:top w:val="none" w:sz="0" w:space="0" w:color="auto"/>
        <w:left w:val="none" w:sz="0" w:space="0" w:color="auto"/>
        <w:bottom w:val="none" w:sz="0" w:space="0" w:color="auto"/>
        <w:right w:val="none" w:sz="0" w:space="0" w:color="auto"/>
      </w:divBdr>
    </w:div>
    <w:div w:id="1340737889">
      <w:marLeft w:val="0"/>
      <w:marRight w:val="0"/>
      <w:marTop w:val="0"/>
      <w:marBottom w:val="0"/>
      <w:divBdr>
        <w:top w:val="none" w:sz="0" w:space="0" w:color="auto"/>
        <w:left w:val="none" w:sz="0" w:space="0" w:color="auto"/>
        <w:bottom w:val="none" w:sz="0" w:space="0" w:color="auto"/>
        <w:right w:val="none" w:sz="0" w:space="0" w:color="auto"/>
      </w:divBdr>
    </w:div>
    <w:div w:id="1340737890">
      <w:marLeft w:val="0"/>
      <w:marRight w:val="0"/>
      <w:marTop w:val="0"/>
      <w:marBottom w:val="0"/>
      <w:divBdr>
        <w:top w:val="none" w:sz="0" w:space="0" w:color="auto"/>
        <w:left w:val="none" w:sz="0" w:space="0" w:color="auto"/>
        <w:bottom w:val="none" w:sz="0" w:space="0" w:color="auto"/>
        <w:right w:val="none" w:sz="0" w:space="0" w:color="auto"/>
      </w:divBdr>
      <w:divsChild>
        <w:div w:id="1340737780">
          <w:marLeft w:val="1411"/>
          <w:marRight w:val="0"/>
          <w:marTop w:val="0"/>
          <w:marBottom w:val="0"/>
          <w:divBdr>
            <w:top w:val="none" w:sz="0" w:space="0" w:color="auto"/>
            <w:left w:val="none" w:sz="0" w:space="0" w:color="auto"/>
            <w:bottom w:val="none" w:sz="0" w:space="0" w:color="auto"/>
            <w:right w:val="none" w:sz="0" w:space="0" w:color="auto"/>
          </w:divBdr>
        </w:div>
        <w:div w:id="1340737898">
          <w:marLeft w:val="1411"/>
          <w:marRight w:val="0"/>
          <w:marTop w:val="0"/>
          <w:marBottom w:val="240"/>
          <w:divBdr>
            <w:top w:val="none" w:sz="0" w:space="0" w:color="auto"/>
            <w:left w:val="none" w:sz="0" w:space="0" w:color="auto"/>
            <w:bottom w:val="none" w:sz="0" w:space="0" w:color="auto"/>
            <w:right w:val="none" w:sz="0" w:space="0" w:color="auto"/>
          </w:divBdr>
        </w:div>
        <w:div w:id="1340737937">
          <w:marLeft w:val="547"/>
          <w:marRight w:val="0"/>
          <w:marTop w:val="0"/>
          <w:marBottom w:val="0"/>
          <w:divBdr>
            <w:top w:val="none" w:sz="0" w:space="0" w:color="auto"/>
            <w:left w:val="none" w:sz="0" w:space="0" w:color="auto"/>
            <w:bottom w:val="none" w:sz="0" w:space="0" w:color="auto"/>
            <w:right w:val="none" w:sz="0" w:space="0" w:color="auto"/>
          </w:divBdr>
        </w:div>
      </w:divsChild>
    </w:div>
    <w:div w:id="1340737893">
      <w:marLeft w:val="0"/>
      <w:marRight w:val="0"/>
      <w:marTop w:val="0"/>
      <w:marBottom w:val="0"/>
      <w:divBdr>
        <w:top w:val="none" w:sz="0" w:space="0" w:color="auto"/>
        <w:left w:val="none" w:sz="0" w:space="0" w:color="auto"/>
        <w:bottom w:val="none" w:sz="0" w:space="0" w:color="auto"/>
        <w:right w:val="none" w:sz="0" w:space="0" w:color="auto"/>
      </w:divBdr>
      <w:divsChild>
        <w:div w:id="1340737849">
          <w:marLeft w:val="0"/>
          <w:marRight w:val="0"/>
          <w:marTop w:val="0"/>
          <w:marBottom w:val="0"/>
          <w:divBdr>
            <w:top w:val="none" w:sz="0" w:space="0" w:color="auto"/>
            <w:left w:val="none" w:sz="0" w:space="0" w:color="auto"/>
            <w:bottom w:val="none" w:sz="0" w:space="0" w:color="auto"/>
            <w:right w:val="none" w:sz="0" w:space="0" w:color="auto"/>
          </w:divBdr>
          <w:divsChild>
            <w:div w:id="1340737776">
              <w:marLeft w:val="0"/>
              <w:marRight w:val="0"/>
              <w:marTop w:val="0"/>
              <w:marBottom w:val="0"/>
              <w:divBdr>
                <w:top w:val="none" w:sz="0" w:space="0" w:color="auto"/>
                <w:left w:val="none" w:sz="0" w:space="0" w:color="auto"/>
                <w:bottom w:val="none" w:sz="0" w:space="0" w:color="auto"/>
                <w:right w:val="none" w:sz="0" w:space="0" w:color="auto"/>
              </w:divBdr>
              <w:divsChild>
                <w:div w:id="1340737819">
                  <w:marLeft w:val="0"/>
                  <w:marRight w:val="0"/>
                  <w:marTop w:val="0"/>
                  <w:marBottom w:val="0"/>
                  <w:divBdr>
                    <w:top w:val="none" w:sz="0" w:space="0" w:color="auto"/>
                    <w:left w:val="none" w:sz="0" w:space="0" w:color="auto"/>
                    <w:bottom w:val="none" w:sz="0" w:space="0" w:color="auto"/>
                    <w:right w:val="none" w:sz="0" w:space="0" w:color="auto"/>
                  </w:divBdr>
                  <w:divsChild>
                    <w:div w:id="134073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895">
      <w:marLeft w:val="0"/>
      <w:marRight w:val="0"/>
      <w:marTop w:val="0"/>
      <w:marBottom w:val="0"/>
      <w:divBdr>
        <w:top w:val="none" w:sz="0" w:space="0" w:color="auto"/>
        <w:left w:val="none" w:sz="0" w:space="0" w:color="auto"/>
        <w:bottom w:val="none" w:sz="0" w:space="0" w:color="auto"/>
        <w:right w:val="none" w:sz="0" w:space="0" w:color="auto"/>
      </w:divBdr>
      <w:divsChild>
        <w:div w:id="1340737875">
          <w:marLeft w:val="0"/>
          <w:marRight w:val="0"/>
          <w:marTop w:val="0"/>
          <w:marBottom w:val="0"/>
          <w:divBdr>
            <w:top w:val="none" w:sz="0" w:space="0" w:color="auto"/>
            <w:left w:val="none" w:sz="0" w:space="0" w:color="auto"/>
            <w:bottom w:val="none" w:sz="0" w:space="0" w:color="auto"/>
            <w:right w:val="none" w:sz="0" w:space="0" w:color="auto"/>
          </w:divBdr>
          <w:divsChild>
            <w:div w:id="1340737969">
              <w:marLeft w:val="0"/>
              <w:marRight w:val="0"/>
              <w:marTop w:val="0"/>
              <w:marBottom w:val="0"/>
              <w:divBdr>
                <w:top w:val="none" w:sz="0" w:space="0" w:color="auto"/>
                <w:left w:val="none" w:sz="0" w:space="0" w:color="auto"/>
                <w:bottom w:val="none" w:sz="0" w:space="0" w:color="auto"/>
                <w:right w:val="none" w:sz="0" w:space="0" w:color="auto"/>
              </w:divBdr>
              <w:divsChild>
                <w:div w:id="1340737876">
                  <w:marLeft w:val="0"/>
                  <w:marRight w:val="0"/>
                  <w:marTop w:val="0"/>
                  <w:marBottom w:val="0"/>
                  <w:divBdr>
                    <w:top w:val="none" w:sz="0" w:space="0" w:color="auto"/>
                    <w:left w:val="none" w:sz="0" w:space="0" w:color="auto"/>
                    <w:bottom w:val="none" w:sz="0" w:space="0" w:color="auto"/>
                    <w:right w:val="none" w:sz="0" w:space="0" w:color="auto"/>
                  </w:divBdr>
                  <w:divsChild>
                    <w:div w:id="134073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899">
      <w:marLeft w:val="0"/>
      <w:marRight w:val="0"/>
      <w:marTop w:val="0"/>
      <w:marBottom w:val="0"/>
      <w:divBdr>
        <w:top w:val="none" w:sz="0" w:space="0" w:color="auto"/>
        <w:left w:val="none" w:sz="0" w:space="0" w:color="auto"/>
        <w:bottom w:val="none" w:sz="0" w:space="0" w:color="auto"/>
        <w:right w:val="none" w:sz="0" w:space="0" w:color="auto"/>
      </w:divBdr>
      <w:divsChild>
        <w:div w:id="1340737824">
          <w:marLeft w:val="0"/>
          <w:marRight w:val="0"/>
          <w:marTop w:val="120"/>
          <w:marBottom w:val="0"/>
          <w:divBdr>
            <w:top w:val="none" w:sz="0" w:space="0" w:color="auto"/>
            <w:left w:val="none" w:sz="0" w:space="0" w:color="auto"/>
            <w:bottom w:val="none" w:sz="0" w:space="0" w:color="auto"/>
            <w:right w:val="none" w:sz="0" w:space="0" w:color="auto"/>
          </w:divBdr>
        </w:div>
        <w:div w:id="1340737933">
          <w:marLeft w:val="0"/>
          <w:marRight w:val="0"/>
          <w:marTop w:val="120"/>
          <w:marBottom w:val="0"/>
          <w:divBdr>
            <w:top w:val="none" w:sz="0" w:space="0" w:color="auto"/>
            <w:left w:val="none" w:sz="0" w:space="0" w:color="auto"/>
            <w:bottom w:val="none" w:sz="0" w:space="0" w:color="auto"/>
            <w:right w:val="none" w:sz="0" w:space="0" w:color="auto"/>
          </w:divBdr>
        </w:div>
        <w:div w:id="1340737952">
          <w:marLeft w:val="0"/>
          <w:marRight w:val="0"/>
          <w:marTop w:val="120"/>
          <w:marBottom w:val="0"/>
          <w:divBdr>
            <w:top w:val="none" w:sz="0" w:space="0" w:color="auto"/>
            <w:left w:val="none" w:sz="0" w:space="0" w:color="auto"/>
            <w:bottom w:val="none" w:sz="0" w:space="0" w:color="auto"/>
            <w:right w:val="none" w:sz="0" w:space="0" w:color="auto"/>
          </w:divBdr>
        </w:div>
      </w:divsChild>
    </w:div>
    <w:div w:id="1340737901">
      <w:marLeft w:val="0"/>
      <w:marRight w:val="0"/>
      <w:marTop w:val="0"/>
      <w:marBottom w:val="0"/>
      <w:divBdr>
        <w:top w:val="none" w:sz="0" w:space="0" w:color="auto"/>
        <w:left w:val="none" w:sz="0" w:space="0" w:color="auto"/>
        <w:bottom w:val="none" w:sz="0" w:space="0" w:color="auto"/>
        <w:right w:val="none" w:sz="0" w:space="0" w:color="auto"/>
      </w:divBdr>
    </w:div>
    <w:div w:id="1340737908">
      <w:marLeft w:val="0"/>
      <w:marRight w:val="0"/>
      <w:marTop w:val="0"/>
      <w:marBottom w:val="0"/>
      <w:divBdr>
        <w:top w:val="none" w:sz="0" w:space="0" w:color="auto"/>
        <w:left w:val="none" w:sz="0" w:space="0" w:color="auto"/>
        <w:bottom w:val="none" w:sz="0" w:space="0" w:color="auto"/>
        <w:right w:val="none" w:sz="0" w:space="0" w:color="auto"/>
      </w:divBdr>
      <w:divsChild>
        <w:div w:id="1340737935">
          <w:marLeft w:val="0"/>
          <w:marRight w:val="0"/>
          <w:marTop w:val="0"/>
          <w:marBottom w:val="0"/>
          <w:divBdr>
            <w:top w:val="none" w:sz="0" w:space="0" w:color="auto"/>
            <w:left w:val="none" w:sz="0" w:space="0" w:color="auto"/>
            <w:bottom w:val="none" w:sz="0" w:space="0" w:color="auto"/>
            <w:right w:val="none" w:sz="0" w:space="0" w:color="auto"/>
          </w:divBdr>
          <w:divsChild>
            <w:div w:id="1340737892">
              <w:marLeft w:val="0"/>
              <w:marRight w:val="0"/>
              <w:marTop w:val="0"/>
              <w:marBottom w:val="0"/>
              <w:divBdr>
                <w:top w:val="none" w:sz="0" w:space="0" w:color="auto"/>
                <w:left w:val="none" w:sz="0" w:space="0" w:color="auto"/>
                <w:bottom w:val="none" w:sz="0" w:space="0" w:color="auto"/>
                <w:right w:val="none" w:sz="0" w:space="0" w:color="auto"/>
              </w:divBdr>
              <w:divsChild>
                <w:div w:id="1340737911">
                  <w:marLeft w:val="0"/>
                  <w:marRight w:val="0"/>
                  <w:marTop w:val="0"/>
                  <w:marBottom w:val="0"/>
                  <w:divBdr>
                    <w:top w:val="none" w:sz="0" w:space="0" w:color="auto"/>
                    <w:left w:val="none" w:sz="0" w:space="0" w:color="auto"/>
                    <w:bottom w:val="none" w:sz="0" w:space="0" w:color="auto"/>
                    <w:right w:val="none" w:sz="0" w:space="0" w:color="auto"/>
                  </w:divBdr>
                  <w:divsChild>
                    <w:div w:id="13407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909">
      <w:marLeft w:val="0"/>
      <w:marRight w:val="0"/>
      <w:marTop w:val="0"/>
      <w:marBottom w:val="0"/>
      <w:divBdr>
        <w:top w:val="none" w:sz="0" w:space="0" w:color="auto"/>
        <w:left w:val="none" w:sz="0" w:space="0" w:color="auto"/>
        <w:bottom w:val="none" w:sz="0" w:space="0" w:color="auto"/>
        <w:right w:val="none" w:sz="0" w:space="0" w:color="auto"/>
      </w:divBdr>
      <w:divsChild>
        <w:div w:id="1340737815">
          <w:marLeft w:val="0"/>
          <w:marRight w:val="0"/>
          <w:marTop w:val="0"/>
          <w:marBottom w:val="0"/>
          <w:divBdr>
            <w:top w:val="none" w:sz="0" w:space="0" w:color="auto"/>
            <w:left w:val="none" w:sz="0" w:space="0" w:color="auto"/>
            <w:bottom w:val="none" w:sz="0" w:space="0" w:color="auto"/>
            <w:right w:val="none" w:sz="0" w:space="0" w:color="auto"/>
          </w:divBdr>
          <w:divsChild>
            <w:div w:id="1340737797">
              <w:marLeft w:val="0"/>
              <w:marRight w:val="0"/>
              <w:marTop w:val="0"/>
              <w:marBottom w:val="0"/>
              <w:divBdr>
                <w:top w:val="none" w:sz="0" w:space="0" w:color="auto"/>
                <w:left w:val="none" w:sz="0" w:space="0" w:color="auto"/>
                <w:bottom w:val="none" w:sz="0" w:space="0" w:color="auto"/>
                <w:right w:val="none" w:sz="0" w:space="0" w:color="auto"/>
              </w:divBdr>
              <w:divsChild>
                <w:div w:id="1340737914">
                  <w:marLeft w:val="0"/>
                  <w:marRight w:val="0"/>
                  <w:marTop w:val="0"/>
                  <w:marBottom w:val="0"/>
                  <w:divBdr>
                    <w:top w:val="none" w:sz="0" w:space="0" w:color="auto"/>
                    <w:left w:val="none" w:sz="0" w:space="0" w:color="auto"/>
                    <w:bottom w:val="none" w:sz="0" w:space="0" w:color="auto"/>
                    <w:right w:val="none" w:sz="0" w:space="0" w:color="auto"/>
                  </w:divBdr>
                  <w:divsChild>
                    <w:div w:id="134073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912">
      <w:marLeft w:val="0"/>
      <w:marRight w:val="0"/>
      <w:marTop w:val="0"/>
      <w:marBottom w:val="0"/>
      <w:divBdr>
        <w:top w:val="none" w:sz="0" w:space="0" w:color="auto"/>
        <w:left w:val="none" w:sz="0" w:space="0" w:color="auto"/>
        <w:bottom w:val="none" w:sz="0" w:space="0" w:color="auto"/>
        <w:right w:val="none" w:sz="0" w:space="0" w:color="auto"/>
      </w:divBdr>
      <w:divsChild>
        <w:div w:id="1340737945">
          <w:marLeft w:val="0"/>
          <w:marRight w:val="0"/>
          <w:marTop w:val="0"/>
          <w:marBottom w:val="0"/>
          <w:divBdr>
            <w:top w:val="none" w:sz="0" w:space="0" w:color="auto"/>
            <w:left w:val="none" w:sz="0" w:space="0" w:color="auto"/>
            <w:bottom w:val="none" w:sz="0" w:space="0" w:color="auto"/>
            <w:right w:val="none" w:sz="0" w:space="0" w:color="auto"/>
          </w:divBdr>
          <w:divsChild>
            <w:div w:id="1340737785">
              <w:marLeft w:val="0"/>
              <w:marRight w:val="0"/>
              <w:marTop w:val="0"/>
              <w:marBottom w:val="0"/>
              <w:divBdr>
                <w:top w:val="none" w:sz="0" w:space="0" w:color="auto"/>
                <w:left w:val="none" w:sz="0" w:space="0" w:color="auto"/>
                <w:bottom w:val="none" w:sz="0" w:space="0" w:color="auto"/>
                <w:right w:val="none" w:sz="0" w:space="0" w:color="auto"/>
              </w:divBdr>
              <w:divsChild>
                <w:div w:id="1340737840">
                  <w:marLeft w:val="0"/>
                  <w:marRight w:val="0"/>
                  <w:marTop w:val="0"/>
                  <w:marBottom w:val="0"/>
                  <w:divBdr>
                    <w:top w:val="none" w:sz="0" w:space="0" w:color="auto"/>
                    <w:left w:val="none" w:sz="0" w:space="0" w:color="auto"/>
                    <w:bottom w:val="none" w:sz="0" w:space="0" w:color="auto"/>
                    <w:right w:val="none" w:sz="0" w:space="0" w:color="auto"/>
                  </w:divBdr>
                  <w:divsChild>
                    <w:div w:id="1340737792">
                      <w:marLeft w:val="4275"/>
                      <w:marRight w:val="0"/>
                      <w:marTop w:val="0"/>
                      <w:marBottom w:val="0"/>
                      <w:divBdr>
                        <w:top w:val="single" w:sz="6" w:space="0" w:color="CCCCCC"/>
                        <w:left w:val="single" w:sz="2" w:space="0" w:color="CCCCCC"/>
                        <w:bottom w:val="single" w:sz="6" w:space="0" w:color="CCCCCC"/>
                        <w:right w:val="single" w:sz="2" w:space="0" w:color="CCCCCC"/>
                      </w:divBdr>
                      <w:divsChild>
                        <w:div w:id="1340737968">
                          <w:marLeft w:val="0"/>
                          <w:marRight w:val="0"/>
                          <w:marTop w:val="0"/>
                          <w:marBottom w:val="0"/>
                          <w:divBdr>
                            <w:top w:val="none" w:sz="0" w:space="0" w:color="auto"/>
                            <w:left w:val="none" w:sz="0" w:space="0" w:color="auto"/>
                            <w:bottom w:val="none" w:sz="0" w:space="0" w:color="auto"/>
                            <w:right w:val="none" w:sz="0" w:space="0" w:color="auto"/>
                          </w:divBdr>
                          <w:divsChild>
                            <w:div w:id="1340737981">
                              <w:marLeft w:val="0"/>
                              <w:marRight w:val="0"/>
                              <w:marTop w:val="0"/>
                              <w:marBottom w:val="0"/>
                              <w:divBdr>
                                <w:top w:val="none" w:sz="0" w:space="0" w:color="auto"/>
                                <w:left w:val="none" w:sz="0" w:space="0" w:color="auto"/>
                                <w:bottom w:val="none" w:sz="0" w:space="0" w:color="auto"/>
                                <w:right w:val="none" w:sz="0" w:space="0" w:color="auto"/>
                              </w:divBdr>
                              <w:divsChild>
                                <w:div w:id="1340737835">
                                  <w:marLeft w:val="0"/>
                                  <w:marRight w:val="0"/>
                                  <w:marTop w:val="0"/>
                                  <w:marBottom w:val="0"/>
                                  <w:divBdr>
                                    <w:top w:val="none" w:sz="0" w:space="0" w:color="auto"/>
                                    <w:left w:val="none" w:sz="0" w:space="0" w:color="auto"/>
                                    <w:bottom w:val="none" w:sz="0" w:space="0" w:color="auto"/>
                                    <w:right w:val="none" w:sz="0" w:space="0" w:color="auto"/>
                                  </w:divBdr>
                                  <w:divsChild>
                                    <w:div w:id="1340737872">
                                      <w:marLeft w:val="0"/>
                                      <w:marRight w:val="0"/>
                                      <w:marTop w:val="0"/>
                                      <w:marBottom w:val="0"/>
                                      <w:divBdr>
                                        <w:top w:val="none" w:sz="0" w:space="0" w:color="auto"/>
                                        <w:left w:val="none" w:sz="0" w:space="0" w:color="auto"/>
                                        <w:bottom w:val="none" w:sz="0" w:space="0" w:color="auto"/>
                                        <w:right w:val="none" w:sz="0" w:space="0" w:color="auto"/>
                                      </w:divBdr>
                                      <w:divsChild>
                                        <w:div w:id="1340737896">
                                          <w:marLeft w:val="0"/>
                                          <w:marRight w:val="0"/>
                                          <w:marTop w:val="0"/>
                                          <w:marBottom w:val="0"/>
                                          <w:divBdr>
                                            <w:top w:val="none" w:sz="0" w:space="0" w:color="auto"/>
                                            <w:left w:val="none" w:sz="0" w:space="0" w:color="auto"/>
                                            <w:bottom w:val="none" w:sz="0" w:space="0" w:color="auto"/>
                                            <w:right w:val="none" w:sz="0" w:space="0" w:color="auto"/>
                                          </w:divBdr>
                                          <w:divsChild>
                                            <w:div w:id="1340737913">
                                              <w:marLeft w:val="0"/>
                                              <w:marRight w:val="0"/>
                                              <w:marTop w:val="0"/>
                                              <w:marBottom w:val="0"/>
                                              <w:divBdr>
                                                <w:top w:val="none" w:sz="0" w:space="0" w:color="auto"/>
                                                <w:left w:val="none" w:sz="0" w:space="0" w:color="auto"/>
                                                <w:bottom w:val="none" w:sz="0" w:space="0" w:color="auto"/>
                                                <w:right w:val="none" w:sz="0" w:space="0" w:color="auto"/>
                                              </w:divBdr>
                                              <w:divsChild>
                                                <w:div w:id="134073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0737915">
      <w:marLeft w:val="0"/>
      <w:marRight w:val="0"/>
      <w:marTop w:val="0"/>
      <w:marBottom w:val="0"/>
      <w:divBdr>
        <w:top w:val="none" w:sz="0" w:space="0" w:color="auto"/>
        <w:left w:val="none" w:sz="0" w:space="0" w:color="auto"/>
        <w:bottom w:val="none" w:sz="0" w:space="0" w:color="auto"/>
        <w:right w:val="none" w:sz="0" w:space="0" w:color="auto"/>
      </w:divBdr>
      <w:divsChild>
        <w:div w:id="1340737880">
          <w:marLeft w:val="0"/>
          <w:marRight w:val="0"/>
          <w:marTop w:val="0"/>
          <w:marBottom w:val="0"/>
          <w:divBdr>
            <w:top w:val="none" w:sz="0" w:space="0" w:color="auto"/>
            <w:left w:val="none" w:sz="0" w:space="0" w:color="auto"/>
            <w:bottom w:val="none" w:sz="0" w:space="0" w:color="auto"/>
            <w:right w:val="none" w:sz="0" w:space="0" w:color="auto"/>
          </w:divBdr>
          <w:divsChild>
            <w:div w:id="1340737775">
              <w:marLeft w:val="0"/>
              <w:marRight w:val="0"/>
              <w:marTop w:val="0"/>
              <w:marBottom w:val="0"/>
              <w:divBdr>
                <w:top w:val="none" w:sz="0" w:space="0" w:color="auto"/>
                <w:left w:val="none" w:sz="0" w:space="0" w:color="auto"/>
                <w:bottom w:val="none" w:sz="0" w:space="0" w:color="auto"/>
                <w:right w:val="none" w:sz="0" w:space="0" w:color="auto"/>
              </w:divBdr>
              <w:divsChild>
                <w:div w:id="1340737885">
                  <w:marLeft w:val="0"/>
                  <w:marRight w:val="0"/>
                  <w:marTop w:val="0"/>
                  <w:marBottom w:val="0"/>
                  <w:divBdr>
                    <w:top w:val="none" w:sz="0" w:space="0" w:color="auto"/>
                    <w:left w:val="none" w:sz="0" w:space="0" w:color="auto"/>
                    <w:bottom w:val="none" w:sz="0" w:space="0" w:color="auto"/>
                    <w:right w:val="none" w:sz="0" w:space="0" w:color="auto"/>
                  </w:divBdr>
                  <w:divsChild>
                    <w:div w:id="1340737828">
                      <w:marLeft w:val="4275"/>
                      <w:marRight w:val="0"/>
                      <w:marTop w:val="0"/>
                      <w:marBottom w:val="0"/>
                      <w:divBdr>
                        <w:top w:val="single" w:sz="6" w:space="0" w:color="CCCCCC"/>
                        <w:left w:val="single" w:sz="2" w:space="0" w:color="CCCCCC"/>
                        <w:bottom w:val="single" w:sz="6" w:space="0" w:color="CCCCCC"/>
                        <w:right w:val="single" w:sz="2" w:space="0" w:color="CCCCCC"/>
                      </w:divBdr>
                      <w:divsChild>
                        <w:div w:id="1340737879">
                          <w:marLeft w:val="0"/>
                          <w:marRight w:val="0"/>
                          <w:marTop w:val="0"/>
                          <w:marBottom w:val="0"/>
                          <w:divBdr>
                            <w:top w:val="none" w:sz="0" w:space="0" w:color="auto"/>
                            <w:left w:val="none" w:sz="0" w:space="0" w:color="auto"/>
                            <w:bottom w:val="none" w:sz="0" w:space="0" w:color="auto"/>
                            <w:right w:val="none" w:sz="0" w:space="0" w:color="auto"/>
                          </w:divBdr>
                          <w:divsChild>
                            <w:div w:id="1340737966">
                              <w:marLeft w:val="0"/>
                              <w:marRight w:val="0"/>
                              <w:marTop w:val="0"/>
                              <w:marBottom w:val="0"/>
                              <w:divBdr>
                                <w:top w:val="none" w:sz="0" w:space="0" w:color="auto"/>
                                <w:left w:val="none" w:sz="0" w:space="0" w:color="auto"/>
                                <w:bottom w:val="none" w:sz="0" w:space="0" w:color="auto"/>
                                <w:right w:val="none" w:sz="0" w:space="0" w:color="auto"/>
                              </w:divBdr>
                              <w:divsChild>
                                <w:div w:id="1340737845">
                                  <w:marLeft w:val="0"/>
                                  <w:marRight w:val="0"/>
                                  <w:marTop w:val="0"/>
                                  <w:marBottom w:val="0"/>
                                  <w:divBdr>
                                    <w:top w:val="none" w:sz="0" w:space="0" w:color="auto"/>
                                    <w:left w:val="none" w:sz="0" w:space="0" w:color="auto"/>
                                    <w:bottom w:val="none" w:sz="0" w:space="0" w:color="auto"/>
                                    <w:right w:val="none" w:sz="0" w:space="0" w:color="auto"/>
                                  </w:divBdr>
                                  <w:divsChild>
                                    <w:div w:id="1340737826">
                                      <w:marLeft w:val="0"/>
                                      <w:marRight w:val="0"/>
                                      <w:marTop w:val="0"/>
                                      <w:marBottom w:val="0"/>
                                      <w:divBdr>
                                        <w:top w:val="none" w:sz="0" w:space="0" w:color="auto"/>
                                        <w:left w:val="none" w:sz="0" w:space="0" w:color="auto"/>
                                        <w:bottom w:val="none" w:sz="0" w:space="0" w:color="auto"/>
                                        <w:right w:val="none" w:sz="0" w:space="0" w:color="auto"/>
                                      </w:divBdr>
                                      <w:divsChild>
                                        <w:div w:id="1340737777">
                                          <w:marLeft w:val="0"/>
                                          <w:marRight w:val="0"/>
                                          <w:marTop w:val="0"/>
                                          <w:marBottom w:val="0"/>
                                          <w:divBdr>
                                            <w:top w:val="none" w:sz="0" w:space="0" w:color="auto"/>
                                            <w:left w:val="none" w:sz="0" w:space="0" w:color="auto"/>
                                            <w:bottom w:val="none" w:sz="0" w:space="0" w:color="auto"/>
                                            <w:right w:val="none" w:sz="0" w:space="0" w:color="auto"/>
                                          </w:divBdr>
                                          <w:divsChild>
                                            <w:div w:id="1340737922">
                                              <w:marLeft w:val="0"/>
                                              <w:marRight w:val="0"/>
                                              <w:marTop w:val="0"/>
                                              <w:marBottom w:val="0"/>
                                              <w:divBdr>
                                                <w:top w:val="none" w:sz="0" w:space="0" w:color="auto"/>
                                                <w:left w:val="none" w:sz="0" w:space="0" w:color="auto"/>
                                                <w:bottom w:val="none" w:sz="0" w:space="0" w:color="auto"/>
                                                <w:right w:val="none" w:sz="0" w:space="0" w:color="auto"/>
                                              </w:divBdr>
                                              <w:divsChild>
                                                <w:div w:id="1340737903">
                                                  <w:marLeft w:val="0"/>
                                                  <w:marRight w:val="0"/>
                                                  <w:marTop w:val="0"/>
                                                  <w:marBottom w:val="0"/>
                                                  <w:divBdr>
                                                    <w:top w:val="none" w:sz="0" w:space="0" w:color="auto"/>
                                                    <w:left w:val="none" w:sz="0" w:space="0" w:color="auto"/>
                                                    <w:bottom w:val="none" w:sz="0" w:space="0" w:color="auto"/>
                                                    <w:right w:val="none" w:sz="0" w:space="0" w:color="auto"/>
                                                  </w:divBdr>
                                                  <w:divsChild>
                                                    <w:div w:id="134073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0737923">
      <w:marLeft w:val="0"/>
      <w:marRight w:val="0"/>
      <w:marTop w:val="0"/>
      <w:marBottom w:val="0"/>
      <w:divBdr>
        <w:top w:val="none" w:sz="0" w:space="0" w:color="auto"/>
        <w:left w:val="none" w:sz="0" w:space="0" w:color="auto"/>
        <w:bottom w:val="none" w:sz="0" w:space="0" w:color="auto"/>
        <w:right w:val="none" w:sz="0" w:space="0" w:color="auto"/>
      </w:divBdr>
      <w:divsChild>
        <w:div w:id="1340737962">
          <w:marLeft w:val="0"/>
          <w:marRight w:val="0"/>
          <w:marTop w:val="0"/>
          <w:marBottom w:val="0"/>
          <w:divBdr>
            <w:top w:val="none" w:sz="0" w:space="0" w:color="auto"/>
            <w:left w:val="none" w:sz="0" w:space="0" w:color="auto"/>
            <w:bottom w:val="none" w:sz="0" w:space="0" w:color="auto"/>
            <w:right w:val="none" w:sz="0" w:space="0" w:color="auto"/>
          </w:divBdr>
          <w:divsChild>
            <w:div w:id="1340737910">
              <w:marLeft w:val="0"/>
              <w:marRight w:val="0"/>
              <w:marTop w:val="0"/>
              <w:marBottom w:val="0"/>
              <w:divBdr>
                <w:top w:val="none" w:sz="0" w:space="0" w:color="auto"/>
                <w:left w:val="none" w:sz="0" w:space="0" w:color="auto"/>
                <w:bottom w:val="none" w:sz="0" w:space="0" w:color="auto"/>
                <w:right w:val="none" w:sz="0" w:space="0" w:color="auto"/>
              </w:divBdr>
              <w:divsChild>
                <w:div w:id="1340737878">
                  <w:marLeft w:val="0"/>
                  <w:marRight w:val="0"/>
                  <w:marTop w:val="0"/>
                  <w:marBottom w:val="0"/>
                  <w:divBdr>
                    <w:top w:val="none" w:sz="0" w:space="0" w:color="auto"/>
                    <w:left w:val="none" w:sz="0" w:space="0" w:color="auto"/>
                    <w:bottom w:val="none" w:sz="0" w:space="0" w:color="auto"/>
                    <w:right w:val="none" w:sz="0" w:space="0" w:color="auto"/>
                  </w:divBdr>
                  <w:divsChild>
                    <w:div w:id="134073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925">
      <w:marLeft w:val="0"/>
      <w:marRight w:val="0"/>
      <w:marTop w:val="0"/>
      <w:marBottom w:val="0"/>
      <w:divBdr>
        <w:top w:val="none" w:sz="0" w:space="0" w:color="auto"/>
        <w:left w:val="none" w:sz="0" w:space="0" w:color="auto"/>
        <w:bottom w:val="none" w:sz="0" w:space="0" w:color="auto"/>
        <w:right w:val="none" w:sz="0" w:space="0" w:color="auto"/>
      </w:divBdr>
    </w:div>
    <w:div w:id="1340737926">
      <w:marLeft w:val="0"/>
      <w:marRight w:val="0"/>
      <w:marTop w:val="0"/>
      <w:marBottom w:val="0"/>
      <w:divBdr>
        <w:top w:val="none" w:sz="0" w:space="0" w:color="auto"/>
        <w:left w:val="none" w:sz="0" w:space="0" w:color="auto"/>
        <w:bottom w:val="none" w:sz="0" w:space="0" w:color="auto"/>
        <w:right w:val="none" w:sz="0" w:space="0" w:color="auto"/>
      </w:divBdr>
      <w:divsChild>
        <w:div w:id="1340737961">
          <w:marLeft w:val="0"/>
          <w:marRight w:val="0"/>
          <w:marTop w:val="0"/>
          <w:marBottom w:val="0"/>
          <w:divBdr>
            <w:top w:val="none" w:sz="0" w:space="0" w:color="auto"/>
            <w:left w:val="none" w:sz="0" w:space="0" w:color="auto"/>
            <w:bottom w:val="none" w:sz="0" w:space="0" w:color="auto"/>
            <w:right w:val="none" w:sz="0" w:space="0" w:color="auto"/>
          </w:divBdr>
          <w:divsChild>
            <w:div w:id="1340737784">
              <w:marLeft w:val="0"/>
              <w:marRight w:val="0"/>
              <w:marTop w:val="0"/>
              <w:marBottom w:val="0"/>
              <w:divBdr>
                <w:top w:val="none" w:sz="0" w:space="0" w:color="auto"/>
                <w:left w:val="none" w:sz="0" w:space="0" w:color="auto"/>
                <w:bottom w:val="none" w:sz="0" w:space="0" w:color="auto"/>
                <w:right w:val="none" w:sz="0" w:space="0" w:color="auto"/>
              </w:divBdr>
              <w:divsChild>
                <w:div w:id="1340737947">
                  <w:marLeft w:val="0"/>
                  <w:marRight w:val="0"/>
                  <w:marTop w:val="0"/>
                  <w:marBottom w:val="0"/>
                  <w:divBdr>
                    <w:top w:val="none" w:sz="0" w:space="0" w:color="auto"/>
                    <w:left w:val="none" w:sz="0" w:space="0" w:color="auto"/>
                    <w:bottom w:val="none" w:sz="0" w:space="0" w:color="auto"/>
                    <w:right w:val="none" w:sz="0" w:space="0" w:color="auto"/>
                  </w:divBdr>
                  <w:divsChild>
                    <w:div w:id="134073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929">
      <w:marLeft w:val="0"/>
      <w:marRight w:val="0"/>
      <w:marTop w:val="0"/>
      <w:marBottom w:val="0"/>
      <w:divBdr>
        <w:top w:val="none" w:sz="0" w:space="0" w:color="auto"/>
        <w:left w:val="none" w:sz="0" w:space="0" w:color="auto"/>
        <w:bottom w:val="none" w:sz="0" w:space="0" w:color="auto"/>
        <w:right w:val="none" w:sz="0" w:space="0" w:color="auto"/>
      </w:divBdr>
      <w:divsChild>
        <w:div w:id="1340737818">
          <w:marLeft w:val="446"/>
          <w:marRight w:val="0"/>
          <w:marTop w:val="200"/>
          <w:marBottom w:val="0"/>
          <w:divBdr>
            <w:top w:val="none" w:sz="0" w:space="0" w:color="auto"/>
            <w:left w:val="none" w:sz="0" w:space="0" w:color="auto"/>
            <w:bottom w:val="none" w:sz="0" w:space="0" w:color="auto"/>
            <w:right w:val="none" w:sz="0" w:space="0" w:color="auto"/>
          </w:divBdr>
        </w:div>
        <w:div w:id="1340737844">
          <w:marLeft w:val="446"/>
          <w:marRight w:val="0"/>
          <w:marTop w:val="200"/>
          <w:marBottom w:val="0"/>
          <w:divBdr>
            <w:top w:val="none" w:sz="0" w:space="0" w:color="auto"/>
            <w:left w:val="none" w:sz="0" w:space="0" w:color="auto"/>
            <w:bottom w:val="none" w:sz="0" w:space="0" w:color="auto"/>
            <w:right w:val="none" w:sz="0" w:space="0" w:color="auto"/>
          </w:divBdr>
        </w:div>
        <w:div w:id="1340737854">
          <w:marLeft w:val="446"/>
          <w:marRight w:val="0"/>
          <w:marTop w:val="200"/>
          <w:marBottom w:val="0"/>
          <w:divBdr>
            <w:top w:val="none" w:sz="0" w:space="0" w:color="auto"/>
            <w:left w:val="none" w:sz="0" w:space="0" w:color="auto"/>
            <w:bottom w:val="none" w:sz="0" w:space="0" w:color="auto"/>
            <w:right w:val="none" w:sz="0" w:space="0" w:color="auto"/>
          </w:divBdr>
        </w:div>
        <w:div w:id="1340737870">
          <w:marLeft w:val="446"/>
          <w:marRight w:val="0"/>
          <w:marTop w:val="200"/>
          <w:marBottom w:val="0"/>
          <w:divBdr>
            <w:top w:val="none" w:sz="0" w:space="0" w:color="auto"/>
            <w:left w:val="none" w:sz="0" w:space="0" w:color="auto"/>
            <w:bottom w:val="none" w:sz="0" w:space="0" w:color="auto"/>
            <w:right w:val="none" w:sz="0" w:space="0" w:color="auto"/>
          </w:divBdr>
        </w:div>
        <w:div w:id="1340737894">
          <w:marLeft w:val="446"/>
          <w:marRight w:val="0"/>
          <w:marTop w:val="200"/>
          <w:marBottom w:val="0"/>
          <w:divBdr>
            <w:top w:val="none" w:sz="0" w:space="0" w:color="auto"/>
            <w:left w:val="none" w:sz="0" w:space="0" w:color="auto"/>
            <w:bottom w:val="none" w:sz="0" w:space="0" w:color="auto"/>
            <w:right w:val="none" w:sz="0" w:space="0" w:color="auto"/>
          </w:divBdr>
        </w:div>
        <w:div w:id="1340737970">
          <w:marLeft w:val="446"/>
          <w:marRight w:val="0"/>
          <w:marTop w:val="200"/>
          <w:marBottom w:val="0"/>
          <w:divBdr>
            <w:top w:val="none" w:sz="0" w:space="0" w:color="auto"/>
            <w:left w:val="none" w:sz="0" w:space="0" w:color="auto"/>
            <w:bottom w:val="none" w:sz="0" w:space="0" w:color="auto"/>
            <w:right w:val="none" w:sz="0" w:space="0" w:color="auto"/>
          </w:divBdr>
        </w:div>
      </w:divsChild>
    </w:div>
    <w:div w:id="1340737930">
      <w:marLeft w:val="0"/>
      <w:marRight w:val="0"/>
      <w:marTop w:val="0"/>
      <w:marBottom w:val="0"/>
      <w:divBdr>
        <w:top w:val="none" w:sz="0" w:space="0" w:color="auto"/>
        <w:left w:val="none" w:sz="0" w:space="0" w:color="auto"/>
        <w:bottom w:val="none" w:sz="0" w:space="0" w:color="auto"/>
        <w:right w:val="none" w:sz="0" w:space="0" w:color="auto"/>
      </w:divBdr>
    </w:div>
    <w:div w:id="1340737943">
      <w:marLeft w:val="0"/>
      <w:marRight w:val="0"/>
      <w:marTop w:val="0"/>
      <w:marBottom w:val="0"/>
      <w:divBdr>
        <w:top w:val="none" w:sz="0" w:space="0" w:color="auto"/>
        <w:left w:val="none" w:sz="0" w:space="0" w:color="auto"/>
        <w:bottom w:val="none" w:sz="0" w:space="0" w:color="auto"/>
        <w:right w:val="none" w:sz="0" w:space="0" w:color="auto"/>
      </w:divBdr>
      <w:divsChild>
        <w:div w:id="1340737829">
          <w:marLeft w:val="562"/>
          <w:marRight w:val="0"/>
          <w:marTop w:val="77"/>
          <w:marBottom w:val="0"/>
          <w:divBdr>
            <w:top w:val="none" w:sz="0" w:space="0" w:color="auto"/>
            <w:left w:val="none" w:sz="0" w:space="0" w:color="auto"/>
            <w:bottom w:val="none" w:sz="0" w:space="0" w:color="auto"/>
            <w:right w:val="none" w:sz="0" w:space="0" w:color="auto"/>
          </w:divBdr>
        </w:div>
        <w:div w:id="1340737838">
          <w:marLeft w:val="1526"/>
          <w:marRight w:val="0"/>
          <w:marTop w:val="72"/>
          <w:marBottom w:val="0"/>
          <w:divBdr>
            <w:top w:val="none" w:sz="0" w:space="0" w:color="auto"/>
            <w:left w:val="none" w:sz="0" w:space="0" w:color="auto"/>
            <w:bottom w:val="none" w:sz="0" w:space="0" w:color="auto"/>
            <w:right w:val="none" w:sz="0" w:space="0" w:color="auto"/>
          </w:divBdr>
        </w:div>
        <w:div w:id="1340737955">
          <w:marLeft w:val="1526"/>
          <w:marRight w:val="0"/>
          <w:marTop w:val="72"/>
          <w:marBottom w:val="0"/>
          <w:divBdr>
            <w:top w:val="none" w:sz="0" w:space="0" w:color="auto"/>
            <w:left w:val="none" w:sz="0" w:space="0" w:color="auto"/>
            <w:bottom w:val="none" w:sz="0" w:space="0" w:color="auto"/>
            <w:right w:val="none" w:sz="0" w:space="0" w:color="auto"/>
          </w:divBdr>
        </w:div>
      </w:divsChild>
    </w:div>
    <w:div w:id="1340737946">
      <w:marLeft w:val="0"/>
      <w:marRight w:val="0"/>
      <w:marTop w:val="0"/>
      <w:marBottom w:val="0"/>
      <w:divBdr>
        <w:top w:val="none" w:sz="0" w:space="0" w:color="auto"/>
        <w:left w:val="none" w:sz="0" w:space="0" w:color="auto"/>
        <w:bottom w:val="none" w:sz="0" w:space="0" w:color="auto"/>
        <w:right w:val="none" w:sz="0" w:space="0" w:color="auto"/>
      </w:divBdr>
    </w:div>
    <w:div w:id="1340737949">
      <w:marLeft w:val="0"/>
      <w:marRight w:val="0"/>
      <w:marTop w:val="0"/>
      <w:marBottom w:val="0"/>
      <w:divBdr>
        <w:top w:val="none" w:sz="0" w:space="0" w:color="auto"/>
        <w:left w:val="none" w:sz="0" w:space="0" w:color="auto"/>
        <w:bottom w:val="none" w:sz="0" w:space="0" w:color="auto"/>
        <w:right w:val="none" w:sz="0" w:space="0" w:color="auto"/>
      </w:divBdr>
      <w:divsChild>
        <w:div w:id="1340737891">
          <w:marLeft w:val="0"/>
          <w:marRight w:val="0"/>
          <w:marTop w:val="0"/>
          <w:marBottom w:val="0"/>
          <w:divBdr>
            <w:top w:val="none" w:sz="0" w:space="0" w:color="auto"/>
            <w:left w:val="none" w:sz="0" w:space="0" w:color="auto"/>
            <w:bottom w:val="none" w:sz="0" w:space="0" w:color="auto"/>
            <w:right w:val="none" w:sz="0" w:space="0" w:color="auto"/>
          </w:divBdr>
          <w:divsChild>
            <w:div w:id="1340737843">
              <w:marLeft w:val="0"/>
              <w:marRight w:val="0"/>
              <w:marTop w:val="0"/>
              <w:marBottom w:val="0"/>
              <w:divBdr>
                <w:top w:val="none" w:sz="0" w:space="0" w:color="auto"/>
                <w:left w:val="none" w:sz="0" w:space="0" w:color="auto"/>
                <w:bottom w:val="none" w:sz="0" w:space="0" w:color="auto"/>
                <w:right w:val="none" w:sz="0" w:space="0" w:color="auto"/>
              </w:divBdr>
              <w:divsChild>
                <w:div w:id="134073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737951">
      <w:marLeft w:val="0"/>
      <w:marRight w:val="0"/>
      <w:marTop w:val="0"/>
      <w:marBottom w:val="0"/>
      <w:divBdr>
        <w:top w:val="none" w:sz="0" w:space="0" w:color="auto"/>
        <w:left w:val="none" w:sz="0" w:space="0" w:color="auto"/>
        <w:bottom w:val="none" w:sz="0" w:space="0" w:color="auto"/>
        <w:right w:val="none" w:sz="0" w:space="0" w:color="auto"/>
      </w:divBdr>
    </w:div>
    <w:div w:id="1340737956">
      <w:marLeft w:val="0"/>
      <w:marRight w:val="0"/>
      <w:marTop w:val="0"/>
      <w:marBottom w:val="0"/>
      <w:divBdr>
        <w:top w:val="none" w:sz="0" w:space="0" w:color="auto"/>
        <w:left w:val="none" w:sz="0" w:space="0" w:color="auto"/>
        <w:bottom w:val="none" w:sz="0" w:space="0" w:color="auto"/>
        <w:right w:val="none" w:sz="0" w:space="0" w:color="auto"/>
      </w:divBdr>
      <w:divsChild>
        <w:div w:id="1340737973">
          <w:marLeft w:val="0"/>
          <w:marRight w:val="0"/>
          <w:marTop w:val="0"/>
          <w:marBottom w:val="0"/>
          <w:divBdr>
            <w:top w:val="none" w:sz="0" w:space="0" w:color="auto"/>
            <w:left w:val="none" w:sz="0" w:space="0" w:color="auto"/>
            <w:bottom w:val="none" w:sz="0" w:space="0" w:color="auto"/>
            <w:right w:val="none" w:sz="0" w:space="0" w:color="auto"/>
          </w:divBdr>
          <w:divsChild>
            <w:div w:id="1340737976">
              <w:marLeft w:val="0"/>
              <w:marRight w:val="0"/>
              <w:marTop w:val="0"/>
              <w:marBottom w:val="0"/>
              <w:divBdr>
                <w:top w:val="none" w:sz="0" w:space="0" w:color="auto"/>
                <w:left w:val="none" w:sz="0" w:space="0" w:color="auto"/>
                <w:bottom w:val="none" w:sz="0" w:space="0" w:color="auto"/>
                <w:right w:val="none" w:sz="0" w:space="0" w:color="auto"/>
              </w:divBdr>
              <w:divsChild>
                <w:div w:id="134073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737967">
      <w:marLeft w:val="0"/>
      <w:marRight w:val="0"/>
      <w:marTop w:val="0"/>
      <w:marBottom w:val="0"/>
      <w:divBdr>
        <w:top w:val="none" w:sz="0" w:space="0" w:color="auto"/>
        <w:left w:val="none" w:sz="0" w:space="0" w:color="auto"/>
        <w:bottom w:val="none" w:sz="0" w:space="0" w:color="auto"/>
        <w:right w:val="none" w:sz="0" w:space="0" w:color="auto"/>
      </w:divBdr>
    </w:div>
    <w:div w:id="1340737971">
      <w:marLeft w:val="0"/>
      <w:marRight w:val="0"/>
      <w:marTop w:val="0"/>
      <w:marBottom w:val="0"/>
      <w:divBdr>
        <w:top w:val="none" w:sz="0" w:space="0" w:color="auto"/>
        <w:left w:val="none" w:sz="0" w:space="0" w:color="auto"/>
        <w:bottom w:val="none" w:sz="0" w:space="0" w:color="auto"/>
        <w:right w:val="none" w:sz="0" w:space="0" w:color="auto"/>
      </w:divBdr>
    </w:div>
    <w:div w:id="1340737974">
      <w:marLeft w:val="0"/>
      <w:marRight w:val="0"/>
      <w:marTop w:val="0"/>
      <w:marBottom w:val="0"/>
      <w:divBdr>
        <w:top w:val="none" w:sz="0" w:space="0" w:color="auto"/>
        <w:left w:val="none" w:sz="0" w:space="0" w:color="auto"/>
        <w:bottom w:val="none" w:sz="0" w:space="0" w:color="auto"/>
        <w:right w:val="none" w:sz="0" w:space="0" w:color="auto"/>
      </w:divBdr>
    </w:div>
    <w:div w:id="1340737977">
      <w:marLeft w:val="0"/>
      <w:marRight w:val="0"/>
      <w:marTop w:val="0"/>
      <w:marBottom w:val="0"/>
      <w:divBdr>
        <w:top w:val="none" w:sz="0" w:space="0" w:color="auto"/>
        <w:left w:val="none" w:sz="0" w:space="0" w:color="auto"/>
        <w:bottom w:val="none" w:sz="0" w:space="0" w:color="auto"/>
        <w:right w:val="none" w:sz="0" w:space="0" w:color="auto"/>
      </w:divBdr>
      <w:divsChild>
        <w:div w:id="1340737980">
          <w:marLeft w:val="0"/>
          <w:marRight w:val="0"/>
          <w:marTop w:val="0"/>
          <w:marBottom w:val="0"/>
          <w:divBdr>
            <w:top w:val="none" w:sz="0" w:space="0" w:color="auto"/>
            <w:left w:val="none" w:sz="0" w:space="0" w:color="auto"/>
            <w:bottom w:val="none" w:sz="0" w:space="0" w:color="auto"/>
            <w:right w:val="none" w:sz="0" w:space="0" w:color="auto"/>
          </w:divBdr>
          <w:divsChild>
            <w:div w:id="1340737957">
              <w:marLeft w:val="0"/>
              <w:marRight w:val="0"/>
              <w:marTop w:val="0"/>
              <w:marBottom w:val="0"/>
              <w:divBdr>
                <w:top w:val="none" w:sz="0" w:space="0" w:color="auto"/>
                <w:left w:val="none" w:sz="0" w:space="0" w:color="auto"/>
                <w:bottom w:val="none" w:sz="0" w:space="0" w:color="auto"/>
                <w:right w:val="none" w:sz="0" w:space="0" w:color="auto"/>
              </w:divBdr>
              <w:divsChild>
                <w:div w:id="1340737936">
                  <w:marLeft w:val="0"/>
                  <w:marRight w:val="0"/>
                  <w:marTop w:val="0"/>
                  <w:marBottom w:val="0"/>
                  <w:divBdr>
                    <w:top w:val="none" w:sz="0" w:space="0" w:color="auto"/>
                    <w:left w:val="none" w:sz="0" w:space="0" w:color="auto"/>
                    <w:bottom w:val="none" w:sz="0" w:space="0" w:color="auto"/>
                    <w:right w:val="none" w:sz="0" w:space="0" w:color="auto"/>
                  </w:divBdr>
                  <w:divsChild>
                    <w:div w:id="134073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737978">
      <w:marLeft w:val="0"/>
      <w:marRight w:val="0"/>
      <w:marTop w:val="0"/>
      <w:marBottom w:val="0"/>
      <w:divBdr>
        <w:top w:val="none" w:sz="0" w:space="0" w:color="auto"/>
        <w:left w:val="none" w:sz="0" w:space="0" w:color="auto"/>
        <w:bottom w:val="none" w:sz="0" w:space="0" w:color="auto"/>
        <w:right w:val="none" w:sz="0" w:space="0" w:color="auto"/>
      </w:divBdr>
    </w:div>
    <w:div w:id="1340737979">
      <w:marLeft w:val="0"/>
      <w:marRight w:val="0"/>
      <w:marTop w:val="0"/>
      <w:marBottom w:val="0"/>
      <w:divBdr>
        <w:top w:val="none" w:sz="0" w:space="0" w:color="auto"/>
        <w:left w:val="none" w:sz="0" w:space="0" w:color="auto"/>
        <w:bottom w:val="none" w:sz="0" w:space="0" w:color="auto"/>
        <w:right w:val="none" w:sz="0" w:space="0" w:color="auto"/>
      </w:divBdr>
    </w:div>
    <w:div w:id="1340737982">
      <w:marLeft w:val="0"/>
      <w:marRight w:val="0"/>
      <w:marTop w:val="0"/>
      <w:marBottom w:val="0"/>
      <w:divBdr>
        <w:top w:val="none" w:sz="0" w:space="0" w:color="auto"/>
        <w:left w:val="none" w:sz="0" w:space="0" w:color="auto"/>
        <w:bottom w:val="none" w:sz="0" w:space="0" w:color="auto"/>
        <w:right w:val="none" w:sz="0" w:space="0" w:color="auto"/>
      </w:divBdr>
      <w:divsChild>
        <w:div w:id="1340737938">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pii.gov.sk/" TargetMode="External"/><Relationship Id="rId21" Type="http://schemas.openxmlformats.org/officeDocument/2006/relationships/hyperlink" Target="https://www.itms2014.sk/" TargetMode="External"/><Relationship Id="rId42" Type="http://schemas.openxmlformats.org/officeDocument/2006/relationships/hyperlink" Target="https://www.slov-lex.sk/pravne-predpisy/SK/ZZ/2008/539/20191201" TargetMode="External"/><Relationship Id="rId47" Type="http://schemas.openxmlformats.org/officeDocument/2006/relationships/hyperlink" Target="https://metais.vicepremier.gov.sk/" TargetMode="External"/><Relationship Id="rId63" Type="http://schemas.openxmlformats.org/officeDocument/2006/relationships/hyperlink" Target="https://www.partnerskadohoda.gov.sk/vzory-cko/%20" TargetMode="External"/><Relationship Id="rId68" Type="http://schemas.openxmlformats.org/officeDocument/2006/relationships/hyperlink" Target="http://www.mirri.gov.sk" TargetMode="External"/><Relationship Id="rId84" Type="http://schemas.openxmlformats.org/officeDocument/2006/relationships/hyperlink" Target="https://www.opii.gov.sk/metodicke-dokumenty/manual-pre-komunikaciu-a-informovanie" TargetMode="External"/><Relationship Id="rId89" Type="http://schemas.openxmlformats.org/officeDocument/2006/relationships/hyperlink" Target="https://www.mirri.gov.sk/projekty/projekty-esif/operacny-program-integrovana-infrastruktura/prioritna-os-7-informacna-spolocnost/metodicke-dokumenty/prirucky/index.html" TargetMode="External"/><Relationship Id="rId16" Type="http://schemas.openxmlformats.org/officeDocument/2006/relationships/hyperlink" Target="https://www.mfsr.sk/sk/financne-vztahy-eu/povstupove-fondy-eu/programove-obdobie-2014-2020/europske-strukturalne-investicne-fondy/materialy/materialy/" TargetMode="External"/><Relationship Id="rId11" Type="http://schemas.openxmlformats.org/officeDocument/2006/relationships/hyperlink" Target="http://www.vicepremier.gov.sk" TargetMode="External"/><Relationship Id="rId32" Type="http://schemas.openxmlformats.org/officeDocument/2006/relationships/hyperlink" Target="https://www.slov-lex.sk/pravne-predpisy/SK/ZZ/2001/302/20210101" TargetMode="External"/><Relationship Id="rId37" Type="http://schemas.openxmlformats.org/officeDocument/2006/relationships/hyperlink" Target="https://www.slov-lex.sk/vyhladavanie-pravnych-predpisov?text=7%2F2005" TargetMode="External"/><Relationship Id="rId53" Type="http://schemas.openxmlformats.org/officeDocument/2006/relationships/hyperlink" Target="https://metais.vicepremier.gov.sk/" TargetMode="External"/><Relationship Id="rId58" Type="http://schemas.openxmlformats.org/officeDocument/2006/relationships/hyperlink" Target="https://www.mirri.gov.sk/sekcie/informatizacia/riadenie-kvality-qa/riadenie-kvality-qa/" TargetMode="External"/><Relationship Id="rId74" Type="http://schemas.openxmlformats.org/officeDocument/2006/relationships/hyperlink" Target="https://www.mirri.gov.sk/projekty/projekty-esif/operacny-program-integrovana-infrastruktura/prioritna-os-7-informacna-spolocnost/metodicke-dokumenty/prirucky/" TargetMode="External"/><Relationship Id="rId79" Type="http://schemas.openxmlformats.org/officeDocument/2006/relationships/hyperlink" Target="https://1drv.ms/x/s!AoWN9knbTs6vzTfaCMJxMXXvXq8z?e=CZfbab" TargetMode="External"/><Relationship Id="rId5" Type="http://schemas.openxmlformats.org/officeDocument/2006/relationships/settings" Target="settings.xml"/><Relationship Id="rId90" Type="http://schemas.openxmlformats.org/officeDocument/2006/relationships/hyperlink" Target="https://www.mirri.gov.sk/projekty/projekty-esif/operacny-program-integrovana-infrastruktura/prioritna-os-7-informacna-spolocnost/metodicke-dokumenty/formulare/index.html" TargetMode="External"/><Relationship Id="rId95" Type="http://schemas.microsoft.com/office/2011/relationships/people" Target="people.xml"/><Relationship Id="rId22" Type="http://schemas.openxmlformats.org/officeDocument/2006/relationships/hyperlink" Target="mailto:allopk@mirri.gov.sk" TargetMode="External"/><Relationship Id="rId27" Type="http://schemas.openxmlformats.org/officeDocument/2006/relationships/hyperlink" Target="mailto:opii@opii.gov.sk" TargetMode="External"/><Relationship Id="rId43" Type="http://schemas.openxmlformats.org/officeDocument/2006/relationships/hyperlink" Target="https://www.mirri.gov.sk/sekcie/narodna-koncepcia-informatizacie-verejnej-spravy-nikvs/index.html" TargetMode="External"/><Relationship Id="rId48" Type="http://schemas.openxmlformats.org/officeDocument/2006/relationships/hyperlink" Target="https://metais.vicepremier.gov.sk/studia/list" TargetMode="External"/><Relationship Id="rId64" Type="http://schemas.openxmlformats.org/officeDocument/2006/relationships/hyperlink" Target="http://www.reformuj.sk/co-je-op-evs/" TargetMode="External"/><Relationship Id="rId69" Type="http://schemas.openxmlformats.org/officeDocument/2006/relationships/hyperlink" Target="http://www.mirri.gov.sk" TargetMode="External"/><Relationship Id="rId8" Type="http://schemas.openxmlformats.org/officeDocument/2006/relationships/endnotes" Target="endnotes.xml"/><Relationship Id="rId51" Type="http://schemas.openxmlformats.org/officeDocument/2006/relationships/hyperlink" Target="https://www.vicepremier.gov.sk/projekty/projekty-esif/operacny-program-integrovana-infrastruktura/prioritna-os-7-informacna-spolocnost/metodicke-dokumenty/hodnotiace-kriteria-op-ii/index.html" TargetMode="External"/><Relationship Id="rId72" Type="http://schemas.openxmlformats.org/officeDocument/2006/relationships/hyperlink" Target="https://metais.vicepremier.gov.sk/" TargetMode="External"/><Relationship Id="rId80" Type="http://schemas.openxmlformats.org/officeDocument/2006/relationships/hyperlink" Target="https://www.mirri.gov.sk/sekcie/informatizacia/riadenie-kvality-qa/riadenie-kvality-qa/" TargetMode="External"/><Relationship Id="rId85" Type="http://schemas.openxmlformats.org/officeDocument/2006/relationships/hyperlink" Target="https://www.mirri.gov.sk/projekty/projekty-esif/operacny-program-integrovana-infrastruktura/prioritna-os-7-informacna-spolocnost/monitorovanie-a-hodnotenie/index.html" TargetMode="External"/><Relationship Id="rId93"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hyperlink" Target="https://www.mirri.gov.sk/" TargetMode="External"/><Relationship Id="rId17" Type="http://schemas.openxmlformats.org/officeDocument/2006/relationships/hyperlink" Target="https://www.mirri.gov.sk/%20" TargetMode="External"/><Relationship Id="rId25" Type="http://schemas.openxmlformats.org/officeDocument/2006/relationships/hyperlink" Target="https://www.mirri.gov.sk/podatelna/" TargetMode="External"/><Relationship Id="rId33" Type="http://schemas.openxmlformats.org/officeDocument/2006/relationships/hyperlink" Target="https://rpo.statistics.sk" TargetMode="External"/><Relationship Id="rId38" Type="http://schemas.openxmlformats.org/officeDocument/2006/relationships/hyperlink" Target="https://ru.justice.sk/ru-verejnost-web/pages/searchKonanie.xhtml?query" TargetMode="External"/><Relationship Id="rId46" Type="http://schemas.openxmlformats.org/officeDocument/2006/relationships/hyperlink" Target="https://metais.vicepremier.gov.sk/" TargetMode="External"/><Relationship Id="rId59" Type="http://schemas.openxmlformats.org/officeDocument/2006/relationships/hyperlink" Target="https://www.mirri.gov.sk/sekcie/informatizacia/riadenie-kvality-qa/riadenie-kvality-qa/" TargetMode="External"/><Relationship Id="rId67" Type="http://schemas.openxmlformats.org/officeDocument/2006/relationships/hyperlink" Target="http://www.mirri.gov.sk" TargetMode="External"/><Relationship Id="rId20" Type="http://schemas.openxmlformats.org/officeDocument/2006/relationships/hyperlink" Target="https://www.itms2014.sk/" TargetMode="External"/><Relationship Id="rId41" Type="http://schemas.openxmlformats.org/officeDocument/2006/relationships/hyperlink" Target="http://www.cre.sk" TargetMode="External"/><Relationship Id="rId54" Type="http://schemas.openxmlformats.org/officeDocument/2006/relationships/hyperlink" Target="https://www.ip.gov.sk/app/registerNZ/" TargetMode="External"/><Relationship Id="rId62" Type="http://schemas.openxmlformats.org/officeDocument/2006/relationships/hyperlink" Target="https://www.slov-lex.sk/vyhladavanie-pravnych-predpisov?text=292%2F2014" TargetMode="External"/><Relationship Id="rId70" Type="http://schemas.openxmlformats.org/officeDocument/2006/relationships/hyperlink" Target="https://www.slov-lex.sk/vyhladavanie-pravnych-predpisov?text=292%2F2014" TargetMode="External"/><Relationship Id="rId75" Type="http://schemas.openxmlformats.org/officeDocument/2006/relationships/hyperlink" Target="https://www.mirri.gov.sk/projekty/projekty-esif/operacny-program-integrovana-infrastruktura/prioritna-os-7-informacna-spolocnost/metodicke-dokumenty/zoznam-meratelnych-ukazovatelov/index.html" TargetMode="External"/><Relationship Id="rId83" Type="http://schemas.openxmlformats.org/officeDocument/2006/relationships/hyperlink" Target="https://www.opii.gov.sk/strategicke-dokumenty/op-integrovana-infrastruktura" TargetMode="External"/><Relationship Id="rId88" Type="http://schemas.openxmlformats.org/officeDocument/2006/relationships/hyperlink" Target="https://www.mirri.gov.sk/sekcie/strategicke-priority-nikvs/index.html" TargetMode="External"/><Relationship Id="rId91" Type="http://schemas.openxmlformats.org/officeDocument/2006/relationships/hyperlink" Target="https://onedrive.live.com/view.aspx?resid=2FF0F9B4A1BD9ECB!4575&amp;ithint=file%2cxlsx&amp;authkey=!AMpw82uhynZHUug"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mirri.gov.sk/" TargetMode="External"/><Relationship Id="rId23" Type="http://schemas.openxmlformats.org/officeDocument/2006/relationships/hyperlink" Target="https://www.mirri.gov.sk/" TargetMode="External"/><Relationship Id="rId28" Type="http://schemas.openxmlformats.org/officeDocument/2006/relationships/hyperlink" Target="https://www.mirri.gov.sk/" TargetMode="External"/><Relationship Id="rId36" Type="http://schemas.openxmlformats.org/officeDocument/2006/relationships/hyperlink" Target="https://oversi.gov.sk/" TargetMode="External"/><Relationship Id="rId49" Type="http://schemas.openxmlformats.org/officeDocument/2006/relationships/hyperlink" Target="https://www.opii.gov.sk/strategicke-dokumenty/op-integrovana-infrastruktura" TargetMode="External"/><Relationship Id="rId57" Type="http://schemas.openxmlformats.org/officeDocument/2006/relationships/hyperlink" Target="https://www.mirri.gov.sk/sekcie/informatizacia/riadenie-kvality-qa/riadenie-kvality-qa/" TargetMode="External"/><Relationship Id="rId10" Type="http://schemas.openxmlformats.org/officeDocument/2006/relationships/hyperlink" Target="https://www.mirri.gov.sk/" TargetMode="External"/><Relationship Id="rId31" Type="http://schemas.openxmlformats.org/officeDocument/2006/relationships/hyperlink" Target="https://www.slov-lex.sk/pravne-predpisy/SK/ZZ/1990/401/20170101" TargetMode="External"/><Relationship Id="rId44" Type="http://schemas.openxmlformats.org/officeDocument/2006/relationships/hyperlink" Target="mailto:pgk@vicepremier.gov.sk" TargetMode="External"/><Relationship Id="rId52" Type="http://schemas.openxmlformats.org/officeDocument/2006/relationships/hyperlink" Target="https://www.mirri.gov.sk/projekty/projekty-esif/operacny-program-integrovana-infrastruktura/prioritna-os-7-informacna-spolocnost/metodicke-dokumenty/hodnotiace-kriteria-op-ii/index.html" TargetMode="External"/><Relationship Id="rId60" Type="http://schemas.openxmlformats.org/officeDocument/2006/relationships/hyperlink" Target="https://www.mfsr.sk/sk/financne-vztahy-eu/povstupove-fondy-eu/programove-obdobie-2014-2020/europske-strukturalne-investicne-fondy/materialy/materialy/" TargetMode="External"/><Relationship Id="rId65" Type="http://schemas.openxmlformats.org/officeDocument/2006/relationships/hyperlink" Target="https://www.opii.gov.sk/vyzvania/harmonogram-vyzvani-a-synergie" TargetMode="External"/><Relationship Id="rId73" Type="http://schemas.openxmlformats.org/officeDocument/2006/relationships/hyperlink" Target="https://www.mirri.gov.sk/projekty/projekty-esif/operacny-program-integrovana-infrastruktura/prioritna-os-7-informacna-spolocnost/metodicke-dokumenty/formulare/index.html" TargetMode="External"/><Relationship Id="rId78" Type="http://schemas.openxmlformats.org/officeDocument/2006/relationships/hyperlink" Target="https://www.mirri.gov.sk/projekty/projekty-esif/operacny-program-integrovana-infrastruktura/prioritna-os-7-informacna-spolocnost/metodicke-dokumenty/hodnotiace-kriteria-op-ii/index.html" TargetMode="External"/><Relationship Id="rId81" Type="http://schemas.openxmlformats.org/officeDocument/2006/relationships/hyperlink" Target="https://www.mirri.gov.sk/" TargetMode="External"/><Relationship Id="rId86" Type="http://schemas.openxmlformats.org/officeDocument/2006/relationships/hyperlink" Target="https://www.opii.gov.sk/metodicke-dokumenty/verejne-obstaravanie" TargetMode="External"/><Relationship Id="rId9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mirri.gov.sk/" TargetMode="External"/><Relationship Id="rId13" Type="http://schemas.openxmlformats.org/officeDocument/2006/relationships/hyperlink" Target="https://www.mfsr.sk/sk/financne-vztahy-eu/povstupove-fondy-eu/programove-obdobie-2014-2020/europske-strukturalne-investicne-fondy/materialy/materialy/" TargetMode="External"/><Relationship Id="rId18" Type="http://schemas.openxmlformats.org/officeDocument/2006/relationships/hyperlink" Target="https://www.vicepremier.gov.sk/" TargetMode="External"/><Relationship Id="rId39" Type="http://schemas.openxmlformats.org/officeDocument/2006/relationships/hyperlink" Target="https://www.slov-lex.sk/vyhladavanie-pravnych-predpisov?text=91%2F2016" TargetMode="External"/><Relationship Id="rId34" Type="http://schemas.openxmlformats.org/officeDocument/2006/relationships/hyperlink" Target="https://oversi.gov.sk" TargetMode="External"/><Relationship Id="rId50" Type="http://schemas.openxmlformats.org/officeDocument/2006/relationships/hyperlink" Target="https://www.slov-lex.sk/vyhladavanie-pravnych-predpisov?text=85%2F2020" TargetMode="External"/><Relationship Id="rId55" Type="http://schemas.openxmlformats.org/officeDocument/2006/relationships/hyperlink" Target="https://www.slov-lex.sk/vyhladavanie-pravnych-predpisov?text=85%2F2020" TargetMode="External"/><Relationship Id="rId76" Type="http://schemas.openxmlformats.org/officeDocument/2006/relationships/hyperlink" Target="https://www.olaf.vlada.gov.sk//system-vcasneho-odhalovania-rizika-a-vylucenia-edes/" TargetMode="External"/><Relationship Id="rId7" Type="http://schemas.openxmlformats.org/officeDocument/2006/relationships/footnotes" Target="footnotes.xml"/><Relationship Id="rId71" Type="http://schemas.openxmlformats.org/officeDocument/2006/relationships/hyperlink" Target="https://www.partnerskadohoda.gov.sk/zakladne-dokumenty/" TargetMode="External"/><Relationship Id="rId92" Type="http://schemas.openxmlformats.org/officeDocument/2006/relationships/header" Target="header1.xml"/><Relationship Id="rId2" Type="http://schemas.openxmlformats.org/officeDocument/2006/relationships/customXml" Target="../customXml/item2.xml"/><Relationship Id="rId29" Type="http://schemas.openxmlformats.org/officeDocument/2006/relationships/hyperlink" Target="https://www.slov-lex.sk/pravne-predpisy/SK/ZZ/2019/95/20210101" TargetMode="External"/><Relationship Id="rId24" Type="http://schemas.openxmlformats.org/officeDocument/2006/relationships/hyperlink" Target="mailto:po7opii@mirri.gov.sk" TargetMode="External"/><Relationship Id="rId40" Type="http://schemas.openxmlformats.org/officeDocument/2006/relationships/hyperlink" Target="https://esluzby.genpro.gov.sk/zoznam-odsudenych-pravnickych-osob" TargetMode="External"/><Relationship Id="rId45" Type="http://schemas.openxmlformats.org/officeDocument/2006/relationships/hyperlink" Target="https://www.mirri.gov.sk/sekcie/informatizacia/riadenie-kvality-qa/riadenie-kvality-qa/" TargetMode="External"/><Relationship Id="rId66" Type="http://schemas.openxmlformats.org/officeDocument/2006/relationships/hyperlink" Target="http://www.mirri.gov.sk" TargetMode="External"/><Relationship Id="rId87" Type="http://schemas.openxmlformats.org/officeDocument/2006/relationships/hyperlink" Target="https://www.mirri.gov.sk/sekcie/narodna-koncepcia-informatizacie-verejnej-spravy-nikvs/index.html" TargetMode="External"/><Relationship Id="rId61" Type="http://schemas.openxmlformats.org/officeDocument/2006/relationships/hyperlink" Target="https://www.mirri.gov.sk/projekty/projekty-esif/operacny-program-integrovana-infrastruktura/prioritna-os-7-informacna-spolocnost/projekty/index.html" TargetMode="External"/><Relationship Id="rId82" Type="http://schemas.openxmlformats.org/officeDocument/2006/relationships/hyperlink" Target="http://www.mirri.gov.sk" TargetMode="External"/><Relationship Id="rId19" Type="http://schemas.openxmlformats.org/officeDocument/2006/relationships/hyperlink" Target="http://www.vicepremier.gov.sk" TargetMode="External"/><Relationship Id="rId14" Type="http://schemas.openxmlformats.org/officeDocument/2006/relationships/hyperlink" Target="https://www.mirri.gov.sk/" TargetMode="External"/><Relationship Id="rId30" Type="http://schemas.openxmlformats.org/officeDocument/2006/relationships/hyperlink" Target="https://www.slov-lex.sk/vyhladavanie-pravnych-predpisov?text=369%2F1990" TargetMode="External"/><Relationship Id="rId35" Type="http://schemas.openxmlformats.org/officeDocument/2006/relationships/hyperlink" Target="https://ec.europa.eu/budget/edes/index_en.cfm" TargetMode="External"/><Relationship Id="rId56" Type="http://schemas.openxmlformats.org/officeDocument/2006/relationships/hyperlink" Target="https://www.mirri.gov.sk/sekcie/informatizacia/riadenie-kvality-qa/riadenie-kvality-qa/" TargetMode="External"/><Relationship Id="rId77" Type="http://schemas.openxmlformats.org/officeDocument/2006/relationships/hyperlink" Target="https://www.opii.gov.sk/vyzvania/harmonogram-vyzvani-a-synergi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mfsr.sk/sk/financne-vztahy-eu/povstupove-fondy-eu/programove-obdobie-2014-2020/europske-strukturalne-investicne-fondy/materialy/novy-podadresar/novy-podadresar-2.html" TargetMode="External"/><Relationship Id="rId13" Type="http://schemas.openxmlformats.org/officeDocument/2006/relationships/hyperlink" Target="https://1drv.ms/x/s!AoWN9knbTs6vzTfaCMJxMXXvXq8z?e=CZfbab" TargetMode="External"/><Relationship Id="rId18" Type="http://schemas.openxmlformats.org/officeDocument/2006/relationships/hyperlink" Target="https://www.mirri.gov.sk/sekcie/informatizacia/riadenie-kvality-qa/riadenie-kvality-qa/" TargetMode="External"/><Relationship Id="rId3" Type="http://schemas.openxmlformats.org/officeDocument/2006/relationships/hyperlink" Target="https://www.mirri.gov.sk/sekcie/informatizacia/riadenie-kvality-qa/riadenie-kvality-qa/" TargetMode="External"/><Relationship Id="rId7" Type="http://schemas.openxmlformats.org/officeDocument/2006/relationships/hyperlink" Target="https://www.mfsr.sk/sk/financne-vztahy-eu/povstupove-fondy-eu/programove-obdobie-2014-2020/europske-strukturalne-investicne-fondy/materialy/novy-podadresar/novy-podadresar-2.html" TargetMode="External"/><Relationship Id="rId12" Type="http://schemas.openxmlformats.org/officeDocument/2006/relationships/hyperlink" Target="https://www.mirri.gov.sk/sekcie/informatizacia/riadenie-kvality-qa/riadenie-kvality-qa/" TargetMode="External"/><Relationship Id="rId17" Type="http://schemas.openxmlformats.org/officeDocument/2006/relationships/hyperlink" Target="https://www.mirri.gov.sk/sekcie/informatizacia/riadenie-kvality-qa/riadenie-kvality-qa/" TargetMode="External"/><Relationship Id="rId2" Type="http://schemas.openxmlformats.org/officeDocument/2006/relationships/hyperlink" Target="https://www.slov-lex.sk/vyhladavanie-pravnych-predpisov?text=85%2F2020" TargetMode="External"/><Relationship Id="rId16" Type="http://schemas.openxmlformats.org/officeDocument/2006/relationships/hyperlink" Target="https://www.mirri.gov.sk/projekty/projekty-esif/operacny-program-integrovana-infrastruktura/prioritna-os-7-informacna-spolocnost/metodicke-dokumenty/hodnotiace-kriteria-op-ii/" TargetMode="External"/><Relationship Id="rId1" Type="http://schemas.openxmlformats.org/officeDocument/2006/relationships/hyperlink" Target="https://idsk.gov.sk/benchmark-zivotnych-situacii" TargetMode="External"/><Relationship Id="rId6" Type="http://schemas.openxmlformats.org/officeDocument/2006/relationships/hyperlink" Target="https://www.mfsr.sk/sk/financne-vztahy-eu/povstupove-fondy-eu/programove-obdobie-2014-2020/europske-strukturalne-investicne-fondy/materialy/novy-podadresar/novy-podadresar-2.html" TargetMode="External"/><Relationship Id="rId11" Type="http://schemas.openxmlformats.org/officeDocument/2006/relationships/hyperlink" Target="https://www.slov-lex.sk/vyhladavanie-pravnych-predpisov?text=85%2F2020" TargetMode="External"/><Relationship Id="rId5" Type="http://schemas.openxmlformats.org/officeDocument/2006/relationships/hyperlink" Target="https://www.mirri.gov.sk/sekcie/narodna-koncepcia-informatizacie-verejnej-spravy-nikvs/" TargetMode="External"/><Relationship Id="rId15" Type="http://schemas.openxmlformats.org/officeDocument/2006/relationships/hyperlink" Target="https://eur-lex.europa.eu/legal-content/sk/TXT/?uri=celex%3A32013R1303" TargetMode="External"/><Relationship Id="rId10" Type="http://schemas.openxmlformats.org/officeDocument/2006/relationships/hyperlink" Target="https://www.slov-lex.sk/vyhladavanie-pravnych-predpisov?text=91%2F2016" TargetMode="External"/><Relationship Id="rId19" Type="http://schemas.openxmlformats.org/officeDocument/2006/relationships/hyperlink" Target="https://1drv.ms/x/s!AoWN9knbTs6vzTfaCMJxMXXvXq8z?e=CZfbab" TargetMode="External"/><Relationship Id="rId4" Type="http://schemas.openxmlformats.org/officeDocument/2006/relationships/hyperlink" Target="https://www.mirri.gov.sk/wp-content/uploads/2018/10/Pravidla_Publikovania_Sluzieb_v1_0-1.pdf" TargetMode="External"/><Relationship Id="rId9" Type="http://schemas.openxmlformats.org/officeDocument/2006/relationships/hyperlink" Target="https://www.slov-lex.sk/vyhladavanie-pravnych-predpisov?text=85%2F2020" TargetMode="External"/><Relationship Id="rId14" Type="http://schemas.openxmlformats.org/officeDocument/2006/relationships/hyperlink" Target="https://rokovania.gov.s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DV_OPII_2018_7_2_male_zlepsenia_zmena_2_sz"/>
    <f:field ref="objsubject" par="" edit="true" text=""/>
    <f:field ref="objcreatedby" par="" text="Ďurdíková, Daniela, JUDr."/>
    <f:field ref="objcreatedat" par="" text="21. 1. 2019 15:09:44"/>
    <f:field ref="objchangedby" par="" text="Ďurdíková, Daniela, JUDr."/>
    <f:field ref="objmodifiedat" par="" text="22. 1. 2019 7:58:37"/>
    <f:field ref="doc_FSCFOLIO_1_1001_FieldDocumentNumber" par="" text=""/>
    <f:field ref="doc_FSCFOLIO_1_1001_FieldSubject" par="" edit="true" text=""/>
    <f:field ref="FSCFOLIO_1_1001_FieldCurrentUser" par="" text="Ing. Mgr. Ján Galvánek"/>
    <f:field ref="CCAPRECONFIG_15_1001_Objektname" par="" edit="true" text="DV_OPII_2018_7_2_male_zlepsenia_zmena_2_sz"/>
  </f:record>
  <f:display par="" text="...">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D8788B2-B08B-479B-BCAE-D19D5D5F2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11365</Words>
  <Characters>82112</Characters>
  <Application>Microsoft Office Word</Application>
  <DocSecurity>0</DocSecurity>
  <Lines>684</Lines>
  <Paragraphs>186</Paragraphs>
  <ScaleCrop>false</ScaleCrop>
  <HeadingPairs>
    <vt:vector size="2" baseType="variant">
      <vt:variant>
        <vt:lpstr>Názov</vt:lpstr>
      </vt:variant>
      <vt:variant>
        <vt:i4>1</vt:i4>
      </vt:variant>
    </vt:vector>
  </HeadingPairs>
  <TitlesOfParts>
    <vt:vector size="1" baseType="lpstr">
      <vt:lpstr/>
    </vt:vector>
  </TitlesOfParts>
  <Company>Ministerstvo financií</Company>
  <LinksUpToDate>false</LinksUpToDate>
  <CharactersWithSpaces>93291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denis.frano@mirri.gov.sk</dc:creator>
  <cp:keywords/>
  <dc:description/>
  <cp:lastModifiedBy>SO OPII</cp:lastModifiedBy>
  <cp:revision>2</cp:revision>
  <cp:lastPrinted>2021-08-12T09:29:00Z</cp:lastPrinted>
  <dcterms:created xsi:type="dcterms:W3CDTF">2022-01-19T06:46:00Z</dcterms:created>
  <dcterms:modified xsi:type="dcterms:W3CDTF">2022-01-19T06:46:00Z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F@103.510:mf_zaznam_jeden_adresat">
    <vt:lpwstr/>
  </property>
  <property fmtid="{D5CDD505-2E9C-101B-9397-08002B2CF9AE}" pid="3" name="FSC#SKMF@103.510:mf_zaznam_vnut_adresati_01">
    <vt:lpwstr/>
  </property>
  <property fmtid="{D5CDD505-2E9C-101B-9397-08002B2CF9AE}" pid="4" name="FSC#SKMF@103.510:mf_zaznam_vnut_adresati_02">
    <vt:lpwstr/>
  </property>
  <property fmtid="{D5CDD505-2E9C-101B-9397-08002B2CF9AE}" pid="5" name="FSC#SKMF@103.510:mf_zaznam_vnut_adresati_03">
    <vt:lpwstr/>
  </property>
  <property fmtid="{D5CDD505-2E9C-101B-9397-08002B2CF9AE}" pid="6" name="FSC#SKMF@103.510:mf_zaznam_vnut_adresati_04">
    <vt:lpwstr/>
  </property>
  <property fmtid="{D5CDD505-2E9C-101B-9397-08002B2CF9AE}" pid="7" name="FSC#SKMF@103.510:mf_zaznam_vnut_adresati_05">
    <vt:lpwstr/>
  </property>
  <property fmtid="{D5CDD505-2E9C-101B-9397-08002B2CF9AE}" pid="8" name="FSC#SKMF@103.510:mf_zaznam_vnut_adresati_06">
    <vt:lpwstr/>
  </property>
  <property fmtid="{D5CDD505-2E9C-101B-9397-08002B2CF9AE}" pid="9" name="FSC#SKMF@103.510:mf_zaznam_vnut_adresati_07">
    <vt:lpwstr/>
  </property>
  <property fmtid="{D5CDD505-2E9C-101B-9397-08002B2CF9AE}" pid="10" name="FSC#SKMF@103.510:mf_zaznam_vnut_adresati_08">
    <vt:lpwstr/>
  </property>
  <property fmtid="{D5CDD505-2E9C-101B-9397-08002B2CF9AE}" pid="11" name="FSC#SKMF@103.510:mf_zaznam_vnut_adresati_09">
    <vt:lpwstr/>
  </property>
  <property fmtid="{D5CDD505-2E9C-101B-9397-08002B2CF9AE}" pid="12" name="FSC#SKMF@103.510:mf_zaznam_vnut_adresati_10">
    <vt:lpwstr/>
  </property>
  <property fmtid="{D5CDD505-2E9C-101B-9397-08002B2CF9AE}" pid="13" name="FSC#SKMF@103.510:mf_zaznam_vnut_adresati_11">
    <vt:lpwstr/>
  </property>
  <property fmtid="{D5CDD505-2E9C-101B-9397-08002B2CF9AE}" pid="14" name="FSC#SKMF@103.510:mf_zaznam_vnut_adresati_12">
    <vt:lpwstr/>
  </property>
  <property fmtid="{D5CDD505-2E9C-101B-9397-08002B2CF9AE}" pid="15" name="FSC#SKMF@103.510:mf_zaznam_vnut_adresati_13">
    <vt:lpwstr/>
  </property>
  <property fmtid="{D5CDD505-2E9C-101B-9397-08002B2CF9AE}" pid="16" name="FSC#SKMF@103.510:mf_zaznam_vnut_adresati_14">
    <vt:lpwstr/>
  </property>
  <property fmtid="{D5CDD505-2E9C-101B-9397-08002B2CF9AE}" pid="17" name="FSC#SKMF@103.510:mf_zaznam_vnut_adresati_15">
    <vt:lpwstr/>
  </property>
  <property fmtid="{D5CDD505-2E9C-101B-9397-08002B2CF9AE}" pid="18" name="FSC#SKMF@103.510:mf_zaznam_vnut_adresati_16">
    <vt:lpwstr/>
  </property>
  <property fmtid="{D5CDD505-2E9C-101B-9397-08002B2CF9AE}" pid="19" name="FSC#SKMF@103.510:mf_zaznam_vnut_adresati_17">
    <vt:lpwstr/>
  </property>
  <property fmtid="{D5CDD505-2E9C-101B-9397-08002B2CF9AE}" pid="20" name="FSC#SKMF@103.510:mf_zaznam_vnut_adresati_18">
    <vt:lpwstr/>
  </property>
  <property fmtid="{D5CDD505-2E9C-101B-9397-08002B2CF9AE}" pid="21" name="FSC#SKMF@103.510:mf_zaznam_vnut_adresati_19">
    <vt:lpwstr/>
  </property>
  <property fmtid="{D5CDD505-2E9C-101B-9397-08002B2CF9AE}" pid="22" name="FSC#SKMF@103.510:mf_zaznam_vnut_adresati_20">
    <vt:lpwstr/>
  </property>
  <property fmtid="{D5CDD505-2E9C-101B-9397-08002B2CF9AE}" pid="23" name="FSC#SKMF@103.510:mf_zaznam_vnut_adresati_21">
    <vt:lpwstr/>
  </property>
  <property fmtid="{D5CDD505-2E9C-101B-9397-08002B2CF9AE}" pid="24" name="FSC#SKMF@103.510:mf_zaznam_vnut_adresati_22">
    <vt:lpwstr/>
  </property>
  <property fmtid="{D5CDD505-2E9C-101B-9397-08002B2CF9AE}" pid="25" name="FSC#SKMF@103.510:mf_zaznam_vnut_adresati_23">
    <vt:lpwstr/>
  </property>
  <property fmtid="{D5CDD505-2E9C-101B-9397-08002B2CF9AE}" pid="26" name="FSC#SKMF@103.510:mf_zaznam_vnut_adresati_24">
    <vt:lpwstr/>
  </property>
  <property fmtid="{D5CDD505-2E9C-101B-9397-08002B2CF9AE}" pid="27" name="FSC#SKMF@103.510:mf_zaznam_vnut_adresati_25">
    <vt:lpwstr/>
  </property>
  <property fmtid="{D5CDD505-2E9C-101B-9397-08002B2CF9AE}" pid="28" name="FSC#SKMF@103.510:mf_zaznam_vnut_adresati_26">
    <vt:lpwstr/>
  </property>
  <property fmtid="{D5CDD505-2E9C-101B-9397-08002B2CF9AE}" pid="29" name="FSC#SKMF@103.510:mf_zaznam_vnut_adresati_27">
    <vt:lpwstr/>
  </property>
  <property fmtid="{D5CDD505-2E9C-101B-9397-08002B2CF9AE}" pid="30" name="FSC#SKMF@103.510:mf_zaznam_vnut_adresati_28">
    <vt:lpwstr/>
  </property>
  <property fmtid="{D5CDD505-2E9C-101B-9397-08002B2CF9AE}" pid="31" name="FSC#SKMF@103.510:mf_zaznam_vnut_adresati_29">
    <vt:lpwstr/>
  </property>
  <property fmtid="{D5CDD505-2E9C-101B-9397-08002B2CF9AE}" pid="32" name="FSC#SKMF@103.510:mf_zaznam_vnut_adresati_30">
    <vt:lpwstr/>
  </property>
  <property fmtid="{D5CDD505-2E9C-101B-9397-08002B2CF9AE}" pid="33" name="FSC#SKMF@103.510:mf_zaznam_vnut_adresati_31">
    <vt:lpwstr/>
  </property>
  <property fmtid="{D5CDD505-2E9C-101B-9397-08002B2CF9AE}" pid="34" name="FSC#SKMF@103.510:mf_zaznam_vnut_adresati_32">
    <vt:lpwstr/>
  </property>
  <property fmtid="{D5CDD505-2E9C-101B-9397-08002B2CF9AE}" pid="35" name="FSC#SKMF@103.510:mf_zaznam_vnut_adresati_33">
    <vt:lpwstr/>
  </property>
  <property fmtid="{D5CDD505-2E9C-101B-9397-08002B2CF9AE}" pid="36" name="FSC#SKMF@103.510:mf_zaznam_vnut_adresati_34">
    <vt:lpwstr/>
  </property>
  <property fmtid="{D5CDD505-2E9C-101B-9397-08002B2CF9AE}" pid="37" name="FSC#SKMF@103.510:mf_zaznam_vnut_adresati_35">
    <vt:lpwstr/>
  </property>
  <property fmtid="{D5CDD505-2E9C-101B-9397-08002B2CF9AE}" pid="38" name="FSC#SKMF@103.510:mf_zaznam_vnut_adresati_36">
    <vt:lpwstr/>
  </property>
  <property fmtid="{D5CDD505-2E9C-101B-9397-08002B2CF9AE}" pid="39" name="FSC#SKMF@103.510:mf_zaznam_vnut_adresati_37">
    <vt:lpwstr/>
  </property>
  <property fmtid="{D5CDD505-2E9C-101B-9397-08002B2CF9AE}" pid="40" name="FSC#SKMF@103.510:mf_zaznam_vnut_adresati_38">
    <vt:lpwstr/>
  </property>
  <property fmtid="{D5CDD505-2E9C-101B-9397-08002B2CF9AE}" pid="41" name="FSC#SKMF@103.510:mf_zaznam_vnut_adresati_39">
    <vt:lpwstr/>
  </property>
  <property fmtid="{D5CDD505-2E9C-101B-9397-08002B2CF9AE}" pid="42" name="FSC#SKMF@103.510:mf_zaznam_vnut_adresati_40">
    <vt:lpwstr/>
  </property>
  <property fmtid="{D5CDD505-2E9C-101B-9397-08002B2CF9AE}" pid="43" name="FSC#SKMF@103.510:mf_zaznam_vnut_adresati_41">
    <vt:lpwstr/>
  </property>
  <property fmtid="{D5CDD505-2E9C-101B-9397-08002B2CF9AE}" pid="44" name="FSC#SKMF@103.510:mf_zaznam_vnut_adresati_42">
    <vt:lpwstr/>
  </property>
  <property fmtid="{D5CDD505-2E9C-101B-9397-08002B2CF9AE}" pid="45" name="FSC#SKMF@103.510:mf_zaznam_vnut_adresati_43">
    <vt:lpwstr/>
  </property>
  <property fmtid="{D5CDD505-2E9C-101B-9397-08002B2CF9AE}" pid="46" name="FSC#SKMF@103.510:mf_zaznam_vnut_adresati_44">
    <vt:lpwstr/>
  </property>
  <property fmtid="{D5CDD505-2E9C-101B-9397-08002B2CF9AE}" pid="47" name="FSC#SKMF@103.510:mf_zaznam_vnut_adresati_45">
    <vt:lpwstr/>
  </property>
  <property fmtid="{D5CDD505-2E9C-101B-9397-08002B2CF9AE}" pid="48" name="FSC#SKMF@103.510:mf_zaznam_vnut_adresati_46">
    <vt:lpwstr/>
  </property>
  <property fmtid="{D5CDD505-2E9C-101B-9397-08002B2CF9AE}" pid="49" name="FSC#SKMF@103.510:mf_zaznam_vnut_adresati_47">
    <vt:lpwstr/>
  </property>
  <property fmtid="{D5CDD505-2E9C-101B-9397-08002B2CF9AE}" pid="50" name="FSC#SKMF@103.510:mf_zaznam_vnut_adresati_48">
    <vt:lpwstr/>
  </property>
  <property fmtid="{D5CDD505-2E9C-101B-9397-08002B2CF9AE}" pid="51" name="FSC#SKMF@103.510:mf_zaznam_vnut_adresati_49">
    <vt:lpwstr/>
  </property>
  <property fmtid="{D5CDD505-2E9C-101B-9397-08002B2CF9AE}" pid="52" name="FSC#SKMF@103.510:mf_zaznam_vnut_adresati_50">
    <vt:lpwstr/>
  </property>
  <property fmtid="{D5CDD505-2E9C-101B-9397-08002B2CF9AE}" pid="53" name="FSC#SKMF@103.510:mf_zaznam_vnut_adresati_51">
    <vt:lpwstr/>
  </property>
  <property fmtid="{D5CDD505-2E9C-101B-9397-08002B2CF9AE}" pid="54" name="FSC#SKMF@103.510:mf_EnumStupenKlasifikacie">
    <vt:lpwstr/>
  </property>
  <property fmtid="{D5CDD505-2E9C-101B-9397-08002B2CF9AE}" pid="55" name="FSC#SKMF@103.510:mf_OpravneneOsoby">
    <vt:lpwstr/>
  </property>
  <property fmtid="{D5CDD505-2E9C-101B-9397-08002B2CF9AE}" pid="56" name="FSC#SKMF@103.510:mf_OpravneneOsoby_en">
    <vt:lpwstr/>
  </property>
  <property fmtid="{D5CDD505-2E9C-101B-9397-08002B2CF9AE}" pid="57" name="FSC#SKMF@103.510:mf_Vlastnik">
    <vt:lpwstr/>
  </property>
  <property fmtid="{D5CDD505-2E9C-101B-9397-08002B2CF9AE}" pid="58" name="FSC#SKMF@103.510:mf_Vlastnik_en">
    <vt:lpwstr/>
  </property>
  <property fmtid="{D5CDD505-2E9C-101B-9397-08002B2CF9AE}" pid="59" name="FSC#SKMF@103.510:mf_SpracEmail">
    <vt:lpwstr/>
  </property>
  <property fmtid="{D5CDD505-2E9C-101B-9397-08002B2CF9AE}" pid="60" name="FSC#SKMF@103.510:mf_skratkaou">
    <vt:lpwstr>ORPM</vt:lpwstr>
  </property>
  <property fmtid="{D5CDD505-2E9C-101B-9397-08002B2CF9AE}" pid="61" name="FSC#SKMF@103.510:mf_aktuc_funkcia">
    <vt:lpwstr>vedúci oddelenia</vt:lpwstr>
  </property>
  <property fmtid="{D5CDD505-2E9C-101B-9397-08002B2CF9AE}" pid="62" name="FSC#SKMF@103.510:mf_aktuc_nadrutvar">
    <vt:lpwstr>SSO (sekcia sprostredkovateľského orgánu informatizácie spoločnosti)</vt:lpwstr>
  </property>
  <property fmtid="{D5CDD505-2E9C-101B-9397-08002B2CF9AE}" pid="63" name="FSC#SKMF@103.510:mf_aktuc_klapka">
    <vt:lpwstr>8166</vt:lpwstr>
  </property>
  <property fmtid="{D5CDD505-2E9C-101B-9397-08002B2CF9AE}" pid="64" name="FSC#SKMF@103.510:mf_aktuc_email">
    <vt:lpwstr>jan.galvanek@vicepremier.gov.sk</vt:lpwstr>
  </property>
  <property fmtid="{D5CDD505-2E9C-101B-9397-08002B2CF9AE}" pid="65" name="FSC#SKMF@103.510:mf_aktuc">
    <vt:lpwstr>Ing. Mgr. Ján Galvánek</vt:lpwstr>
  </property>
  <property fmtid="{D5CDD505-2E9C-101B-9397-08002B2CF9AE}" pid="66" name="FSC#SKMF@103.510:mf_aktuc_zast">
    <vt:lpwstr>Ing. Mgr. Ján Galvánek</vt:lpwstr>
  </property>
  <property fmtid="{D5CDD505-2E9C-101B-9397-08002B2CF9AE}" pid="67" name="FSC#SKEDITIONREG@103.510:a_acceptor">
    <vt:lpwstr/>
  </property>
  <property fmtid="{D5CDD505-2E9C-101B-9397-08002B2CF9AE}" pid="68" name="FSC#SKEDITIONREG@103.510:a_clearedat">
    <vt:lpwstr/>
  </property>
  <property fmtid="{D5CDD505-2E9C-101B-9397-08002B2CF9AE}" pid="69" name="FSC#SKEDITIONREG@103.510:a_clearedby">
    <vt:lpwstr/>
  </property>
  <property fmtid="{D5CDD505-2E9C-101B-9397-08002B2CF9AE}" pid="70" name="FSC#SKEDITIONREG@103.510:a_comm">
    <vt:lpwstr/>
  </property>
  <property fmtid="{D5CDD505-2E9C-101B-9397-08002B2CF9AE}" pid="71" name="FSC#SKEDITIONREG@103.510:a_decisionattachments">
    <vt:lpwstr/>
  </property>
  <property fmtid="{D5CDD505-2E9C-101B-9397-08002B2CF9AE}" pid="72" name="FSC#SKEDITIONREG@103.510:a_deliveredat">
    <vt:lpwstr/>
  </property>
  <property fmtid="{D5CDD505-2E9C-101B-9397-08002B2CF9AE}" pid="73" name="FSC#SKEDITIONREG@103.510:a_delivery">
    <vt:lpwstr/>
  </property>
  <property fmtid="{D5CDD505-2E9C-101B-9397-08002B2CF9AE}" pid="74" name="FSC#SKEDITIONREG@103.510:a_extension">
    <vt:lpwstr/>
  </property>
  <property fmtid="{D5CDD505-2E9C-101B-9397-08002B2CF9AE}" pid="75" name="FSC#SKEDITIONREG@103.510:a_filenumber">
    <vt:lpwstr/>
  </property>
  <property fmtid="{D5CDD505-2E9C-101B-9397-08002B2CF9AE}" pid="76" name="FSC#SKEDITIONREG@103.510:a_fileresponsible">
    <vt:lpwstr/>
  </property>
  <property fmtid="{D5CDD505-2E9C-101B-9397-08002B2CF9AE}" pid="77" name="FSC#SKEDITIONREG@103.510:a_fileresporg">
    <vt:lpwstr/>
  </property>
  <property fmtid="{D5CDD505-2E9C-101B-9397-08002B2CF9AE}" pid="78" name="FSC#SKEDITIONREG@103.510:a_fileresporg_email_OU">
    <vt:lpwstr/>
  </property>
  <property fmtid="{D5CDD505-2E9C-101B-9397-08002B2CF9AE}" pid="79" name="FSC#SKEDITIONREG@103.510:a_fileresporg_emailaddress">
    <vt:lpwstr/>
  </property>
  <property fmtid="{D5CDD505-2E9C-101B-9397-08002B2CF9AE}" pid="80" name="FSC#SKEDITIONREG@103.510:a_fileresporg_fax">
    <vt:lpwstr/>
  </property>
  <property fmtid="{D5CDD505-2E9C-101B-9397-08002B2CF9AE}" pid="81" name="FSC#SKEDITIONREG@103.510:a_fileresporg_fax_OU">
    <vt:lpwstr/>
  </property>
  <property fmtid="{D5CDD505-2E9C-101B-9397-08002B2CF9AE}" pid="82" name="FSC#SKEDITIONREG@103.510:a_fileresporg_function">
    <vt:lpwstr/>
  </property>
  <property fmtid="{D5CDD505-2E9C-101B-9397-08002B2CF9AE}" pid="83" name="FSC#SKEDITIONREG@103.510:a_fileresporg_function_OU">
    <vt:lpwstr/>
  </property>
  <property fmtid="{D5CDD505-2E9C-101B-9397-08002B2CF9AE}" pid="84" name="FSC#SKEDITIONREG@103.510:a_fileresporg_head">
    <vt:lpwstr/>
  </property>
  <property fmtid="{D5CDD505-2E9C-101B-9397-08002B2CF9AE}" pid="85" name="FSC#SKEDITIONREG@103.510:a_fileresporg_head_OU">
    <vt:lpwstr/>
  </property>
  <property fmtid="{D5CDD505-2E9C-101B-9397-08002B2CF9AE}" pid="86" name="FSC#SKEDITIONREG@103.510:a_fileresporg_OU">
    <vt:lpwstr/>
  </property>
  <property fmtid="{D5CDD505-2E9C-101B-9397-08002B2CF9AE}" pid="87" name="FSC#SKEDITIONREG@103.510:a_fileresporg_phone">
    <vt:lpwstr/>
  </property>
  <property fmtid="{D5CDD505-2E9C-101B-9397-08002B2CF9AE}" pid="88" name="FSC#SKEDITIONREG@103.510:a_fileresporg_phone_OU">
    <vt:lpwstr/>
  </property>
  <property fmtid="{D5CDD505-2E9C-101B-9397-08002B2CF9AE}" pid="89" name="FSC#SKEDITIONREG@103.510:a_incattachments">
    <vt:lpwstr/>
  </property>
  <property fmtid="{D5CDD505-2E9C-101B-9397-08002B2CF9AE}" pid="90" name="FSC#SKEDITIONREG@103.510:a_incnr">
    <vt:lpwstr/>
  </property>
  <property fmtid="{D5CDD505-2E9C-101B-9397-08002B2CF9AE}" pid="91" name="FSC#SKEDITIONREG@103.510:a_objcreatedstr">
    <vt:lpwstr/>
  </property>
  <property fmtid="{D5CDD505-2E9C-101B-9397-08002B2CF9AE}" pid="92" name="FSC#SKEDITIONREG@103.510:a_ordernumber">
    <vt:lpwstr/>
  </property>
  <property fmtid="{D5CDD505-2E9C-101B-9397-08002B2CF9AE}" pid="93" name="FSC#SKEDITIONREG@103.510:a_oursign">
    <vt:lpwstr/>
  </property>
  <property fmtid="{D5CDD505-2E9C-101B-9397-08002B2CF9AE}" pid="94" name="FSC#SKEDITIONREG@103.510:a_sendersign">
    <vt:lpwstr/>
  </property>
  <property fmtid="{D5CDD505-2E9C-101B-9397-08002B2CF9AE}" pid="95" name="FSC#SKEDITIONREG@103.510:a_shortou">
    <vt:lpwstr/>
  </property>
  <property fmtid="{D5CDD505-2E9C-101B-9397-08002B2CF9AE}" pid="96" name="FSC#SKEDITIONREG@103.510:a_testsalutation">
    <vt:lpwstr/>
  </property>
  <property fmtid="{D5CDD505-2E9C-101B-9397-08002B2CF9AE}" pid="97" name="FSC#SKEDITIONREG@103.510:a_validfrom">
    <vt:lpwstr/>
  </property>
  <property fmtid="{D5CDD505-2E9C-101B-9397-08002B2CF9AE}" pid="98" name="FSC#SKEDITIONREG@103.510:as_activity">
    <vt:lpwstr/>
  </property>
  <property fmtid="{D5CDD505-2E9C-101B-9397-08002B2CF9AE}" pid="99" name="FSC#SKEDITIONREG@103.510:as_docdate">
    <vt:lpwstr/>
  </property>
  <property fmtid="{D5CDD505-2E9C-101B-9397-08002B2CF9AE}" pid="100" name="FSC#SKEDITIONREG@103.510:as_establishdate">
    <vt:lpwstr/>
  </property>
  <property fmtid="{D5CDD505-2E9C-101B-9397-08002B2CF9AE}" pid="101" name="FSC#SKEDITIONREG@103.510:as_fileresphead">
    <vt:lpwstr/>
  </property>
  <property fmtid="{D5CDD505-2E9C-101B-9397-08002B2CF9AE}" pid="102" name="FSC#SKEDITIONREG@103.510:as_filerespheadfnct">
    <vt:lpwstr/>
  </property>
  <property fmtid="{D5CDD505-2E9C-101B-9397-08002B2CF9AE}" pid="103" name="FSC#SKEDITIONREG@103.510:as_fileresponsible">
    <vt:lpwstr/>
  </property>
  <property fmtid="{D5CDD505-2E9C-101B-9397-08002B2CF9AE}" pid="104" name="FSC#SKEDITIONREG@103.510:as_filesubj">
    <vt:lpwstr/>
  </property>
  <property fmtid="{D5CDD505-2E9C-101B-9397-08002B2CF9AE}" pid="105" name="FSC#SKEDITIONREG@103.510:as_objname">
    <vt:lpwstr/>
  </property>
  <property fmtid="{D5CDD505-2E9C-101B-9397-08002B2CF9AE}" pid="106" name="FSC#SKEDITIONREG@103.510:as_ou">
    <vt:lpwstr/>
  </property>
  <property fmtid="{D5CDD505-2E9C-101B-9397-08002B2CF9AE}" pid="107" name="FSC#SKEDITIONREG@103.510:as_owner">
    <vt:lpwstr>JUDr. Daniela Ďurdíková</vt:lpwstr>
  </property>
  <property fmtid="{D5CDD505-2E9C-101B-9397-08002B2CF9AE}" pid="108" name="FSC#SKEDITIONREG@103.510:as_phonelink">
    <vt:lpwstr/>
  </property>
  <property fmtid="{D5CDD505-2E9C-101B-9397-08002B2CF9AE}" pid="109" name="FSC#SKEDITIONREG@103.510:oz_externAdr">
    <vt:lpwstr/>
  </property>
  <property fmtid="{D5CDD505-2E9C-101B-9397-08002B2CF9AE}" pid="110" name="FSC#SKEDITIONREG@103.510:a_depositperiod">
    <vt:lpwstr/>
  </property>
  <property fmtid="{D5CDD505-2E9C-101B-9397-08002B2CF9AE}" pid="111" name="FSC#SKEDITIONREG@103.510:a_disposestate">
    <vt:lpwstr/>
  </property>
  <property fmtid="{D5CDD505-2E9C-101B-9397-08002B2CF9AE}" pid="112" name="FSC#SKEDITIONREG@103.510:a_fileresponsiblefnct">
    <vt:lpwstr/>
  </property>
  <property fmtid="{D5CDD505-2E9C-101B-9397-08002B2CF9AE}" pid="113" name="FSC#SKEDITIONREG@103.510:a_fileresporg_position">
    <vt:lpwstr/>
  </property>
  <property fmtid="{D5CDD505-2E9C-101B-9397-08002B2CF9AE}" pid="114" name="FSC#SKEDITIONREG@103.510:a_fileresporg_position_OU">
    <vt:lpwstr/>
  </property>
  <property fmtid="{D5CDD505-2E9C-101B-9397-08002B2CF9AE}" pid="115" name="FSC#SKEDITIONREG@103.510:a_osobnecislosprac">
    <vt:lpwstr/>
  </property>
  <property fmtid="{D5CDD505-2E9C-101B-9397-08002B2CF9AE}" pid="116" name="FSC#SKEDITIONREG@103.510:a_registrysign">
    <vt:lpwstr/>
  </property>
  <property fmtid="{D5CDD505-2E9C-101B-9397-08002B2CF9AE}" pid="117" name="FSC#SKEDITIONREG@103.510:a_subfileatt">
    <vt:lpwstr/>
  </property>
  <property fmtid="{D5CDD505-2E9C-101B-9397-08002B2CF9AE}" pid="118" name="FSC#SKEDITIONREG@103.510:as_filesubjall">
    <vt:lpwstr/>
  </property>
  <property fmtid="{D5CDD505-2E9C-101B-9397-08002B2CF9AE}" pid="119" name="FSC#SKEDITIONREG@103.510:CreatedAt">
    <vt:lpwstr>21. 1. 2019, 15:09</vt:lpwstr>
  </property>
  <property fmtid="{D5CDD505-2E9C-101B-9397-08002B2CF9AE}" pid="120" name="FSC#SKEDITIONREG@103.510:curruserrolegroup">
    <vt:lpwstr>odbor programovania a metodiky</vt:lpwstr>
  </property>
  <property fmtid="{D5CDD505-2E9C-101B-9397-08002B2CF9AE}" pid="121" name="FSC#SKEDITIONREG@103.510:currusersubst">
    <vt:lpwstr/>
  </property>
  <property fmtid="{D5CDD505-2E9C-101B-9397-08002B2CF9AE}" pid="122" name="FSC#SKEDITIONREG@103.510:emailsprac">
    <vt:lpwstr/>
  </property>
  <property fmtid="{D5CDD505-2E9C-101B-9397-08002B2CF9AE}" pid="123" name="FSC#SKEDITIONREG@103.510:ms_VyskladaniePoznamok">
    <vt:lpwstr/>
  </property>
  <property fmtid="{D5CDD505-2E9C-101B-9397-08002B2CF9AE}" pid="124" name="FSC#SKEDITIONREG@103.510:oumlname_fnct">
    <vt:lpwstr/>
  </property>
  <property fmtid="{D5CDD505-2E9C-101B-9397-08002B2CF9AE}" pid="125" name="FSC#SKEDITIONREG@103.510:sk_org_city">
    <vt:lpwstr>BRATISLAVA</vt:lpwstr>
  </property>
  <property fmtid="{D5CDD505-2E9C-101B-9397-08002B2CF9AE}" pid="126" name="FSC#SKEDITIONREG@103.510:sk_org_dic">
    <vt:lpwstr>2120287004</vt:lpwstr>
  </property>
  <property fmtid="{D5CDD505-2E9C-101B-9397-08002B2CF9AE}" pid="127" name="FSC#SKEDITIONREG@103.510:sk_org_email">
    <vt:lpwstr/>
  </property>
  <property fmtid="{D5CDD505-2E9C-101B-9397-08002B2CF9AE}" pid="128" name="FSC#SKEDITIONREG@103.510:sk_org_fax">
    <vt:lpwstr/>
  </property>
  <property fmtid="{D5CDD505-2E9C-101B-9397-08002B2CF9AE}" pid="129" name="FSC#SKEDITIONREG@103.510:sk_org_fullname">
    <vt:lpwstr>Úrad podpredsedu vlády Slovenskej republiky pre investície a informatizáciu</vt:lpwstr>
  </property>
  <property fmtid="{D5CDD505-2E9C-101B-9397-08002B2CF9AE}" pid="130" name="FSC#SKEDITIONREG@103.510:sk_org_ico">
    <vt:lpwstr>50349287</vt:lpwstr>
  </property>
  <property fmtid="{D5CDD505-2E9C-101B-9397-08002B2CF9AE}" pid="131" name="FSC#SKEDITIONREG@103.510:sk_org_phone">
    <vt:lpwstr/>
  </property>
  <property fmtid="{D5CDD505-2E9C-101B-9397-08002B2CF9AE}" pid="132" name="FSC#SKEDITIONREG@103.510:sk_org_shortname">
    <vt:lpwstr/>
  </property>
  <property fmtid="{D5CDD505-2E9C-101B-9397-08002B2CF9AE}" pid="133" name="FSC#SKEDITIONREG@103.510:sk_org_state">
    <vt:lpwstr/>
  </property>
  <property fmtid="{D5CDD505-2E9C-101B-9397-08002B2CF9AE}" pid="134" name="FSC#SKEDITIONREG@103.510:sk_org_street">
    <vt:lpwstr>Štefánikova 15</vt:lpwstr>
  </property>
  <property fmtid="{D5CDD505-2E9C-101B-9397-08002B2CF9AE}" pid="135" name="FSC#SKEDITIONREG@103.510:sk_org_zip">
    <vt:lpwstr>811 05</vt:lpwstr>
  </property>
  <property fmtid="{D5CDD505-2E9C-101B-9397-08002B2CF9AE}" pid="136" name="FSC#SKEDITIONREG@103.510:viz_clearedat">
    <vt:lpwstr/>
  </property>
  <property fmtid="{D5CDD505-2E9C-101B-9397-08002B2CF9AE}" pid="137" name="FSC#SKEDITIONREG@103.510:viz_clearedby">
    <vt:lpwstr/>
  </property>
  <property fmtid="{D5CDD505-2E9C-101B-9397-08002B2CF9AE}" pid="138" name="FSC#SKEDITIONREG@103.510:viz_comm">
    <vt:lpwstr/>
  </property>
  <property fmtid="{D5CDD505-2E9C-101B-9397-08002B2CF9AE}" pid="139" name="FSC#SKEDITIONREG@103.510:viz_decisionattachments">
    <vt:lpwstr/>
  </property>
  <property fmtid="{D5CDD505-2E9C-101B-9397-08002B2CF9AE}" pid="140" name="FSC#SKEDITIONREG@103.510:viz_deliveredat">
    <vt:lpwstr/>
  </property>
  <property fmtid="{D5CDD505-2E9C-101B-9397-08002B2CF9AE}" pid="141" name="FSC#SKEDITIONREG@103.510:viz_delivery">
    <vt:lpwstr/>
  </property>
  <property fmtid="{D5CDD505-2E9C-101B-9397-08002B2CF9AE}" pid="142" name="FSC#SKEDITIONREG@103.510:viz_extension">
    <vt:lpwstr/>
  </property>
  <property fmtid="{D5CDD505-2E9C-101B-9397-08002B2CF9AE}" pid="143" name="FSC#SKEDITIONREG@103.510:viz_filenumber">
    <vt:lpwstr/>
  </property>
  <property fmtid="{D5CDD505-2E9C-101B-9397-08002B2CF9AE}" pid="144" name="FSC#SKEDITIONREG@103.510:viz_fileresponsible">
    <vt:lpwstr/>
  </property>
  <property fmtid="{D5CDD505-2E9C-101B-9397-08002B2CF9AE}" pid="145" name="FSC#SKEDITIONREG@103.510:viz_fileresporg">
    <vt:lpwstr/>
  </property>
  <property fmtid="{D5CDD505-2E9C-101B-9397-08002B2CF9AE}" pid="146" name="FSC#SKEDITIONREG@103.510:viz_fileresporg_email_OU">
    <vt:lpwstr/>
  </property>
  <property fmtid="{D5CDD505-2E9C-101B-9397-08002B2CF9AE}" pid="147" name="FSC#SKEDITIONREG@103.510:viz_fileresporg_emailaddress">
    <vt:lpwstr/>
  </property>
  <property fmtid="{D5CDD505-2E9C-101B-9397-08002B2CF9AE}" pid="148" name="FSC#SKEDITIONREG@103.510:viz_fileresporg_fax">
    <vt:lpwstr/>
  </property>
  <property fmtid="{D5CDD505-2E9C-101B-9397-08002B2CF9AE}" pid="149" name="FSC#SKEDITIONREG@103.510:viz_fileresporg_fax_OU">
    <vt:lpwstr/>
  </property>
  <property fmtid="{D5CDD505-2E9C-101B-9397-08002B2CF9AE}" pid="150" name="FSC#SKEDITIONREG@103.510:viz_fileresporg_function">
    <vt:lpwstr/>
  </property>
  <property fmtid="{D5CDD505-2E9C-101B-9397-08002B2CF9AE}" pid="151" name="FSC#SKEDITIONREG@103.510:viz_fileresporg_function_OU">
    <vt:lpwstr/>
  </property>
  <property fmtid="{D5CDD505-2E9C-101B-9397-08002B2CF9AE}" pid="152" name="FSC#SKEDITIONREG@103.510:viz_fileresporg_head">
    <vt:lpwstr/>
  </property>
  <property fmtid="{D5CDD505-2E9C-101B-9397-08002B2CF9AE}" pid="153" name="FSC#SKEDITIONREG@103.510:viz_fileresporg_head_OU">
    <vt:lpwstr/>
  </property>
  <property fmtid="{D5CDD505-2E9C-101B-9397-08002B2CF9AE}" pid="154" name="FSC#SKEDITIONREG@103.510:viz_fileresporg_longname">
    <vt:lpwstr/>
  </property>
  <property fmtid="{D5CDD505-2E9C-101B-9397-08002B2CF9AE}" pid="155" name="FSC#SKEDITIONREG@103.510:viz_fileresporg_mesto">
    <vt:lpwstr/>
  </property>
  <property fmtid="{D5CDD505-2E9C-101B-9397-08002B2CF9AE}" pid="156" name="FSC#SKEDITIONREG@103.510:viz_fileresporg_odbor">
    <vt:lpwstr/>
  </property>
  <property fmtid="{D5CDD505-2E9C-101B-9397-08002B2CF9AE}" pid="157" name="FSC#SKEDITIONREG@103.510:viz_fileresporg_odbor_function">
    <vt:lpwstr/>
  </property>
  <property fmtid="{D5CDD505-2E9C-101B-9397-08002B2CF9AE}" pid="158" name="FSC#SKEDITIONREG@103.510:viz_fileresporg_odbor_head">
    <vt:lpwstr/>
  </property>
  <property fmtid="{D5CDD505-2E9C-101B-9397-08002B2CF9AE}" pid="159" name="FSC#SKEDITIONREG@103.510:viz_fileresporg_OU">
    <vt:lpwstr/>
  </property>
  <property fmtid="{D5CDD505-2E9C-101B-9397-08002B2CF9AE}" pid="160" name="FSC#SKEDITIONREG@103.510:viz_fileresporg_phone">
    <vt:lpwstr/>
  </property>
  <property fmtid="{D5CDD505-2E9C-101B-9397-08002B2CF9AE}" pid="161" name="FSC#SKEDITIONREG@103.510:viz_fileresporg_phone_OU">
    <vt:lpwstr/>
  </property>
  <property fmtid="{D5CDD505-2E9C-101B-9397-08002B2CF9AE}" pid="162" name="FSC#SKEDITIONREG@103.510:viz_fileresporg_position">
    <vt:lpwstr/>
  </property>
  <property fmtid="{D5CDD505-2E9C-101B-9397-08002B2CF9AE}" pid="163" name="FSC#SKEDITIONREG@103.510:viz_fileresporg_position_OU">
    <vt:lpwstr/>
  </property>
  <property fmtid="{D5CDD505-2E9C-101B-9397-08002B2CF9AE}" pid="164" name="FSC#SKEDITIONREG@103.510:viz_fileresporg_psc">
    <vt:lpwstr/>
  </property>
  <property fmtid="{D5CDD505-2E9C-101B-9397-08002B2CF9AE}" pid="165" name="FSC#SKEDITIONREG@103.510:viz_fileresporg_sekcia">
    <vt:lpwstr/>
  </property>
  <property fmtid="{D5CDD505-2E9C-101B-9397-08002B2CF9AE}" pid="166" name="FSC#SKEDITIONREG@103.510:viz_fileresporg_sekcia_function">
    <vt:lpwstr/>
  </property>
  <property fmtid="{D5CDD505-2E9C-101B-9397-08002B2CF9AE}" pid="167" name="FSC#SKEDITIONREG@103.510:viz_fileresporg_sekcia_head">
    <vt:lpwstr/>
  </property>
  <property fmtid="{D5CDD505-2E9C-101B-9397-08002B2CF9AE}" pid="168" name="FSC#SKEDITIONREG@103.510:viz_fileresporg_stat">
    <vt:lpwstr/>
  </property>
  <property fmtid="{D5CDD505-2E9C-101B-9397-08002B2CF9AE}" pid="169" name="FSC#SKEDITIONREG@103.510:viz_fileresporg_ulica">
    <vt:lpwstr/>
  </property>
  <property fmtid="{D5CDD505-2E9C-101B-9397-08002B2CF9AE}" pid="170" name="FSC#SKEDITIONREG@103.510:viz_fileresporgknazov">
    <vt:lpwstr/>
  </property>
  <property fmtid="{D5CDD505-2E9C-101B-9397-08002B2CF9AE}" pid="171" name="FSC#SKEDITIONREG@103.510:viz_filesubj">
    <vt:lpwstr/>
  </property>
  <property fmtid="{D5CDD505-2E9C-101B-9397-08002B2CF9AE}" pid="172" name="FSC#SKEDITIONREG@103.510:viz_incattachments">
    <vt:lpwstr/>
  </property>
  <property fmtid="{D5CDD505-2E9C-101B-9397-08002B2CF9AE}" pid="173" name="FSC#SKEDITIONREG@103.510:viz_incnr">
    <vt:lpwstr/>
  </property>
  <property fmtid="{D5CDD505-2E9C-101B-9397-08002B2CF9AE}" pid="174" name="FSC#SKEDITIONREG@103.510:viz_intletterrecivers">
    <vt:lpwstr/>
  </property>
  <property fmtid="{D5CDD505-2E9C-101B-9397-08002B2CF9AE}" pid="175" name="FSC#SKEDITIONREG@103.510:viz_objcreatedstr">
    <vt:lpwstr/>
  </property>
  <property fmtid="{D5CDD505-2E9C-101B-9397-08002B2CF9AE}" pid="176" name="FSC#SKEDITIONREG@103.510:viz_ordernumber">
    <vt:lpwstr/>
  </property>
  <property fmtid="{D5CDD505-2E9C-101B-9397-08002B2CF9AE}" pid="177" name="FSC#SKEDITIONREG@103.510:viz_oursign">
    <vt:lpwstr/>
  </property>
  <property fmtid="{D5CDD505-2E9C-101B-9397-08002B2CF9AE}" pid="178" name="FSC#SKEDITIONREG@103.510:viz_responseto_createdby">
    <vt:lpwstr/>
  </property>
  <property fmtid="{D5CDD505-2E9C-101B-9397-08002B2CF9AE}" pid="179" name="FSC#SKEDITIONREG@103.510:viz_sendersign">
    <vt:lpwstr/>
  </property>
  <property fmtid="{D5CDD505-2E9C-101B-9397-08002B2CF9AE}" pid="180" name="FSC#SKEDITIONREG@103.510:viz_shortfileresporg">
    <vt:lpwstr/>
  </property>
  <property fmtid="{D5CDD505-2E9C-101B-9397-08002B2CF9AE}" pid="181" name="FSC#SKEDITIONREG@103.510:viz_tel_number">
    <vt:lpwstr/>
  </property>
  <property fmtid="{D5CDD505-2E9C-101B-9397-08002B2CF9AE}" pid="182" name="FSC#SKEDITIONREG@103.510:viz_testsalutation">
    <vt:lpwstr/>
  </property>
  <property fmtid="{D5CDD505-2E9C-101B-9397-08002B2CF9AE}" pid="183" name="FSC#SKEDITIONREG@103.510:viz_validfrom">
    <vt:lpwstr/>
  </property>
  <property fmtid="{D5CDD505-2E9C-101B-9397-08002B2CF9AE}" pid="184" name="FSC#SKEDITIONREG@103.510:zaznam_jeden_adresat">
    <vt:lpwstr/>
  </property>
  <property fmtid="{D5CDD505-2E9C-101B-9397-08002B2CF9AE}" pid="185" name="FSC#SKEDITIONREG@103.510:zaznam_vnut_adresati_1">
    <vt:lpwstr/>
  </property>
  <property fmtid="{D5CDD505-2E9C-101B-9397-08002B2CF9AE}" pid="186" name="FSC#SKEDITIONREG@103.510:zaznam_vnut_adresati_10">
    <vt:lpwstr/>
  </property>
  <property fmtid="{D5CDD505-2E9C-101B-9397-08002B2CF9AE}" pid="187" name="FSC#SKEDITIONREG@103.510:zaznam_vnut_adresati_11">
    <vt:lpwstr/>
  </property>
  <property fmtid="{D5CDD505-2E9C-101B-9397-08002B2CF9AE}" pid="188" name="FSC#SKEDITIONREG@103.510:zaznam_vnut_adresati_12">
    <vt:lpwstr/>
  </property>
  <property fmtid="{D5CDD505-2E9C-101B-9397-08002B2CF9AE}" pid="189" name="FSC#SKEDITIONREG@103.510:zaznam_vnut_adresati_13">
    <vt:lpwstr/>
  </property>
  <property fmtid="{D5CDD505-2E9C-101B-9397-08002B2CF9AE}" pid="190" name="FSC#SKEDITIONREG@103.510:zaznam_vnut_adresati_14">
    <vt:lpwstr/>
  </property>
  <property fmtid="{D5CDD505-2E9C-101B-9397-08002B2CF9AE}" pid="191" name="FSC#SKEDITIONREG@103.510:zaznam_vnut_adresati_15">
    <vt:lpwstr/>
  </property>
  <property fmtid="{D5CDD505-2E9C-101B-9397-08002B2CF9AE}" pid="192" name="FSC#SKEDITIONREG@103.510:zaznam_vnut_adresati_16">
    <vt:lpwstr/>
  </property>
  <property fmtid="{D5CDD505-2E9C-101B-9397-08002B2CF9AE}" pid="193" name="FSC#SKEDITIONREG@103.510:zaznam_vnut_adresati_17">
    <vt:lpwstr/>
  </property>
  <property fmtid="{D5CDD505-2E9C-101B-9397-08002B2CF9AE}" pid="194" name="FSC#SKEDITIONREG@103.510:zaznam_vnut_adresati_18">
    <vt:lpwstr/>
  </property>
  <property fmtid="{D5CDD505-2E9C-101B-9397-08002B2CF9AE}" pid="195" name="FSC#SKEDITIONREG@103.510:zaznam_vnut_adresati_19">
    <vt:lpwstr/>
  </property>
  <property fmtid="{D5CDD505-2E9C-101B-9397-08002B2CF9AE}" pid="196" name="FSC#SKEDITIONREG@103.510:zaznam_vnut_adresati_2">
    <vt:lpwstr/>
  </property>
  <property fmtid="{D5CDD505-2E9C-101B-9397-08002B2CF9AE}" pid="197" name="FSC#SKEDITIONREG@103.510:zaznam_vnut_adresati_20">
    <vt:lpwstr/>
  </property>
  <property fmtid="{D5CDD505-2E9C-101B-9397-08002B2CF9AE}" pid="198" name="FSC#SKEDITIONREG@103.510:zaznam_vnut_adresati_21">
    <vt:lpwstr/>
  </property>
  <property fmtid="{D5CDD505-2E9C-101B-9397-08002B2CF9AE}" pid="199" name="FSC#SKEDITIONREG@103.510:zaznam_vnut_adresati_22">
    <vt:lpwstr/>
  </property>
  <property fmtid="{D5CDD505-2E9C-101B-9397-08002B2CF9AE}" pid="200" name="FSC#SKEDITIONREG@103.510:zaznam_vnut_adresati_23">
    <vt:lpwstr/>
  </property>
  <property fmtid="{D5CDD505-2E9C-101B-9397-08002B2CF9AE}" pid="201" name="FSC#SKEDITIONREG@103.510:zaznam_vnut_adresati_24">
    <vt:lpwstr/>
  </property>
  <property fmtid="{D5CDD505-2E9C-101B-9397-08002B2CF9AE}" pid="202" name="FSC#SKEDITIONREG@103.510:zaznam_vnut_adresati_25">
    <vt:lpwstr/>
  </property>
  <property fmtid="{D5CDD505-2E9C-101B-9397-08002B2CF9AE}" pid="203" name="FSC#SKEDITIONREG@103.510:zaznam_vnut_adresati_26">
    <vt:lpwstr/>
  </property>
  <property fmtid="{D5CDD505-2E9C-101B-9397-08002B2CF9AE}" pid="204" name="FSC#SKEDITIONREG@103.510:zaznam_vnut_adresati_27">
    <vt:lpwstr/>
  </property>
  <property fmtid="{D5CDD505-2E9C-101B-9397-08002B2CF9AE}" pid="205" name="FSC#SKEDITIONREG@103.510:zaznam_vnut_adresati_28">
    <vt:lpwstr/>
  </property>
  <property fmtid="{D5CDD505-2E9C-101B-9397-08002B2CF9AE}" pid="206" name="FSC#SKEDITIONREG@103.510:zaznam_vnut_adresati_29">
    <vt:lpwstr/>
  </property>
  <property fmtid="{D5CDD505-2E9C-101B-9397-08002B2CF9AE}" pid="207" name="FSC#SKEDITIONREG@103.510:zaznam_vnut_adresati_3">
    <vt:lpwstr/>
  </property>
  <property fmtid="{D5CDD505-2E9C-101B-9397-08002B2CF9AE}" pid="208" name="FSC#SKEDITIONREG@103.510:zaznam_vnut_adresati_30">
    <vt:lpwstr/>
  </property>
  <property fmtid="{D5CDD505-2E9C-101B-9397-08002B2CF9AE}" pid="209" name="FSC#SKEDITIONREG@103.510:zaznam_vnut_adresati_31">
    <vt:lpwstr/>
  </property>
  <property fmtid="{D5CDD505-2E9C-101B-9397-08002B2CF9AE}" pid="210" name="FSC#SKEDITIONREG@103.510:zaznam_vnut_adresati_32">
    <vt:lpwstr/>
  </property>
  <property fmtid="{D5CDD505-2E9C-101B-9397-08002B2CF9AE}" pid="211" name="FSC#SKEDITIONREG@103.510:zaznam_vnut_adresati_33">
    <vt:lpwstr/>
  </property>
  <property fmtid="{D5CDD505-2E9C-101B-9397-08002B2CF9AE}" pid="212" name="FSC#SKEDITIONREG@103.510:zaznam_vnut_adresati_34">
    <vt:lpwstr/>
  </property>
  <property fmtid="{D5CDD505-2E9C-101B-9397-08002B2CF9AE}" pid="213" name="FSC#SKEDITIONREG@103.510:zaznam_vnut_adresati_35">
    <vt:lpwstr/>
  </property>
  <property fmtid="{D5CDD505-2E9C-101B-9397-08002B2CF9AE}" pid="214" name="FSC#SKEDITIONREG@103.510:zaznam_vnut_adresati_36">
    <vt:lpwstr/>
  </property>
  <property fmtid="{D5CDD505-2E9C-101B-9397-08002B2CF9AE}" pid="215" name="FSC#SKEDITIONREG@103.510:zaznam_vnut_adresati_37">
    <vt:lpwstr/>
  </property>
  <property fmtid="{D5CDD505-2E9C-101B-9397-08002B2CF9AE}" pid="216" name="FSC#SKEDITIONREG@103.510:zaznam_vnut_adresati_38">
    <vt:lpwstr/>
  </property>
  <property fmtid="{D5CDD505-2E9C-101B-9397-08002B2CF9AE}" pid="217" name="FSC#SKEDITIONREG@103.510:zaznam_vnut_adresati_39">
    <vt:lpwstr/>
  </property>
  <property fmtid="{D5CDD505-2E9C-101B-9397-08002B2CF9AE}" pid="218" name="FSC#SKEDITIONREG@103.510:zaznam_vnut_adresati_4">
    <vt:lpwstr/>
  </property>
  <property fmtid="{D5CDD505-2E9C-101B-9397-08002B2CF9AE}" pid="219" name="FSC#SKEDITIONREG@103.510:zaznam_vnut_adresati_40">
    <vt:lpwstr/>
  </property>
  <property fmtid="{D5CDD505-2E9C-101B-9397-08002B2CF9AE}" pid="220" name="FSC#SKEDITIONREG@103.510:zaznam_vnut_adresati_41">
    <vt:lpwstr/>
  </property>
  <property fmtid="{D5CDD505-2E9C-101B-9397-08002B2CF9AE}" pid="221" name="FSC#SKEDITIONREG@103.510:zaznam_vnut_adresati_42">
    <vt:lpwstr/>
  </property>
  <property fmtid="{D5CDD505-2E9C-101B-9397-08002B2CF9AE}" pid="222" name="FSC#SKEDITIONREG@103.510:zaznam_vnut_adresati_43">
    <vt:lpwstr/>
  </property>
  <property fmtid="{D5CDD505-2E9C-101B-9397-08002B2CF9AE}" pid="223" name="FSC#SKEDITIONREG@103.510:zaznam_vnut_adresati_44">
    <vt:lpwstr/>
  </property>
  <property fmtid="{D5CDD505-2E9C-101B-9397-08002B2CF9AE}" pid="224" name="FSC#SKEDITIONREG@103.510:zaznam_vnut_adresati_45">
    <vt:lpwstr/>
  </property>
  <property fmtid="{D5CDD505-2E9C-101B-9397-08002B2CF9AE}" pid="225" name="FSC#SKEDITIONREG@103.510:zaznam_vnut_adresati_46">
    <vt:lpwstr/>
  </property>
  <property fmtid="{D5CDD505-2E9C-101B-9397-08002B2CF9AE}" pid="226" name="FSC#SKEDITIONREG@103.510:zaznam_vnut_adresati_47">
    <vt:lpwstr/>
  </property>
  <property fmtid="{D5CDD505-2E9C-101B-9397-08002B2CF9AE}" pid="227" name="FSC#SKEDITIONREG@103.510:zaznam_vnut_adresati_48">
    <vt:lpwstr/>
  </property>
  <property fmtid="{D5CDD505-2E9C-101B-9397-08002B2CF9AE}" pid="228" name="FSC#SKEDITIONREG@103.510:zaznam_vnut_adresati_49">
    <vt:lpwstr/>
  </property>
  <property fmtid="{D5CDD505-2E9C-101B-9397-08002B2CF9AE}" pid="229" name="FSC#SKEDITIONREG@103.510:zaznam_vnut_adresati_5">
    <vt:lpwstr/>
  </property>
  <property fmtid="{D5CDD505-2E9C-101B-9397-08002B2CF9AE}" pid="230" name="FSC#SKEDITIONREG@103.510:zaznam_vnut_adresati_50">
    <vt:lpwstr/>
  </property>
  <property fmtid="{D5CDD505-2E9C-101B-9397-08002B2CF9AE}" pid="231" name="FSC#SKEDITIONREG@103.510:zaznam_vnut_adresati_51">
    <vt:lpwstr/>
  </property>
  <property fmtid="{D5CDD505-2E9C-101B-9397-08002B2CF9AE}" pid="232" name="FSC#SKEDITIONREG@103.510:zaznam_vnut_adresati_52">
    <vt:lpwstr/>
  </property>
  <property fmtid="{D5CDD505-2E9C-101B-9397-08002B2CF9AE}" pid="233" name="FSC#SKEDITIONREG@103.510:zaznam_vnut_adresati_53">
    <vt:lpwstr/>
  </property>
  <property fmtid="{D5CDD505-2E9C-101B-9397-08002B2CF9AE}" pid="234" name="FSC#SKEDITIONREG@103.510:zaznam_vnut_adresati_54">
    <vt:lpwstr/>
  </property>
  <property fmtid="{D5CDD505-2E9C-101B-9397-08002B2CF9AE}" pid="235" name="FSC#SKEDITIONREG@103.510:zaznam_vnut_adresati_55">
    <vt:lpwstr/>
  </property>
  <property fmtid="{D5CDD505-2E9C-101B-9397-08002B2CF9AE}" pid="236" name="FSC#SKEDITIONREG@103.510:zaznam_vnut_adresati_56">
    <vt:lpwstr/>
  </property>
  <property fmtid="{D5CDD505-2E9C-101B-9397-08002B2CF9AE}" pid="237" name="FSC#SKEDITIONREG@103.510:zaznam_vnut_adresati_57">
    <vt:lpwstr/>
  </property>
  <property fmtid="{D5CDD505-2E9C-101B-9397-08002B2CF9AE}" pid="238" name="FSC#SKEDITIONREG@103.510:zaznam_vnut_adresati_58">
    <vt:lpwstr/>
  </property>
  <property fmtid="{D5CDD505-2E9C-101B-9397-08002B2CF9AE}" pid="239" name="FSC#SKEDITIONREG@103.510:zaznam_vnut_adresati_59">
    <vt:lpwstr/>
  </property>
  <property fmtid="{D5CDD505-2E9C-101B-9397-08002B2CF9AE}" pid="240" name="FSC#SKEDITIONREG@103.510:zaznam_vnut_adresati_6">
    <vt:lpwstr/>
  </property>
  <property fmtid="{D5CDD505-2E9C-101B-9397-08002B2CF9AE}" pid="241" name="FSC#SKEDITIONREG@103.510:zaznam_vnut_adresati_60">
    <vt:lpwstr/>
  </property>
  <property fmtid="{D5CDD505-2E9C-101B-9397-08002B2CF9AE}" pid="242" name="FSC#SKEDITIONREG@103.510:zaznam_vnut_adresati_61">
    <vt:lpwstr/>
  </property>
  <property fmtid="{D5CDD505-2E9C-101B-9397-08002B2CF9AE}" pid="243" name="FSC#SKEDITIONREG@103.510:zaznam_vnut_adresati_62">
    <vt:lpwstr/>
  </property>
  <property fmtid="{D5CDD505-2E9C-101B-9397-08002B2CF9AE}" pid="244" name="FSC#SKEDITIONREG@103.510:zaznam_vnut_adresati_63">
    <vt:lpwstr/>
  </property>
  <property fmtid="{D5CDD505-2E9C-101B-9397-08002B2CF9AE}" pid="245" name="FSC#SKEDITIONREG@103.510:zaznam_vnut_adresati_64">
    <vt:lpwstr/>
  </property>
  <property fmtid="{D5CDD505-2E9C-101B-9397-08002B2CF9AE}" pid="246" name="FSC#SKEDITIONREG@103.510:zaznam_vnut_adresati_65">
    <vt:lpwstr/>
  </property>
  <property fmtid="{D5CDD505-2E9C-101B-9397-08002B2CF9AE}" pid="247" name="FSC#SKEDITIONREG@103.510:zaznam_vnut_adresati_66">
    <vt:lpwstr/>
  </property>
  <property fmtid="{D5CDD505-2E9C-101B-9397-08002B2CF9AE}" pid="248" name="FSC#SKEDITIONREG@103.510:zaznam_vnut_adresati_67">
    <vt:lpwstr/>
  </property>
  <property fmtid="{D5CDD505-2E9C-101B-9397-08002B2CF9AE}" pid="249" name="FSC#SKEDITIONREG@103.510:zaznam_vnut_adresati_68">
    <vt:lpwstr/>
  </property>
  <property fmtid="{D5CDD505-2E9C-101B-9397-08002B2CF9AE}" pid="250" name="FSC#SKEDITIONREG@103.510:zaznam_vnut_adresati_69">
    <vt:lpwstr/>
  </property>
  <property fmtid="{D5CDD505-2E9C-101B-9397-08002B2CF9AE}" pid="251" name="FSC#SKEDITIONREG@103.510:zaznam_vnut_adresati_7">
    <vt:lpwstr/>
  </property>
  <property fmtid="{D5CDD505-2E9C-101B-9397-08002B2CF9AE}" pid="252" name="FSC#SKEDITIONREG@103.510:zaznam_vnut_adresati_70">
    <vt:lpwstr/>
  </property>
  <property fmtid="{D5CDD505-2E9C-101B-9397-08002B2CF9AE}" pid="253" name="FSC#SKEDITIONREG@103.510:zaznam_vnut_adresati_8">
    <vt:lpwstr/>
  </property>
  <property fmtid="{D5CDD505-2E9C-101B-9397-08002B2CF9AE}" pid="254" name="FSC#SKEDITIONREG@103.510:zaznam_vnut_adresati_9">
    <vt:lpwstr/>
  </property>
  <property fmtid="{D5CDD505-2E9C-101B-9397-08002B2CF9AE}" pid="255" name="FSC#SKEDITIONREG@103.510:zaznam_vonk_adresati_1">
    <vt:lpwstr/>
  </property>
  <property fmtid="{D5CDD505-2E9C-101B-9397-08002B2CF9AE}" pid="256" name="FSC#SKEDITIONREG@103.510:zaznam_vonk_adresati_2">
    <vt:lpwstr/>
  </property>
  <property fmtid="{D5CDD505-2E9C-101B-9397-08002B2CF9AE}" pid="257" name="FSC#SKEDITIONREG@103.510:zaznam_vonk_adresati_3">
    <vt:lpwstr/>
  </property>
  <property fmtid="{D5CDD505-2E9C-101B-9397-08002B2CF9AE}" pid="258" name="FSC#SKEDITIONREG@103.510:zaznam_vonk_adresati_4">
    <vt:lpwstr/>
  </property>
  <property fmtid="{D5CDD505-2E9C-101B-9397-08002B2CF9AE}" pid="259" name="FSC#SKEDITIONREG@103.510:zaznam_vonk_adresati_5">
    <vt:lpwstr/>
  </property>
  <property fmtid="{D5CDD505-2E9C-101B-9397-08002B2CF9AE}" pid="260" name="FSC#SKEDITIONREG@103.510:zaznam_vonk_adresati_6">
    <vt:lpwstr/>
  </property>
  <property fmtid="{D5CDD505-2E9C-101B-9397-08002B2CF9AE}" pid="261" name="FSC#SKEDITIONREG@103.510:zaznam_vonk_adresati_7">
    <vt:lpwstr/>
  </property>
  <property fmtid="{D5CDD505-2E9C-101B-9397-08002B2CF9AE}" pid="262" name="FSC#SKEDITIONREG@103.510:zaznam_vonk_adresati_8">
    <vt:lpwstr/>
  </property>
  <property fmtid="{D5CDD505-2E9C-101B-9397-08002B2CF9AE}" pid="263" name="FSC#SKEDITIONREG@103.510:zaznam_vonk_adresati_9">
    <vt:lpwstr/>
  </property>
  <property fmtid="{D5CDD505-2E9C-101B-9397-08002B2CF9AE}" pid="264" name="FSC#SKEDITIONREG@103.510:zaznam_vonk_adresati_10">
    <vt:lpwstr/>
  </property>
  <property fmtid="{D5CDD505-2E9C-101B-9397-08002B2CF9AE}" pid="265" name="FSC#SKEDITIONREG@103.510:zaznam_vonk_adresati_11">
    <vt:lpwstr/>
  </property>
  <property fmtid="{D5CDD505-2E9C-101B-9397-08002B2CF9AE}" pid="266" name="FSC#SKEDITIONREG@103.510:zaznam_vonk_adresati_12">
    <vt:lpwstr/>
  </property>
  <property fmtid="{D5CDD505-2E9C-101B-9397-08002B2CF9AE}" pid="267" name="FSC#SKEDITIONREG@103.510:zaznam_vonk_adresati_13">
    <vt:lpwstr/>
  </property>
  <property fmtid="{D5CDD505-2E9C-101B-9397-08002B2CF9AE}" pid="268" name="FSC#SKEDITIONREG@103.510:zaznam_vonk_adresati_14">
    <vt:lpwstr/>
  </property>
  <property fmtid="{D5CDD505-2E9C-101B-9397-08002B2CF9AE}" pid="269" name="FSC#SKEDITIONREG@103.510:zaznam_vonk_adresati_15">
    <vt:lpwstr/>
  </property>
  <property fmtid="{D5CDD505-2E9C-101B-9397-08002B2CF9AE}" pid="270" name="FSC#SKEDITIONREG@103.510:zaznam_vonk_adresati_16">
    <vt:lpwstr/>
  </property>
  <property fmtid="{D5CDD505-2E9C-101B-9397-08002B2CF9AE}" pid="271" name="FSC#SKEDITIONREG@103.510:zaznam_vonk_adresati_17">
    <vt:lpwstr/>
  </property>
  <property fmtid="{D5CDD505-2E9C-101B-9397-08002B2CF9AE}" pid="272" name="FSC#SKEDITIONREG@103.510:zaznam_vonk_adresati_18">
    <vt:lpwstr/>
  </property>
  <property fmtid="{D5CDD505-2E9C-101B-9397-08002B2CF9AE}" pid="273" name="FSC#SKEDITIONREG@103.510:zaznam_vonk_adresati_19">
    <vt:lpwstr/>
  </property>
  <property fmtid="{D5CDD505-2E9C-101B-9397-08002B2CF9AE}" pid="274" name="FSC#SKEDITIONREG@103.510:zaznam_vonk_adresati_20">
    <vt:lpwstr/>
  </property>
  <property fmtid="{D5CDD505-2E9C-101B-9397-08002B2CF9AE}" pid="275" name="FSC#SKEDITIONREG@103.510:zaznam_vonk_adresati_21">
    <vt:lpwstr/>
  </property>
  <property fmtid="{D5CDD505-2E9C-101B-9397-08002B2CF9AE}" pid="276" name="FSC#SKEDITIONREG@103.510:zaznam_vonk_adresati_22">
    <vt:lpwstr/>
  </property>
  <property fmtid="{D5CDD505-2E9C-101B-9397-08002B2CF9AE}" pid="277" name="FSC#SKEDITIONREG@103.510:zaznam_vonk_adresati_23">
    <vt:lpwstr/>
  </property>
  <property fmtid="{D5CDD505-2E9C-101B-9397-08002B2CF9AE}" pid="278" name="FSC#SKEDITIONREG@103.510:zaznam_vonk_adresati_24">
    <vt:lpwstr/>
  </property>
  <property fmtid="{D5CDD505-2E9C-101B-9397-08002B2CF9AE}" pid="279" name="FSC#SKEDITIONREG@103.510:zaznam_vonk_adresati_25">
    <vt:lpwstr/>
  </property>
  <property fmtid="{D5CDD505-2E9C-101B-9397-08002B2CF9AE}" pid="280" name="FSC#SKEDITIONREG@103.510:zaznam_vonk_adresati_26">
    <vt:lpwstr/>
  </property>
  <property fmtid="{D5CDD505-2E9C-101B-9397-08002B2CF9AE}" pid="281" name="FSC#SKEDITIONREG@103.510:zaznam_vonk_adresati_27">
    <vt:lpwstr/>
  </property>
  <property fmtid="{D5CDD505-2E9C-101B-9397-08002B2CF9AE}" pid="282" name="FSC#SKEDITIONREG@103.510:zaznam_vonk_adresati_28">
    <vt:lpwstr/>
  </property>
  <property fmtid="{D5CDD505-2E9C-101B-9397-08002B2CF9AE}" pid="283" name="FSC#SKEDITIONREG@103.510:zaznam_vonk_adresati_29">
    <vt:lpwstr/>
  </property>
  <property fmtid="{D5CDD505-2E9C-101B-9397-08002B2CF9AE}" pid="284" name="FSC#SKEDITIONREG@103.510:zaznam_vonk_adresati_30">
    <vt:lpwstr/>
  </property>
  <property fmtid="{D5CDD505-2E9C-101B-9397-08002B2CF9AE}" pid="285" name="FSC#SKEDITIONREG@103.510:zaznam_vonk_adresati_31">
    <vt:lpwstr/>
  </property>
  <property fmtid="{D5CDD505-2E9C-101B-9397-08002B2CF9AE}" pid="286" name="FSC#SKEDITIONREG@103.510:zaznam_vonk_adresati_32">
    <vt:lpwstr/>
  </property>
  <property fmtid="{D5CDD505-2E9C-101B-9397-08002B2CF9AE}" pid="287" name="FSC#SKEDITIONREG@103.510:zaznam_vonk_adresati_33">
    <vt:lpwstr/>
  </property>
  <property fmtid="{D5CDD505-2E9C-101B-9397-08002B2CF9AE}" pid="288" name="FSC#SKEDITIONREG@103.510:zaznam_vonk_adresati_34">
    <vt:lpwstr/>
  </property>
  <property fmtid="{D5CDD505-2E9C-101B-9397-08002B2CF9AE}" pid="289" name="FSC#SKEDITIONREG@103.510:zaznam_vonk_adresati_35">
    <vt:lpwstr/>
  </property>
  <property fmtid="{D5CDD505-2E9C-101B-9397-08002B2CF9AE}" pid="290" name="FSC#SKEDITIONREG@103.510:Stazovatel">
    <vt:lpwstr/>
  </property>
  <property fmtid="{D5CDD505-2E9C-101B-9397-08002B2CF9AE}" pid="291" name="FSC#SKEDITIONREG@103.510:ProtiKomu">
    <vt:lpwstr/>
  </property>
  <property fmtid="{D5CDD505-2E9C-101B-9397-08002B2CF9AE}" pid="292" name="FSC#SKEDITIONREG@103.510:EvCisloStaz">
    <vt:lpwstr/>
  </property>
  <property fmtid="{D5CDD505-2E9C-101B-9397-08002B2CF9AE}" pid="293" name="FSC#SKEDITIONREG@103.510:jod_AttrDateSkutocnyDatumVydania">
    <vt:lpwstr/>
  </property>
  <property fmtid="{D5CDD505-2E9C-101B-9397-08002B2CF9AE}" pid="294" name="FSC#SKEDITIONREG@103.510:jod_AttrNumCisloZmeny">
    <vt:lpwstr/>
  </property>
  <property fmtid="{D5CDD505-2E9C-101B-9397-08002B2CF9AE}" pid="295" name="FSC#SKEDITIONREG@103.510:jod_AttrStrRegCisloZaznamu">
    <vt:lpwstr/>
  </property>
  <property fmtid="{D5CDD505-2E9C-101B-9397-08002B2CF9AE}" pid="296" name="FSC#SKEDITIONREG@103.510:jod_cislodoc">
    <vt:lpwstr/>
  </property>
  <property fmtid="{D5CDD505-2E9C-101B-9397-08002B2CF9AE}" pid="297" name="FSC#SKEDITIONREG@103.510:jod_druh">
    <vt:lpwstr/>
  </property>
  <property fmtid="{D5CDD505-2E9C-101B-9397-08002B2CF9AE}" pid="298" name="FSC#SKEDITIONREG@103.510:jod_lu">
    <vt:lpwstr/>
  </property>
  <property fmtid="{D5CDD505-2E9C-101B-9397-08002B2CF9AE}" pid="299" name="FSC#SKEDITIONREG@103.510:jod_nazov">
    <vt:lpwstr/>
  </property>
  <property fmtid="{D5CDD505-2E9C-101B-9397-08002B2CF9AE}" pid="300" name="FSC#SKEDITIONREG@103.510:jod_typ">
    <vt:lpwstr/>
  </property>
  <property fmtid="{D5CDD505-2E9C-101B-9397-08002B2CF9AE}" pid="301" name="FSC#SKEDITIONREG@103.510:jod_zh">
    <vt:lpwstr/>
  </property>
  <property fmtid="{D5CDD505-2E9C-101B-9397-08002B2CF9AE}" pid="302" name="FSC#SKEDITIONREG@103.510:jod_sAttrDatePlatnostDo">
    <vt:lpwstr/>
  </property>
  <property fmtid="{D5CDD505-2E9C-101B-9397-08002B2CF9AE}" pid="303" name="FSC#SKEDITIONREG@103.510:jod_sAttrDatePlatnostOd">
    <vt:lpwstr/>
  </property>
  <property fmtid="{D5CDD505-2E9C-101B-9397-08002B2CF9AE}" pid="304" name="FSC#SKEDITIONREG@103.510:jod_sAttrDateUcinnostDoc">
    <vt:lpwstr/>
  </property>
  <property fmtid="{D5CDD505-2E9C-101B-9397-08002B2CF9AE}" pid="305" name="FSC#SKEDITIONREG@103.510:a_telephone">
    <vt:lpwstr/>
  </property>
  <property fmtid="{D5CDD505-2E9C-101B-9397-08002B2CF9AE}" pid="306" name="FSC#SKEDITIONREG@103.510:a_email">
    <vt:lpwstr/>
  </property>
  <property fmtid="{D5CDD505-2E9C-101B-9397-08002B2CF9AE}" pid="307" name="FSC#SKEDITIONREG@103.510:a_nazovOU">
    <vt:lpwstr/>
  </property>
  <property fmtid="{D5CDD505-2E9C-101B-9397-08002B2CF9AE}" pid="308" name="FSC#SKEDITIONREG@103.510:a_veduciOU">
    <vt:lpwstr/>
  </property>
  <property fmtid="{D5CDD505-2E9C-101B-9397-08002B2CF9AE}" pid="309" name="FSC#SKEDITIONREG@103.510:a_nadradeneOU">
    <vt:lpwstr/>
  </property>
  <property fmtid="{D5CDD505-2E9C-101B-9397-08002B2CF9AE}" pid="310" name="FSC#SKEDITIONREG@103.510:a_veduciOd">
    <vt:lpwstr/>
  </property>
  <property fmtid="{D5CDD505-2E9C-101B-9397-08002B2CF9AE}" pid="311" name="FSC#SKEDITIONREG@103.510:a_komu">
    <vt:lpwstr/>
  </property>
  <property fmtid="{D5CDD505-2E9C-101B-9397-08002B2CF9AE}" pid="312" name="FSC#SKEDITIONREG@103.510:a_nasecislo">
    <vt:lpwstr/>
  </property>
  <property fmtid="{D5CDD505-2E9C-101B-9397-08002B2CF9AE}" pid="313" name="FSC#SKEDITIONREG@103.510:a_riaditelOdboru">
    <vt:lpwstr/>
  </property>
  <property fmtid="{D5CDD505-2E9C-101B-9397-08002B2CF9AE}" pid="314" name="FSC#SKEDITIONREG@103.510:zaz_fileresporg_addrstreet">
    <vt:lpwstr/>
  </property>
  <property fmtid="{D5CDD505-2E9C-101B-9397-08002B2CF9AE}" pid="315" name="FSC#SKEDITIONREG@103.510:zaz_fileresporg_addrzipcode">
    <vt:lpwstr/>
  </property>
  <property fmtid="{D5CDD505-2E9C-101B-9397-08002B2CF9AE}" pid="316" name="FSC#SKEDITIONREG@103.510:zaz_fileresporg_addrcity">
    <vt:lpwstr/>
  </property>
  <property fmtid="{D5CDD505-2E9C-101B-9397-08002B2CF9AE}" pid="317" name="FSC#SKMODSYS@103.500:mdnazov">
    <vt:lpwstr/>
  </property>
  <property fmtid="{D5CDD505-2E9C-101B-9397-08002B2CF9AE}" pid="318" name="FSC#SKMODSYS@103.500:mdfileresp">
    <vt:lpwstr/>
  </property>
  <property fmtid="{D5CDD505-2E9C-101B-9397-08002B2CF9AE}" pid="319" name="FSC#SKMODSYS@103.500:mdfileresporg">
    <vt:lpwstr/>
  </property>
  <property fmtid="{D5CDD505-2E9C-101B-9397-08002B2CF9AE}" pid="320" name="FSC#SKMODSYS@103.500:mdcreateat">
    <vt:lpwstr>21. 1. 2019</vt:lpwstr>
  </property>
  <property fmtid="{D5CDD505-2E9C-101B-9397-08002B2CF9AE}" pid="321" name="FSC#SKCP@103.500:cp_AttrPtrOrgUtvar">
    <vt:lpwstr/>
  </property>
  <property fmtid="{D5CDD505-2E9C-101B-9397-08002B2CF9AE}" pid="322" name="FSC#SKCP@103.500:cp_AttrStrEvCisloCP">
    <vt:lpwstr> </vt:lpwstr>
  </property>
  <property fmtid="{D5CDD505-2E9C-101B-9397-08002B2CF9AE}" pid="323" name="FSC#SKCP@103.500:cp_zamestnanec">
    <vt:lpwstr/>
  </property>
  <property fmtid="{D5CDD505-2E9C-101B-9397-08002B2CF9AE}" pid="324" name="FSC#SKCP@103.500:cpt_miestoRokovania">
    <vt:lpwstr/>
  </property>
  <property fmtid="{D5CDD505-2E9C-101B-9397-08002B2CF9AE}" pid="325" name="FSC#SKCP@103.500:cpt_datumCesty">
    <vt:lpwstr/>
  </property>
  <property fmtid="{D5CDD505-2E9C-101B-9397-08002B2CF9AE}" pid="326" name="FSC#SKCP@103.500:cpt_ucelCesty">
    <vt:lpwstr/>
  </property>
  <property fmtid="{D5CDD505-2E9C-101B-9397-08002B2CF9AE}" pid="327" name="FSC#SKCP@103.500:cpz_miestoRokovania">
    <vt:lpwstr/>
  </property>
  <property fmtid="{D5CDD505-2E9C-101B-9397-08002B2CF9AE}" pid="328" name="FSC#SKCP@103.500:cpz_datumCesty">
    <vt:lpwstr> - </vt:lpwstr>
  </property>
  <property fmtid="{D5CDD505-2E9C-101B-9397-08002B2CF9AE}" pid="329" name="FSC#SKCP@103.500:cpz_ucelCesty">
    <vt:lpwstr/>
  </property>
  <property fmtid="{D5CDD505-2E9C-101B-9397-08002B2CF9AE}" pid="330" name="FSC#SKCP@103.500:cpz_datumVypracovania">
    <vt:lpwstr/>
  </property>
  <property fmtid="{D5CDD505-2E9C-101B-9397-08002B2CF9AE}" pid="331" name="FSC#SKCP@103.500:cpz_datPodpSchv1">
    <vt:lpwstr/>
  </property>
  <property fmtid="{D5CDD505-2E9C-101B-9397-08002B2CF9AE}" pid="332" name="FSC#SKCP@103.500:cpz_datPodpSchv2">
    <vt:lpwstr/>
  </property>
  <property fmtid="{D5CDD505-2E9C-101B-9397-08002B2CF9AE}" pid="333" name="FSC#SKCP@103.500:cpz_datPodpSchv3">
    <vt:lpwstr/>
  </property>
  <property fmtid="{D5CDD505-2E9C-101B-9397-08002B2CF9AE}" pid="334" name="FSC#SKCP@103.500:cpz_PodpSchv1">
    <vt:lpwstr/>
  </property>
  <property fmtid="{D5CDD505-2E9C-101B-9397-08002B2CF9AE}" pid="335" name="FSC#SKCP@103.500:cpz_PodpSchv2">
    <vt:lpwstr/>
  </property>
  <property fmtid="{D5CDD505-2E9C-101B-9397-08002B2CF9AE}" pid="336" name="FSC#SKCP@103.500:cpz_PodpSchv3">
    <vt:lpwstr/>
  </property>
  <property fmtid="{D5CDD505-2E9C-101B-9397-08002B2CF9AE}" pid="337" name="FSC#SKCP@103.500:cpz_Funkcia">
    <vt:lpwstr/>
  </property>
  <property fmtid="{D5CDD505-2E9C-101B-9397-08002B2CF9AE}" pid="338" name="FSC#SKCP@103.500:cp_Spolucestujuci">
    <vt:lpwstr/>
  </property>
  <property fmtid="{D5CDD505-2E9C-101B-9397-08002B2CF9AE}" pid="339" name="FSC#SKNAD@103.500:nad_objname">
    <vt:lpwstr/>
  </property>
  <property fmtid="{D5CDD505-2E9C-101B-9397-08002B2CF9AE}" pid="340" name="FSC#SKNAD@103.500:nad_AttrStrNazov">
    <vt:lpwstr/>
  </property>
  <property fmtid="{D5CDD505-2E9C-101B-9397-08002B2CF9AE}" pid="341" name="FSC#SKNAD@103.500:nad_AttrPtrSpracovatel">
    <vt:lpwstr/>
  </property>
  <property fmtid="{D5CDD505-2E9C-101B-9397-08002B2CF9AE}" pid="342" name="FSC#SKNAD@103.500:nad_AttrPtrGestor1">
    <vt:lpwstr/>
  </property>
  <property fmtid="{D5CDD505-2E9C-101B-9397-08002B2CF9AE}" pid="343" name="FSC#SKNAD@103.500:nad_AttrPtrGestor1Funkcia">
    <vt:lpwstr/>
  </property>
  <property fmtid="{D5CDD505-2E9C-101B-9397-08002B2CF9AE}" pid="344" name="FSC#SKNAD@103.500:nad_AttrPtrGestor1OU">
    <vt:lpwstr/>
  </property>
  <property fmtid="{D5CDD505-2E9C-101B-9397-08002B2CF9AE}" pid="345" name="FSC#SKNAD@103.500:nad_AttrPtrGestor2">
    <vt:lpwstr/>
  </property>
  <property fmtid="{D5CDD505-2E9C-101B-9397-08002B2CF9AE}" pid="346" name="FSC#SKNAD@103.500:nad_AttrPtrGestor2Funkcia">
    <vt:lpwstr/>
  </property>
  <property fmtid="{D5CDD505-2E9C-101B-9397-08002B2CF9AE}" pid="347" name="FSC#SKNAD@103.500:nad_schvalil">
    <vt:lpwstr/>
  </property>
  <property fmtid="{D5CDD505-2E9C-101B-9397-08002B2CF9AE}" pid="348" name="FSC#SKNAD@103.500:nad_schvalilfunkcia">
    <vt:lpwstr/>
  </property>
  <property fmtid="{D5CDD505-2E9C-101B-9397-08002B2CF9AE}" pid="349" name="FSC#SKNAD@103.500:nad_vr">
    <vt:lpwstr/>
  </property>
  <property fmtid="{D5CDD505-2E9C-101B-9397-08002B2CF9AE}" pid="350" name="FSC#SKNAD@103.500:nad_AttrDateDatumPodpisania">
    <vt:lpwstr/>
  </property>
  <property fmtid="{D5CDD505-2E9C-101B-9397-08002B2CF9AE}" pid="351" name="FSC#SKNAD@103.500:nad_pripobjname">
    <vt:lpwstr/>
  </property>
  <property fmtid="{D5CDD505-2E9C-101B-9397-08002B2CF9AE}" pid="352" name="FSC#SKNAD@103.500:nad_pripVytvorilKto">
    <vt:lpwstr/>
  </property>
  <property fmtid="{D5CDD505-2E9C-101B-9397-08002B2CF9AE}" pid="353" name="FSC#SKNAD@103.500:nad_pripVytvorilKedy">
    <vt:lpwstr>21.1.2019, 15:09</vt:lpwstr>
  </property>
  <property fmtid="{D5CDD505-2E9C-101B-9397-08002B2CF9AE}" pid="354" name="FSC#SKNAD@103.500:nad_AttrStrCisloNA">
    <vt:lpwstr/>
  </property>
  <property fmtid="{D5CDD505-2E9C-101B-9397-08002B2CF9AE}" pid="355" name="FSC#SKNAD@103.500:nad_AttrDateUcinnaOd">
    <vt:lpwstr/>
  </property>
  <property fmtid="{D5CDD505-2E9C-101B-9397-08002B2CF9AE}" pid="356" name="FSC#SKNAD@103.500:nad_AttrDateUcinnaDo">
    <vt:lpwstr/>
  </property>
  <property fmtid="{D5CDD505-2E9C-101B-9397-08002B2CF9AE}" pid="357" name="FSC#SKNAD@103.500:nad_AttrPtrPredchadzajuceNA">
    <vt:lpwstr/>
  </property>
  <property fmtid="{D5CDD505-2E9C-101B-9397-08002B2CF9AE}" pid="358" name="FSC#SKNAD@103.500:nad_AttrPtrSpracovatelOU">
    <vt:lpwstr/>
  </property>
  <property fmtid="{D5CDD505-2E9C-101B-9397-08002B2CF9AE}" pid="359" name="FSC#SKNAD@103.500:nad_AttrPtrPatriKNA">
    <vt:lpwstr/>
  </property>
  <property fmtid="{D5CDD505-2E9C-101B-9397-08002B2CF9AE}" pid="360" name="FSC#SKNAD@103.500:nad_AttrIntCisloDodatku">
    <vt:lpwstr/>
  </property>
  <property fmtid="{D5CDD505-2E9C-101B-9397-08002B2CF9AE}" pid="361" name="FSC#SKNAD@103.500:nad_AttrPtrSpracVeduci">
    <vt:lpwstr/>
  </property>
  <property fmtid="{D5CDD505-2E9C-101B-9397-08002B2CF9AE}" pid="362" name="FSC#SKNAD@103.500:nad_AttrPtrSpracVeduciOU">
    <vt:lpwstr/>
  </property>
  <property fmtid="{D5CDD505-2E9C-101B-9397-08002B2CF9AE}" pid="363" name="FSC#SKNAD@103.500:nad_spis">
    <vt:lpwstr/>
  </property>
  <property fmtid="{D5CDD505-2E9C-101B-9397-08002B2CF9AE}" pid="364" name="FSC#SKPUPP@103.500:pupp_riaditelPorady">
    <vt:lpwstr/>
  </property>
  <property fmtid="{D5CDD505-2E9C-101B-9397-08002B2CF9AE}" pid="365" name="FSC#SKPUPP@103.500:pupp_cisloporady">
    <vt:lpwstr/>
  </property>
  <property fmtid="{D5CDD505-2E9C-101B-9397-08002B2CF9AE}" pid="366" name="FSC#SKPUPP@103.500:pupp_konanieOHodine">
    <vt:lpwstr/>
  </property>
  <property fmtid="{D5CDD505-2E9C-101B-9397-08002B2CF9AE}" pid="367" name="FSC#SKPUPP@103.500:pupp_datPorMesiacString">
    <vt:lpwstr/>
  </property>
  <property fmtid="{D5CDD505-2E9C-101B-9397-08002B2CF9AE}" pid="368" name="FSC#SKPUPP@103.500:pupp_datumporady">
    <vt:lpwstr/>
  </property>
  <property fmtid="{D5CDD505-2E9C-101B-9397-08002B2CF9AE}" pid="369" name="FSC#SKPUPP@103.500:pupp_konaniedo">
    <vt:lpwstr/>
  </property>
  <property fmtid="{D5CDD505-2E9C-101B-9397-08002B2CF9AE}" pid="370" name="FSC#SKPUPP@103.500:pupp_konanieod">
    <vt:lpwstr/>
  </property>
  <property fmtid="{D5CDD505-2E9C-101B-9397-08002B2CF9AE}" pid="371" name="FSC#SKPUPP@103.500:pupp_menopp">
    <vt:lpwstr/>
  </property>
  <property fmtid="{D5CDD505-2E9C-101B-9397-08002B2CF9AE}" pid="372" name="FSC#SKPUPP@103.500:pupp_miestokonania">
    <vt:lpwstr/>
  </property>
  <property fmtid="{D5CDD505-2E9C-101B-9397-08002B2CF9AE}" pid="373" name="FSC#SKPUPP@103.500:pupp_temaporady">
    <vt:lpwstr/>
  </property>
  <property fmtid="{D5CDD505-2E9C-101B-9397-08002B2CF9AE}" pid="374" name="FSC#SKPUPP@103.500:pupp_ucastnici">
    <vt:lpwstr/>
  </property>
  <property fmtid="{D5CDD505-2E9C-101B-9397-08002B2CF9AE}" pid="375" name="FSC#SKPUPP@103.500:pupp_ulohy">
    <vt:lpwstr>test</vt:lpwstr>
  </property>
  <property fmtid="{D5CDD505-2E9C-101B-9397-08002B2CF9AE}" pid="376" name="FSC#SKPUPP@103.500:pupp_ucastnici_funkcie">
    <vt:lpwstr/>
  </property>
  <property fmtid="{D5CDD505-2E9C-101B-9397-08002B2CF9AE}" pid="377" name="FSC#SKPUPP@103.500:pupp_nazov_ulohy">
    <vt:lpwstr/>
  </property>
  <property fmtid="{D5CDD505-2E9C-101B-9397-08002B2CF9AE}" pid="378" name="FSC#SKPUPP@103.500:pupp_cislo_ulohy">
    <vt:lpwstr/>
  </property>
  <property fmtid="{D5CDD505-2E9C-101B-9397-08002B2CF9AE}" pid="379" name="FSC#SKPUPP@103.500:pupp_riesitel_ulohy">
    <vt:lpwstr/>
  </property>
  <property fmtid="{D5CDD505-2E9C-101B-9397-08002B2CF9AE}" pid="380" name="FSC#SKPUPP@103.500:pupp_vybavit_ulohy">
    <vt:lpwstr/>
  </property>
  <property fmtid="{D5CDD505-2E9C-101B-9397-08002B2CF9AE}" pid="381" name="FSC#SKPUPP@103.500:pupp_orgutvar">
    <vt:lpwstr/>
  </property>
  <property fmtid="{D5CDD505-2E9C-101B-9397-08002B2CF9AE}" pid="382" name="FSC#COOELAK@1.1001:Subject">
    <vt:lpwstr>Vypracovanie Usmernenia č. 2 k zmene výziev č. OPII-2018/7/2, 3, 4- DOP -zmena SR EŚIF, optimalizácia výziev.</vt:lpwstr>
  </property>
  <property fmtid="{D5CDD505-2E9C-101B-9397-08002B2CF9AE}" pid="383" name="FSC#COOELAK@1.1001:FileReference">
    <vt:lpwstr>Empty</vt:lpwstr>
  </property>
  <property fmtid="{D5CDD505-2E9C-101B-9397-08002B2CF9AE}" pid="384" name="FSC#COOELAK@1.1001:FileRefYear">
    <vt:lpwstr>2019</vt:lpwstr>
  </property>
  <property fmtid="{D5CDD505-2E9C-101B-9397-08002B2CF9AE}" pid="385" name="FSC#COOELAK@1.1001:FileRefOrdinal">
    <vt:lpwstr>2632</vt:lpwstr>
  </property>
  <property fmtid="{D5CDD505-2E9C-101B-9397-08002B2CF9AE}" pid="386" name="FSC#COOELAK@1.1001:FileRefOU">
    <vt:lpwstr>ORPM</vt:lpwstr>
  </property>
  <property fmtid="{D5CDD505-2E9C-101B-9397-08002B2CF9AE}" pid="387" name="FSC#COOELAK@1.1001:Organization">
    <vt:lpwstr/>
  </property>
  <property fmtid="{D5CDD505-2E9C-101B-9397-08002B2CF9AE}" pid="388" name="FSC#COOELAK@1.1001:Owner">
    <vt:lpwstr>Ďurdíková, Daniela, JUDr.</vt:lpwstr>
  </property>
  <property fmtid="{D5CDD505-2E9C-101B-9397-08002B2CF9AE}" pid="389" name="FSC#COOELAK@1.1001:OwnerExtension">
    <vt:lpwstr/>
  </property>
  <property fmtid="{D5CDD505-2E9C-101B-9397-08002B2CF9AE}" pid="390" name="FSC#COOELAK@1.1001:OwnerFaxExtension">
    <vt:lpwstr/>
  </property>
  <property fmtid="{D5CDD505-2E9C-101B-9397-08002B2CF9AE}" pid="391" name="FSC#COOELAK@1.1001:DispatchedBy">
    <vt:lpwstr/>
  </property>
  <property fmtid="{D5CDD505-2E9C-101B-9397-08002B2CF9AE}" pid="392" name="FSC#COOELAK@1.1001:DispatchedAt">
    <vt:lpwstr/>
  </property>
  <property fmtid="{D5CDD505-2E9C-101B-9397-08002B2CF9AE}" pid="393" name="FSC#COOELAK@1.1001:ApprovedBy">
    <vt:lpwstr/>
  </property>
  <property fmtid="{D5CDD505-2E9C-101B-9397-08002B2CF9AE}" pid="394" name="FSC#COOELAK@1.1001:ApprovedAt">
    <vt:lpwstr/>
  </property>
  <property fmtid="{D5CDD505-2E9C-101B-9397-08002B2CF9AE}" pid="395" name="FSC#COOELAK@1.1001:Department">
    <vt:lpwstr>ORPM (odbor programovania a metodiky)</vt:lpwstr>
  </property>
  <property fmtid="{D5CDD505-2E9C-101B-9397-08002B2CF9AE}" pid="396" name="FSC#COOELAK@1.1001:CreatedAt">
    <vt:lpwstr>21.01.2019</vt:lpwstr>
  </property>
  <property fmtid="{D5CDD505-2E9C-101B-9397-08002B2CF9AE}" pid="397" name="FSC#COOELAK@1.1001:OU">
    <vt:lpwstr>ORPM (odbor programovania a metodiky)</vt:lpwstr>
  </property>
  <property fmtid="{D5CDD505-2E9C-101B-9397-08002B2CF9AE}" pid="398" name="FSC#COOELAK@1.1001:Priority">
    <vt:lpwstr> ()</vt:lpwstr>
  </property>
  <property fmtid="{D5CDD505-2E9C-101B-9397-08002B2CF9AE}" pid="399" name="FSC#COOELAK@1.1001:ObjBarCode">
    <vt:lpwstr>*COO.2203.102.2.2330827*</vt:lpwstr>
  </property>
  <property fmtid="{D5CDD505-2E9C-101B-9397-08002B2CF9AE}" pid="400" name="FSC#COOELAK@1.1001:RefBarCode">
    <vt:lpwstr>*COO.2203.102.2.2330818*</vt:lpwstr>
  </property>
  <property fmtid="{D5CDD505-2E9C-101B-9397-08002B2CF9AE}" pid="401" name="FSC#COOELAK@1.1001:FileRefBarCode">
    <vt:lpwstr>*Empty*</vt:lpwstr>
  </property>
  <property fmtid="{D5CDD505-2E9C-101B-9397-08002B2CF9AE}" pid="402" name="FSC#COOELAK@1.1001:ExternalRef">
    <vt:lpwstr/>
  </property>
  <property fmtid="{D5CDD505-2E9C-101B-9397-08002B2CF9AE}" pid="403" name="FSC#COOELAK@1.1001:IncomingNumber">
    <vt:lpwstr/>
  </property>
  <property fmtid="{D5CDD505-2E9C-101B-9397-08002B2CF9AE}" pid="404" name="FSC#COOELAK@1.1001:IncomingSubject">
    <vt:lpwstr/>
  </property>
  <property fmtid="{D5CDD505-2E9C-101B-9397-08002B2CF9AE}" pid="405" name="FSC#COOELAK@1.1001:ProcessResponsible">
    <vt:lpwstr/>
  </property>
  <property fmtid="{D5CDD505-2E9C-101B-9397-08002B2CF9AE}" pid="406" name="FSC#COOELAK@1.1001:ProcessResponsiblePhone">
    <vt:lpwstr/>
  </property>
  <property fmtid="{D5CDD505-2E9C-101B-9397-08002B2CF9AE}" pid="407" name="FSC#COOELAK@1.1001:ProcessResponsibleMail">
    <vt:lpwstr/>
  </property>
  <property fmtid="{D5CDD505-2E9C-101B-9397-08002B2CF9AE}" pid="408" name="FSC#COOELAK@1.1001:ProcessResponsibleFax">
    <vt:lpwstr/>
  </property>
  <property fmtid="{D5CDD505-2E9C-101B-9397-08002B2CF9AE}" pid="409" name="FSC#COOELAK@1.1001:ApproverFirstName">
    <vt:lpwstr/>
  </property>
  <property fmtid="{D5CDD505-2E9C-101B-9397-08002B2CF9AE}" pid="410" name="FSC#COOELAK@1.1001:ApproverSurName">
    <vt:lpwstr/>
  </property>
  <property fmtid="{D5CDD505-2E9C-101B-9397-08002B2CF9AE}" pid="411" name="FSC#COOELAK@1.1001:ApproverTitle">
    <vt:lpwstr/>
  </property>
  <property fmtid="{D5CDD505-2E9C-101B-9397-08002B2CF9AE}" pid="412" name="FSC#COOELAK@1.1001:ExternalDate">
    <vt:lpwstr/>
  </property>
  <property fmtid="{D5CDD505-2E9C-101B-9397-08002B2CF9AE}" pid="413" name="FSC#COOELAK@1.1001:SettlementApprovedAt">
    <vt:lpwstr/>
  </property>
  <property fmtid="{D5CDD505-2E9C-101B-9397-08002B2CF9AE}" pid="414" name="FSC#COOELAK@1.1001:BaseNumber">
    <vt:lpwstr>I 08</vt:lpwstr>
  </property>
  <property fmtid="{D5CDD505-2E9C-101B-9397-08002B2CF9AE}" pid="415" name="FSC#COOELAK@1.1001:CurrentUserRolePos">
    <vt:lpwstr>vedúci</vt:lpwstr>
  </property>
  <property fmtid="{D5CDD505-2E9C-101B-9397-08002B2CF9AE}" pid="416" name="FSC#COOELAK@1.1001:CurrentUserEmail">
    <vt:lpwstr>jan.galvanek@vicepremier.gov.sk</vt:lpwstr>
  </property>
  <property fmtid="{D5CDD505-2E9C-101B-9397-08002B2CF9AE}" pid="417" name="FSC#ELAKGOV@1.1001:PersonalSubjGender">
    <vt:lpwstr/>
  </property>
  <property fmtid="{D5CDD505-2E9C-101B-9397-08002B2CF9AE}" pid="418" name="FSC#ELAKGOV@1.1001:PersonalSubjFirstName">
    <vt:lpwstr/>
  </property>
  <property fmtid="{D5CDD505-2E9C-101B-9397-08002B2CF9AE}" pid="419" name="FSC#ELAKGOV@1.1001:PersonalSubjSurName">
    <vt:lpwstr/>
  </property>
  <property fmtid="{D5CDD505-2E9C-101B-9397-08002B2CF9AE}" pid="420" name="FSC#ELAKGOV@1.1001:PersonalSubjSalutation">
    <vt:lpwstr/>
  </property>
  <property fmtid="{D5CDD505-2E9C-101B-9397-08002B2CF9AE}" pid="421" name="FSC#ELAKGOV@1.1001:PersonalSubjAddress">
    <vt:lpwstr/>
  </property>
  <property fmtid="{D5CDD505-2E9C-101B-9397-08002B2CF9AE}" pid="422" name="FSC#ATSTATECFG@1.1001:Office">
    <vt:lpwstr/>
  </property>
  <property fmtid="{D5CDD505-2E9C-101B-9397-08002B2CF9AE}" pid="423" name="FSC#ATSTATECFG@1.1001:Agent">
    <vt:lpwstr>JUDr. Daniela Ďurdíková</vt:lpwstr>
  </property>
  <property fmtid="{D5CDD505-2E9C-101B-9397-08002B2CF9AE}" pid="424" name="FSC#ATSTATECFG@1.1001:AgentPhone">
    <vt:lpwstr/>
  </property>
  <property fmtid="{D5CDD505-2E9C-101B-9397-08002B2CF9AE}" pid="425" name="FSC#ATSTATECFG@1.1001:DepartmentFax">
    <vt:lpwstr/>
  </property>
  <property fmtid="{D5CDD505-2E9C-101B-9397-08002B2CF9AE}" pid="426" name="FSC#ATSTATECFG@1.1001:DepartmentEmail">
    <vt:lpwstr/>
  </property>
  <property fmtid="{D5CDD505-2E9C-101B-9397-08002B2CF9AE}" pid="427" name="FSC#ATSTATECFG@1.1001:SubfileDate">
    <vt:lpwstr>21.01.2019</vt:lpwstr>
  </property>
  <property fmtid="{D5CDD505-2E9C-101B-9397-08002B2CF9AE}" pid="428" name="FSC#ATSTATECFG@1.1001:SubfileSubject">
    <vt:lpwstr>Vypracovanie Usmernenia č. 2 k zmene výziev č. OPII-2018/7/2, 3, 4- DOP -zmena SR EŚIF, optimalizácia výziev.</vt:lpwstr>
  </property>
  <property fmtid="{D5CDD505-2E9C-101B-9397-08002B2CF9AE}" pid="429" name="FSC#ATSTATECFG@1.1001:DepartmentZipCode">
    <vt:lpwstr/>
  </property>
  <property fmtid="{D5CDD505-2E9C-101B-9397-08002B2CF9AE}" pid="430" name="FSC#ATSTATECFG@1.1001:DepartmentCountry">
    <vt:lpwstr/>
  </property>
  <property fmtid="{D5CDD505-2E9C-101B-9397-08002B2CF9AE}" pid="431" name="FSC#ATSTATECFG@1.1001:DepartmentCity">
    <vt:lpwstr/>
  </property>
  <property fmtid="{D5CDD505-2E9C-101B-9397-08002B2CF9AE}" pid="432" name="FSC#ATSTATECFG@1.1001:DepartmentStreet">
    <vt:lpwstr/>
  </property>
  <property fmtid="{D5CDD505-2E9C-101B-9397-08002B2CF9AE}" pid="433" name="FSC#ATSTATECFG@1.1001:DepartmentDVR">
    <vt:lpwstr/>
  </property>
  <property fmtid="{D5CDD505-2E9C-101B-9397-08002B2CF9AE}" pid="434" name="FSC#ATSTATECFG@1.1001:DepartmentUID">
    <vt:lpwstr/>
  </property>
  <property fmtid="{D5CDD505-2E9C-101B-9397-08002B2CF9AE}" pid="435" name="FSC#ATSTATECFG@1.1001:SubfileReference">
    <vt:lpwstr>Empty</vt:lpwstr>
  </property>
  <property fmtid="{D5CDD505-2E9C-101B-9397-08002B2CF9AE}" pid="436" name="FSC#ATSTATECFG@1.1001:Clause">
    <vt:lpwstr/>
  </property>
  <property fmtid="{D5CDD505-2E9C-101B-9397-08002B2CF9AE}" pid="437" name="FSC#ATSTATECFG@1.1001:ApprovedSignature">
    <vt:lpwstr/>
  </property>
  <property fmtid="{D5CDD505-2E9C-101B-9397-08002B2CF9AE}" pid="438" name="FSC#ATSTATECFG@1.1001:BankAccount">
    <vt:lpwstr/>
  </property>
  <property fmtid="{D5CDD505-2E9C-101B-9397-08002B2CF9AE}" pid="439" name="FSC#ATSTATECFG@1.1001:BankAccountOwner">
    <vt:lpwstr/>
  </property>
  <property fmtid="{D5CDD505-2E9C-101B-9397-08002B2CF9AE}" pid="440" name="FSC#ATSTATECFG@1.1001:BankInstitute">
    <vt:lpwstr/>
  </property>
  <property fmtid="{D5CDD505-2E9C-101B-9397-08002B2CF9AE}" pid="441" name="FSC#ATSTATECFG@1.1001:BankAccountID">
    <vt:lpwstr/>
  </property>
  <property fmtid="{D5CDD505-2E9C-101B-9397-08002B2CF9AE}" pid="442" name="FSC#ATSTATECFG@1.1001:BankAccountIBAN">
    <vt:lpwstr/>
  </property>
  <property fmtid="{D5CDD505-2E9C-101B-9397-08002B2CF9AE}" pid="443" name="FSC#ATSTATECFG@1.1001:BankAccountBIC">
    <vt:lpwstr/>
  </property>
  <property fmtid="{D5CDD505-2E9C-101B-9397-08002B2CF9AE}" pid="444" name="FSC#ATSTATECFG@1.1001:BankName">
    <vt:lpwstr/>
  </property>
  <property fmtid="{D5CDD505-2E9C-101B-9397-08002B2CF9AE}" pid="445" name="FSC#COOSYSTEM@1.1:Container">
    <vt:lpwstr>COO.2203.102.2.2330827</vt:lpwstr>
  </property>
  <property fmtid="{D5CDD505-2E9C-101B-9397-08002B2CF9AE}" pid="446" name="FSC#FSCFOLIO@1.1001:docpropproject">
    <vt:lpwstr/>
  </property>
</Properties>
</file>